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72DFF" w14:textId="250AD7E9" w:rsidR="00857962" w:rsidRPr="007018B9" w:rsidRDefault="00D75A02" w:rsidP="00870A1B">
      <w:pPr>
        <w:pStyle w:val="Title"/>
        <w:rPr>
          <w:rFonts w:asciiTheme="minorHAnsi" w:hAnsiTheme="minorHAnsi"/>
        </w:rPr>
      </w:pPr>
      <w:bookmarkStart w:id="0" w:name="_Toc419880336"/>
      <w:bookmarkStart w:id="1" w:name="_GoBack"/>
      <w:bookmarkEnd w:id="1"/>
      <w:r w:rsidRPr="007018B9">
        <w:rPr>
          <w:rFonts w:asciiTheme="minorHAnsi" w:hAnsiTheme="minorHAnsi"/>
          <w:noProof/>
          <w:lang w:val="en-IE" w:eastAsia="en-IE"/>
        </w:rPr>
        <mc:AlternateContent>
          <mc:Choice Requires="wps">
            <w:drawing>
              <wp:anchor distT="0" distB="0" distL="114300" distR="114300" simplePos="0" relativeHeight="251654656" behindDoc="0" locked="0" layoutInCell="1" allowOverlap="1" wp14:anchorId="51ADDBD2" wp14:editId="10303917">
                <wp:simplePos x="0" y="0"/>
                <wp:positionH relativeFrom="column">
                  <wp:posOffset>1066800</wp:posOffset>
                </wp:positionH>
                <wp:positionV relativeFrom="paragraph">
                  <wp:posOffset>496570</wp:posOffset>
                </wp:positionV>
                <wp:extent cx="3657600" cy="3893185"/>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89318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988B7"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highlight w:val="yellow"/>
                              </w:rPr>
                            </w:pPr>
                            <w:r w:rsidRPr="0043255C">
                              <w:rPr>
                                <w:rFonts w:asciiTheme="minorHAnsi" w:hAnsiTheme="minorHAnsi" w:cs="Arial"/>
                                <w:b/>
                                <w:sz w:val="36"/>
                                <w:szCs w:val="36"/>
                              </w:rPr>
                              <w:t>IALA Model Course E-141/2</w:t>
                            </w:r>
                          </w:p>
                          <w:p w14:paraId="70BE8AA7"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highlight w:val="yellow"/>
                              </w:rPr>
                            </w:pPr>
                          </w:p>
                          <w:p w14:paraId="58DA0F05"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On</w:t>
                            </w:r>
                          </w:p>
                          <w:p w14:paraId="407F1173"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rPr>
                            </w:pPr>
                          </w:p>
                          <w:p w14:paraId="65CD526D" w14:textId="12F955E0" w:rsidR="00DA5BCA" w:rsidRPr="0043255C" w:rsidRDefault="00DA5BCA"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“Level 1+”</w:t>
                            </w:r>
                          </w:p>
                          <w:p w14:paraId="10DFFDC9" w14:textId="75BBCE29" w:rsidR="00DA5BCA" w:rsidRPr="0043255C" w:rsidRDefault="00DA5BCA"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sz w:val="36"/>
                                <w:szCs w:val="36"/>
                              </w:rPr>
                              <w:t>Obligations of Senior Management in National Competent Authorities</w:t>
                            </w:r>
                          </w:p>
                          <w:p w14:paraId="7C17C7DB"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rPr>
                            </w:pPr>
                          </w:p>
                          <w:p w14:paraId="375B1378"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rPr>
                            </w:pPr>
                          </w:p>
                          <w:p w14:paraId="3C06C6A0" w14:textId="40E0EC43" w:rsidR="00DA5BCA" w:rsidRPr="0043255C" w:rsidRDefault="00DA5BCA"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Edition 2</w:t>
                            </w:r>
                          </w:p>
                          <w:p w14:paraId="6AFEAE68"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rPr>
                            </w:pPr>
                          </w:p>
                          <w:p w14:paraId="4775B428" w14:textId="0FD49970" w:rsidR="00DA5BCA" w:rsidRPr="0043255C" w:rsidRDefault="00DA5BCA"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December 2015</w:t>
                            </w:r>
                          </w:p>
                          <w:p w14:paraId="098D3D6C" w14:textId="77777777" w:rsidR="00DA5BCA" w:rsidRPr="00F60102" w:rsidRDefault="00DA5BCA" w:rsidP="00FA1287">
                            <w:pPr>
                              <w:autoSpaceDE w:val="0"/>
                              <w:autoSpaceDN w:val="0"/>
                              <w:adjustRightInd w:val="0"/>
                              <w:jc w:val="center"/>
                              <w:rPr>
                                <w:rFonts w:cs="Arial"/>
                                <w:b/>
                                <w:bCs/>
                                <w:color w:val="000000"/>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ADDBD2" id="_x0000_t202" coordsize="21600,21600" o:spt="202" path="m,l,21600r21600,l21600,xe">
                <v:stroke joinstyle="miter"/>
                <v:path gradientshapeok="t" o:connecttype="rect"/>
              </v:shapetype>
              <v:shape id="Text Box 111" o:spid="_x0000_s1026" type="#_x0000_t202" style="position:absolute;left:0;text-align:left;margin-left:84pt;margin-top:39.1pt;width:4in;height:306.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" filled="f" fillcolor="#0c9" stroked="f">
                <v:textbox>
                  <w:txbxContent>
                    <w:p w14:paraId="28B988B7"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highlight w:val="yellow"/>
                        </w:rPr>
                      </w:pPr>
                      <w:r w:rsidRPr="0043255C">
                        <w:rPr>
                          <w:rFonts w:asciiTheme="minorHAnsi" w:hAnsiTheme="minorHAnsi" w:cs="Arial"/>
                          <w:b/>
                          <w:sz w:val="36"/>
                          <w:szCs w:val="36"/>
                        </w:rPr>
                        <w:t>IALA Model Course E-141/2</w:t>
                      </w:r>
                    </w:p>
                    <w:p w14:paraId="70BE8AA7"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highlight w:val="yellow"/>
                        </w:rPr>
                      </w:pPr>
                    </w:p>
                    <w:p w14:paraId="58DA0F05"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On</w:t>
                      </w:r>
                    </w:p>
                    <w:p w14:paraId="407F1173"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rPr>
                      </w:pPr>
                    </w:p>
                    <w:p w14:paraId="65CD526D" w14:textId="12F955E0" w:rsidR="00DA5BCA" w:rsidRPr="0043255C" w:rsidRDefault="00DA5BCA"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“Level 1+”</w:t>
                      </w:r>
                    </w:p>
                    <w:p w14:paraId="10DFFDC9" w14:textId="75BBCE29" w:rsidR="00DA5BCA" w:rsidRPr="0043255C" w:rsidRDefault="00DA5BCA"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sz w:val="36"/>
                          <w:szCs w:val="36"/>
                        </w:rPr>
                        <w:t>Obligations of Senior Management in National Competent Authorities</w:t>
                      </w:r>
                    </w:p>
                    <w:p w14:paraId="7C17C7DB"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rPr>
                      </w:pPr>
                    </w:p>
                    <w:p w14:paraId="375B1378"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rPr>
                      </w:pPr>
                    </w:p>
                    <w:p w14:paraId="3C06C6A0" w14:textId="40E0EC43" w:rsidR="00DA5BCA" w:rsidRPr="0043255C" w:rsidRDefault="00DA5BCA"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Edition 2</w:t>
                      </w:r>
                    </w:p>
                    <w:p w14:paraId="6AFEAE68" w14:textId="77777777" w:rsidR="00DA5BCA" w:rsidRPr="0043255C" w:rsidRDefault="00DA5BCA" w:rsidP="00460028">
                      <w:pPr>
                        <w:autoSpaceDE w:val="0"/>
                        <w:autoSpaceDN w:val="0"/>
                        <w:adjustRightInd w:val="0"/>
                        <w:jc w:val="center"/>
                        <w:rPr>
                          <w:rFonts w:asciiTheme="minorHAnsi" w:hAnsiTheme="minorHAnsi" w:cs="Arial"/>
                          <w:b/>
                          <w:bCs/>
                          <w:color w:val="000000"/>
                          <w:sz w:val="36"/>
                          <w:szCs w:val="36"/>
                        </w:rPr>
                      </w:pPr>
                    </w:p>
                    <w:p w14:paraId="4775B428" w14:textId="0FD49970" w:rsidR="00DA5BCA" w:rsidRPr="0043255C" w:rsidRDefault="00DA5BCA"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December 2015</w:t>
                      </w:r>
                    </w:p>
                    <w:p w14:paraId="098D3D6C" w14:textId="77777777" w:rsidR="00DA5BCA" w:rsidRPr="00F60102" w:rsidRDefault="00DA5BCA" w:rsidP="00FA1287">
                      <w:pPr>
                        <w:autoSpaceDE w:val="0"/>
                        <w:autoSpaceDN w:val="0"/>
                        <w:adjustRightInd w:val="0"/>
                        <w:jc w:val="center"/>
                        <w:rPr>
                          <w:rFonts w:cs="Arial"/>
                          <w:b/>
                          <w:bCs/>
                          <w:color w:val="000000"/>
                          <w:szCs w:val="22"/>
                        </w:rPr>
                      </w:pPr>
                    </w:p>
                  </w:txbxContent>
                </v:textbox>
              </v:shape>
            </w:pict>
          </mc:Fallback>
        </mc:AlternateContent>
      </w:r>
      <w:r w:rsidRPr="007018B9">
        <w:rPr>
          <w:rFonts w:asciiTheme="minorHAnsi" w:hAnsiTheme="minorHAnsi"/>
          <w:noProof/>
          <w:lang w:val="en-IE" w:eastAsia="en-IE"/>
        </w:rPr>
        <mc:AlternateContent>
          <mc:Choice Requires="wps">
            <w:drawing>
              <wp:anchor distT="0" distB="0" distL="114300" distR="114300" simplePos="0" relativeHeight="251657728" behindDoc="0" locked="0" layoutInCell="1" allowOverlap="1" wp14:anchorId="15D6E374" wp14:editId="0A915066">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5E0F0" w14:textId="77777777" w:rsidR="00DA5BCA" w:rsidRDefault="00DA5BCA"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6E374"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0905E0F0" w14:textId="77777777" w:rsidR="00DA5BCA" w:rsidRDefault="00DA5BCA"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Pr="007018B9">
        <w:rPr>
          <w:rFonts w:asciiTheme="minorHAnsi" w:hAnsiTheme="minorHAnsi"/>
          <w:noProof/>
          <w:lang w:val="en-IE" w:eastAsia="en-IE"/>
        </w:rPr>
        <mc:AlternateContent>
          <mc:Choice Requires="wps">
            <w:drawing>
              <wp:anchor distT="0" distB="0" distL="114299" distR="114299" simplePos="0" relativeHeight="251659776" behindDoc="0" locked="0" layoutInCell="1" allowOverlap="1" wp14:anchorId="6FE09CA6" wp14:editId="303391DE">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BE59D"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Pr="007018B9">
        <w:rPr>
          <w:rFonts w:asciiTheme="minorHAnsi" w:hAnsiTheme="minorHAnsi"/>
          <w:noProof/>
          <w:lang w:val="en-IE" w:eastAsia="en-IE"/>
        </w:rPr>
        <mc:AlternateContent>
          <mc:Choice Requires="wps">
            <w:drawing>
              <wp:anchor distT="0" distB="0" distL="114299" distR="114299" simplePos="0" relativeHeight="251660800" behindDoc="0" locked="0" layoutInCell="1" allowOverlap="1" wp14:anchorId="16E67F66" wp14:editId="5E1DACAD">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FD73F"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Pr="007018B9">
        <w:rPr>
          <w:rFonts w:asciiTheme="minorHAnsi" w:hAnsiTheme="minorHAnsi"/>
          <w:noProof/>
          <w:lang w:val="en-IE" w:eastAsia="en-IE"/>
        </w:rPr>
        <mc:AlternateContent>
          <mc:Choice Requires="wps">
            <w:drawing>
              <wp:anchor distT="0" distB="0" distL="114300" distR="114300" simplePos="0" relativeHeight="251658752" behindDoc="0" locked="0" layoutInCell="1" allowOverlap="1" wp14:anchorId="23B21F88" wp14:editId="52AC735B">
                <wp:simplePos x="0" y="0"/>
                <wp:positionH relativeFrom="column">
                  <wp:posOffset>-1144270</wp:posOffset>
                </wp:positionH>
                <wp:positionV relativeFrom="paragraph">
                  <wp:posOffset>1551305</wp:posOffset>
                </wp:positionV>
                <wp:extent cx="2844800" cy="471170"/>
                <wp:effectExtent l="1110615" t="0" r="1104265" b="0"/>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8986C" w14:textId="77777777" w:rsidR="00DA5BCA" w:rsidRDefault="00DA5BCA"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21F88"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WvjC0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4018986C" w14:textId="77777777" w:rsidR="00DA5BCA" w:rsidRDefault="00DA5BCA"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Pr="007018B9">
        <w:rPr>
          <w:rFonts w:asciiTheme="minorHAnsi" w:hAnsiTheme="minorHAnsi"/>
          <w:noProof/>
          <w:lang w:val="en-IE" w:eastAsia="en-IE"/>
        </w:rPr>
        <mc:AlternateContent>
          <mc:Choice Requires="wps">
            <w:drawing>
              <wp:anchor distT="0" distB="0" distL="114300" distR="114300" simplePos="0" relativeHeight="251656704" behindDoc="0" locked="0" layoutInCell="1" allowOverlap="1" wp14:anchorId="03707615" wp14:editId="1DCD50AD">
                <wp:simplePos x="0" y="0"/>
                <wp:positionH relativeFrom="column">
                  <wp:posOffset>855345</wp:posOffset>
                </wp:positionH>
                <wp:positionV relativeFrom="paragraph">
                  <wp:posOffset>7433945</wp:posOffset>
                </wp:positionV>
                <wp:extent cx="4587875" cy="883920"/>
                <wp:effectExtent l="0" t="0"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89FB0" w14:textId="77777777" w:rsidR="00DA5BCA" w:rsidRDefault="00DA5BCA"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3982E71F" w14:textId="77777777" w:rsidR="00DA5BCA" w:rsidRDefault="00DA5BC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6DE97556" w14:textId="77777777" w:rsidR="00DA5BCA" w:rsidRDefault="00DA5BCA"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304765B8" w14:textId="77777777" w:rsidR="00DA5BCA" w:rsidRDefault="00DA5BCA"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07615"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14:paraId="28289FB0" w14:textId="77777777" w:rsidR="00DA5BCA" w:rsidRDefault="00DA5BCA"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3982E71F" w14:textId="77777777" w:rsidR="00DA5BCA" w:rsidRDefault="00DA5BC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6DE97556" w14:textId="77777777" w:rsidR="00DA5BCA" w:rsidRDefault="00DA5BCA"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304765B8" w14:textId="77777777" w:rsidR="00DA5BCA" w:rsidRDefault="00DA5BCA"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sidR="00F60102" w:rsidRPr="007018B9">
        <w:rPr>
          <w:rFonts w:asciiTheme="minorHAnsi" w:hAnsiTheme="minorHAnsi"/>
          <w:noProof/>
          <w:lang w:val="en-IE" w:eastAsia="en-IE"/>
        </w:rPr>
        <w:drawing>
          <wp:anchor distT="0" distB="0" distL="114300" distR="114300" simplePos="0" relativeHeight="251655680" behindDoc="0" locked="0" layoutInCell="1" allowOverlap="1" wp14:anchorId="0C6EB6A9" wp14:editId="0E621942">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460028" w:rsidRPr="007018B9">
        <w:rPr>
          <w:rFonts w:asciiTheme="minorHAnsi" w:hAnsiTheme="minorHAnsi"/>
        </w:rPr>
        <w:br w:type="page"/>
      </w:r>
      <w:r w:rsidR="009A2C02" w:rsidRPr="007018B9">
        <w:rPr>
          <w:rFonts w:asciiTheme="minorHAnsi" w:hAnsiTheme="minorHAnsi"/>
        </w:rPr>
        <w:lastRenderedPageBreak/>
        <w:t>Document Revisions</w:t>
      </w:r>
      <w:bookmarkEnd w:id="0"/>
    </w:p>
    <w:p w14:paraId="534C716B" w14:textId="77777777" w:rsidR="00857962" w:rsidRPr="007018B9" w:rsidRDefault="00857962" w:rsidP="00A163D8">
      <w:pPr>
        <w:pStyle w:val="BodyText"/>
        <w:rPr>
          <w:rFonts w:asciiTheme="minorHAnsi" w:hAnsiTheme="minorHAnsi"/>
        </w:rPr>
      </w:pPr>
      <w:r w:rsidRPr="007018B9">
        <w:rPr>
          <w:rFonts w:asciiTheme="minorHAnsi" w:hAnsiTheme="minorHAnsi"/>
        </w:rPr>
        <w:t>Revisions to the IALA Document are to be noted in the table prior to t</w:t>
      </w:r>
      <w:r w:rsidR="00E37CF6" w:rsidRPr="007018B9">
        <w:rPr>
          <w:rFonts w:asciiTheme="minorHAnsi" w:hAnsiTheme="minorHAnsi"/>
        </w:rP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7018B9" w14:paraId="7AFFAE69" w14:textId="77777777">
        <w:tc>
          <w:tcPr>
            <w:tcW w:w="1908" w:type="dxa"/>
          </w:tcPr>
          <w:p w14:paraId="36A7F149" w14:textId="77777777" w:rsidR="00857962" w:rsidRPr="007018B9" w:rsidRDefault="00857962" w:rsidP="00A163D8">
            <w:pPr>
              <w:spacing w:before="60" w:after="60"/>
              <w:jc w:val="center"/>
              <w:rPr>
                <w:rFonts w:asciiTheme="minorHAnsi" w:hAnsiTheme="minorHAnsi" w:cs="Arial"/>
                <w:b/>
                <w:bCs/>
              </w:rPr>
            </w:pPr>
            <w:r w:rsidRPr="007018B9">
              <w:rPr>
                <w:rFonts w:asciiTheme="minorHAnsi" w:hAnsiTheme="minorHAnsi" w:cs="Arial"/>
                <w:b/>
                <w:bCs/>
              </w:rPr>
              <w:t>Date</w:t>
            </w:r>
          </w:p>
        </w:tc>
        <w:tc>
          <w:tcPr>
            <w:tcW w:w="3360" w:type="dxa"/>
          </w:tcPr>
          <w:p w14:paraId="63E04812" w14:textId="77777777" w:rsidR="00857962" w:rsidRPr="007018B9" w:rsidRDefault="00857962" w:rsidP="00A163D8">
            <w:pPr>
              <w:spacing w:before="60" w:after="60"/>
              <w:jc w:val="center"/>
              <w:rPr>
                <w:rFonts w:asciiTheme="minorHAnsi" w:hAnsiTheme="minorHAnsi" w:cs="Arial"/>
                <w:b/>
                <w:bCs/>
              </w:rPr>
            </w:pPr>
            <w:r w:rsidRPr="007018B9">
              <w:rPr>
                <w:rFonts w:asciiTheme="minorHAnsi" w:hAnsiTheme="minorHAnsi" w:cs="Arial"/>
                <w:b/>
                <w:bCs/>
              </w:rPr>
              <w:t>Page / Section Revised</w:t>
            </w:r>
          </w:p>
        </w:tc>
        <w:tc>
          <w:tcPr>
            <w:tcW w:w="4161" w:type="dxa"/>
          </w:tcPr>
          <w:p w14:paraId="2E39D07A" w14:textId="77777777" w:rsidR="00857962" w:rsidRPr="007018B9" w:rsidRDefault="00857962" w:rsidP="00A163D8">
            <w:pPr>
              <w:spacing w:before="60" w:after="60"/>
              <w:jc w:val="center"/>
              <w:rPr>
                <w:rFonts w:asciiTheme="minorHAnsi" w:hAnsiTheme="minorHAnsi" w:cs="Arial"/>
                <w:b/>
                <w:bCs/>
              </w:rPr>
            </w:pPr>
            <w:r w:rsidRPr="007018B9">
              <w:rPr>
                <w:rFonts w:asciiTheme="minorHAnsi" w:hAnsiTheme="minorHAnsi" w:cs="Arial"/>
                <w:b/>
                <w:bCs/>
              </w:rPr>
              <w:t>Requirement for Revision</w:t>
            </w:r>
          </w:p>
        </w:tc>
      </w:tr>
      <w:tr w:rsidR="00857962" w:rsidRPr="007018B9" w14:paraId="51F930B8" w14:textId="77777777" w:rsidTr="00B534F2">
        <w:trPr>
          <w:trHeight w:val="851"/>
        </w:trPr>
        <w:tc>
          <w:tcPr>
            <w:tcW w:w="1908" w:type="dxa"/>
            <w:vAlign w:val="center"/>
          </w:tcPr>
          <w:p w14:paraId="3DD2E708" w14:textId="67DB2B50" w:rsidR="00857962" w:rsidRPr="007018B9" w:rsidRDefault="00AB7AD7" w:rsidP="00AB7AD7">
            <w:pPr>
              <w:spacing w:before="60" w:after="60"/>
              <w:rPr>
                <w:rFonts w:asciiTheme="minorHAnsi" w:hAnsiTheme="minorHAnsi"/>
              </w:rPr>
            </w:pPr>
            <w:r w:rsidRPr="007018B9">
              <w:rPr>
                <w:rFonts w:asciiTheme="minorHAnsi" w:hAnsiTheme="minorHAnsi"/>
              </w:rPr>
              <w:t>May 2015</w:t>
            </w:r>
          </w:p>
        </w:tc>
        <w:tc>
          <w:tcPr>
            <w:tcW w:w="3360" w:type="dxa"/>
            <w:vAlign w:val="center"/>
          </w:tcPr>
          <w:p w14:paraId="5EF60588" w14:textId="5E1990E0" w:rsidR="00857962" w:rsidRPr="007018B9" w:rsidRDefault="0074541A" w:rsidP="00A163D8">
            <w:pPr>
              <w:spacing w:before="60" w:after="60"/>
              <w:rPr>
                <w:rFonts w:asciiTheme="minorHAnsi" w:hAnsiTheme="minorHAnsi"/>
              </w:rPr>
            </w:pPr>
            <w:r w:rsidRPr="007018B9">
              <w:rPr>
                <w:rFonts w:asciiTheme="minorHAnsi" w:hAnsiTheme="minorHAnsi"/>
              </w:rPr>
              <w:t>Whole document</w:t>
            </w:r>
          </w:p>
        </w:tc>
        <w:tc>
          <w:tcPr>
            <w:tcW w:w="4161" w:type="dxa"/>
            <w:vAlign w:val="center"/>
          </w:tcPr>
          <w:p w14:paraId="1F3F1444" w14:textId="15D7C209" w:rsidR="00857962" w:rsidRPr="007018B9" w:rsidRDefault="00AB7AD7">
            <w:pPr>
              <w:spacing w:before="60" w:after="60"/>
              <w:rPr>
                <w:rFonts w:asciiTheme="minorHAnsi" w:hAnsiTheme="minorHAnsi"/>
              </w:rPr>
            </w:pPr>
            <w:r w:rsidRPr="007018B9">
              <w:rPr>
                <w:rFonts w:asciiTheme="minorHAnsi" w:hAnsiTheme="minorHAnsi"/>
              </w:rPr>
              <w:t xml:space="preserve">Review of </w:t>
            </w:r>
            <w:r w:rsidR="0074541A" w:rsidRPr="007018B9">
              <w:rPr>
                <w:rFonts w:asciiTheme="minorHAnsi" w:hAnsiTheme="minorHAnsi"/>
              </w:rPr>
              <w:t>scope, objective and course syllabus</w:t>
            </w:r>
            <w:r w:rsidRPr="007018B9">
              <w:rPr>
                <w:rFonts w:asciiTheme="minorHAnsi" w:hAnsiTheme="minorHAnsi"/>
              </w:rPr>
              <w:t xml:space="preserve"> </w:t>
            </w:r>
          </w:p>
        </w:tc>
      </w:tr>
      <w:tr w:rsidR="00857962" w:rsidRPr="007018B9" w14:paraId="2C488652" w14:textId="77777777" w:rsidTr="00B534F2">
        <w:trPr>
          <w:trHeight w:val="851"/>
        </w:trPr>
        <w:tc>
          <w:tcPr>
            <w:tcW w:w="1908" w:type="dxa"/>
            <w:vAlign w:val="center"/>
          </w:tcPr>
          <w:p w14:paraId="5FCEEFA3" w14:textId="77777777" w:rsidR="00857962" w:rsidRPr="007018B9" w:rsidRDefault="00857962" w:rsidP="00A163D8">
            <w:pPr>
              <w:spacing w:before="60" w:after="60"/>
              <w:rPr>
                <w:rFonts w:asciiTheme="minorHAnsi" w:hAnsiTheme="minorHAnsi"/>
              </w:rPr>
            </w:pPr>
          </w:p>
        </w:tc>
        <w:tc>
          <w:tcPr>
            <w:tcW w:w="3360" w:type="dxa"/>
            <w:vAlign w:val="center"/>
          </w:tcPr>
          <w:p w14:paraId="20CC3687" w14:textId="77777777" w:rsidR="00857962" w:rsidRPr="007018B9" w:rsidRDefault="00857962" w:rsidP="00A163D8">
            <w:pPr>
              <w:spacing w:before="60" w:after="60"/>
              <w:rPr>
                <w:rFonts w:asciiTheme="minorHAnsi" w:hAnsiTheme="minorHAnsi"/>
              </w:rPr>
            </w:pPr>
          </w:p>
        </w:tc>
        <w:tc>
          <w:tcPr>
            <w:tcW w:w="4161" w:type="dxa"/>
            <w:vAlign w:val="center"/>
          </w:tcPr>
          <w:p w14:paraId="5554AB9D" w14:textId="77777777" w:rsidR="00857962" w:rsidRPr="007018B9" w:rsidRDefault="00857962" w:rsidP="00A163D8">
            <w:pPr>
              <w:spacing w:before="60" w:after="60"/>
              <w:rPr>
                <w:rFonts w:asciiTheme="minorHAnsi" w:hAnsiTheme="minorHAnsi"/>
              </w:rPr>
            </w:pPr>
          </w:p>
        </w:tc>
      </w:tr>
      <w:tr w:rsidR="00857962" w:rsidRPr="007018B9" w14:paraId="19030E41" w14:textId="77777777" w:rsidTr="00B534F2">
        <w:trPr>
          <w:trHeight w:val="851"/>
        </w:trPr>
        <w:tc>
          <w:tcPr>
            <w:tcW w:w="1908" w:type="dxa"/>
            <w:vAlign w:val="center"/>
          </w:tcPr>
          <w:p w14:paraId="7555BAEC" w14:textId="77777777" w:rsidR="00857962" w:rsidRPr="007018B9" w:rsidRDefault="00857962" w:rsidP="00A163D8">
            <w:pPr>
              <w:spacing w:before="60" w:after="60"/>
              <w:rPr>
                <w:rFonts w:asciiTheme="minorHAnsi" w:hAnsiTheme="minorHAnsi"/>
              </w:rPr>
            </w:pPr>
          </w:p>
        </w:tc>
        <w:tc>
          <w:tcPr>
            <w:tcW w:w="3360" w:type="dxa"/>
            <w:vAlign w:val="center"/>
          </w:tcPr>
          <w:p w14:paraId="74F0E658" w14:textId="77777777" w:rsidR="00857962" w:rsidRPr="007018B9" w:rsidRDefault="00857962" w:rsidP="00A163D8">
            <w:pPr>
              <w:spacing w:before="60" w:after="60"/>
              <w:rPr>
                <w:rFonts w:asciiTheme="minorHAnsi" w:hAnsiTheme="minorHAnsi"/>
              </w:rPr>
            </w:pPr>
          </w:p>
        </w:tc>
        <w:tc>
          <w:tcPr>
            <w:tcW w:w="4161" w:type="dxa"/>
            <w:vAlign w:val="center"/>
          </w:tcPr>
          <w:p w14:paraId="58C1AC7D" w14:textId="77777777" w:rsidR="00857962" w:rsidRPr="007018B9" w:rsidRDefault="00857962" w:rsidP="00A163D8">
            <w:pPr>
              <w:spacing w:before="60" w:after="60"/>
              <w:rPr>
                <w:rFonts w:asciiTheme="minorHAnsi" w:hAnsiTheme="minorHAnsi"/>
              </w:rPr>
            </w:pPr>
          </w:p>
        </w:tc>
      </w:tr>
      <w:tr w:rsidR="00857962" w:rsidRPr="007018B9" w14:paraId="06A47D31" w14:textId="77777777" w:rsidTr="00B534F2">
        <w:trPr>
          <w:trHeight w:val="851"/>
        </w:trPr>
        <w:tc>
          <w:tcPr>
            <w:tcW w:w="1908" w:type="dxa"/>
            <w:vAlign w:val="center"/>
          </w:tcPr>
          <w:p w14:paraId="25469B19" w14:textId="77777777" w:rsidR="00857962" w:rsidRPr="007018B9" w:rsidRDefault="00857962" w:rsidP="00A163D8">
            <w:pPr>
              <w:spacing w:before="60" w:after="60"/>
              <w:rPr>
                <w:rFonts w:asciiTheme="minorHAnsi" w:hAnsiTheme="minorHAnsi"/>
              </w:rPr>
            </w:pPr>
          </w:p>
        </w:tc>
        <w:tc>
          <w:tcPr>
            <w:tcW w:w="3360" w:type="dxa"/>
            <w:vAlign w:val="center"/>
          </w:tcPr>
          <w:p w14:paraId="20B8CC80" w14:textId="77777777" w:rsidR="00857962" w:rsidRPr="007018B9" w:rsidRDefault="00857962" w:rsidP="00A163D8">
            <w:pPr>
              <w:spacing w:before="60" w:after="60"/>
              <w:rPr>
                <w:rFonts w:asciiTheme="minorHAnsi" w:hAnsiTheme="minorHAnsi"/>
              </w:rPr>
            </w:pPr>
          </w:p>
        </w:tc>
        <w:tc>
          <w:tcPr>
            <w:tcW w:w="4161" w:type="dxa"/>
            <w:vAlign w:val="center"/>
          </w:tcPr>
          <w:p w14:paraId="6C8A09BD" w14:textId="77777777" w:rsidR="00857962" w:rsidRPr="007018B9" w:rsidRDefault="00857962" w:rsidP="00A163D8">
            <w:pPr>
              <w:spacing w:before="60" w:after="60"/>
              <w:rPr>
                <w:rFonts w:asciiTheme="minorHAnsi" w:hAnsiTheme="minorHAnsi"/>
              </w:rPr>
            </w:pPr>
          </w:p>
        </w:tc>
      </w:tr>
      <w:tr w:rsidR="00857962" w:rsidRPr="007018B9" w14:paraId="3394C5B5" w14:textId="77777777" w:rsidTr="00B534F2">
        <w:trPr>
          <w:trHeight w:val="851"/>
        </w:trPr>
        <w:tc>
          <w:tcPr>
            <w:tcW w:w="1908" w:type="dxa"/>
            <w:vAlign w:val="center"/>
          </w:tcPr>
          <w:p w14:paraId="6F637912" w14:textId="77777777" w:rsidR="00857962" w:rsidRPr="007018B9" w:rsidRDefault="00857962" w:rsidP="00A163D8">
            <w:pPr>
              <w:spacing w:before="60" w:after="60"/>
              <w:rPr>
                <w:rFonts w:asciiTheme="minorHAnsi" w:hAnsiTheme="minorHAnsi"/>
              </w:rPr>
            </w:pPr>
          </w:p>
        </w:tc>
        <w:tc>
          <w:tcPr>
            <w:tcW w:w="3360" w:type="dxa"/>
            <w:vAlign w:val="center"/>
          </w:tcPr>
          <w:p w14:paraId="56289130" w14:textId="77777777" w:rsidR="00857962" w:rsidRPr="007018B9" w:rsidRDefault="00857962" w:rsidP="00A163D8">
            <w:pPr>
              <w:spacing w:before="60" w:after="60"/>
              <w:rPr>
                <w:rFonts w:asciiTheme="minorHAnsi" w:hAnsiTheme="minorHAnsi"/>
              </w:rPr>
            </w:pPr>
          </w:p>
        </w:tc>
        <w:tc>
          <w:tcPr>
            <w:tcW w:w="4161" w:type="dxa"/>
            <w:vAlign w:val="center"/>
          </w:tcPr>
          <w:p w14:paraId="6D56BCC5" w14:textId="77777777" w:rsidR="00857962" w:rsidRPr="007018B9" w:rsidRDefault="00857962" w:rsidP="00A163D8">
            <w:pPr>
              <w:spacing w:before="60" w:after="60"/>
              <w:rPr>
                <w:rFonts w:asciiTheme="minorHAnsi" w:hAnsiTheme="minorHAnsi"/>
              </w:rPr>
            </w:pPr>
          </w:p>
        </w:tc>
      </w:tr>
      <w:tr w:rsidR="00857962" w:rsidRPr="007018B9" w14:paraId="0BD0C146" w14:textId="77777777" w:rsidTr="00B534F2">
        <w:trPr>
          <w:trHeight w:val="851"/>
        </w:trPr>
        <w:tc>
          <w:tcPr>
            <w:tcW w:w="1908" w:type="dxa"/>
            <w:vAlign w:val="center"/>
          </w:tcPr>
          <w:p w14:paraId="6D717935" w14:textId="77777777" w:rsidR="00857962" w:rsidRPr="007018B9" w:rsidRDefault="00857962" w:rsidP="00A163D8">
            <w:pPr>
              <w:spacing w:before="60" w:after="60"/>
              <w:rPr>
                <w:rFonts w:asciiTheme="minorHAnsi" w:hAnsiTheme="minorHAnsi"/>
              </w:rPr>
            </w:pPr>
          </w:p>
        </w:tc>
        <w:tc>
          <w:tcPr>
            <w:tcW w:w="3360" w:type="dxa"/>
            <w:vAlign w:val="center"/>
          </w:tcPr>
          <w:p w14:paraId="3543D8E5" w14:textId="77777777" w:rsidR="00857962" w:rsidRPr="007018B9" w:rsidRDefault="00857962" w:rsidP="00A163D8">
            <w:pPr>
              <w:spacing w:before="60" w:after="60"/>
              <w:rPr>
                <w:rFonts w:asciiTheme="minorHAnsi" w:hAnsiTheme="minorHAnsi"/>
              </w:rPr>
            </w:pPr>
          </w:p>
        </w:tc>
        <w:tc>
          <w:tcPr>
            <w:tcW w:w="4161" w:type="dxa"/>
            <w:vAlign w:val="center"/>
          </w:tcPr>
          <w:p w14:paraId="06E49FBD" w14:textId="77777777" w:rsidR="00857962" w:rsidRPr="007018B9" w:rsidRDefault="00857962" w:rsidP="00A163D8">
            <w:pPr>
              <w:spacing w:before="60" w:after="60"/>
              <w:rPr>
                <w:rFonts w:asciiTheme="minorHAnsi" w:hAnsiTheme="minorHAnsi"/>
              </w:rPr>
            </w:pPr>
          </w:p>
        </w:tc>
      </w:tr>
    </w:tbl>
    <w:p w14:paraId="629342F7" w14:textId="77777777" w:rsidR="004932E3" w:rsidRPr="007018B9" w:rsidRDefault="004932E3" w:rsidP="000748B4">
      <w:pPr>
        <w:pStyle w:val="BodyText"/>
        <w:rPr>
          <w:rFonts w:asciiTheme="minorHAnsi" w:hAnsiTheme="minorHAnsi"/>
        </w:rPr>
      </w:pPr>
    </w:p>
    <w:p w14:paraId="467CE1D6" w14:textId="77777777" w:rsidR="00460028" w:rsidRPr="007018B9" w:rsidRDefault="00857962" w:rsidP="00371BEF">
      <w:pPr>
        <w:pStyle w:val="Title"/>
        <w:rPr>
          <w:rFonts w:asciiTheme="minorHAnsi" w:hAnsiTheme="minorHAnsi"/>
        </w:rPr>
      </w:pPr>
      <w:r w:rsidRPr="007018B9">
        <w:rPr>
          <w:rFonts w:asciiTheme="minorHAnsi" w:hAnsiTheme="minorHAnsi"/>
        </w:rPr>
        <w:br w:type="page"/>
      </w:r>
      <w:bookmarkStart w:id="2" w:name="_Toc419880337"/>
      <w:r w:rsidR="00371BEF" w:rsidRPr="007018B9">
        <w:rPr>
          <w:rFonts w:asciiTheme="minorHAnsi" w:hAnsiTheme="minorHAnsi"/>
        </w:rPr>
        <w:lastRenderedPageBreak/>
        <w:t>Table of Contents</w:t>
      </w:r>
      <w:bookmarkEnd w:id="2"/>
    </w:p>
    <w:p w14:paraId="0EDD56B5" w14:textId="77777777" w:rsidR="0006421A" w:rsidRDefault="00FB1EAE">
      <w:pPr>
        <w:pStyle w:val="TOC1"/>
        <w:rPr>
          <w:ins w:id="3" w:author="stephen" w:date="2015-05-20T10:16:00Z"/>
          <w:rFonts w:asciiTheme="minorHAnsi" w:eastAsiaTheme="minorEastAsia" w:hAnsiTheme="minorHAnsi" w:cstheme="minorBidi"/>
          <w:b w:val="0"/>
          <w:bCs w:val="0"/>
          <w:caps w:val="0"/>
          <w:noProof/>
          <w:szCs w:val="22"/>
          <w:lang w:eastAsia="en-GB"/>
        </w:rPr>
      </w:pPr>
      <w:r w:rsidRPr="007018B9">
        <w:rPr>
          <w:rFonts w:asciiTheme="minorHAnsi" w:hAnsiTheme="minorHAnsi"/>
          <w:b w:val="0"/>
          <w:bCs w:val="0"/>
          <w:caps w:val="0"/>
        </w:rPr>
        <w:fldChar w:fldCharType="begin"/>
      </w:r>
      <w:r w:rsidR="00F155DC" w:rsidRPr="007018B9">
        <w:rPr>
          <w:rFonts w:asciiTheme="minorHAnsi" w:hAnsiTheme="minorHAnsi"/>
          <w:b w:val="0"/>
          <w:bCs w:val="0"/>
          <w:caps w:val="0"/>
        </w:rPr>
        <w:instrText xml:space="preserve"> TOC \o "3-3" \h \z \t "Heading 1,1,Heading 2,2,Annex,5,Appendix,5,Title,1" </w:instrText>
      </w:r>
      <w:r w:rsidRPr="007018B9">
        <w:rPr>
          <w:rFonts w:asciiTheme="minorHAnsi" w:hAnsiTheme="minorHAnsi"/>
          <w:b w:val="0"/>
          <w:bCs w:val="0"/>
          <w:caps w:val="0"/>
        </w:rPr>
        <w:fldChar w:fldCharType="separate"/>
      </w:r>
      <w:ins w:id="4" w:author="stephen" w:date="2015-05-20T10:16:00Z">
        <w:r w:rsidR="0006421A" w:rsidRPr="00DA5E76">
          <w:rPr>
            <w:rStyle w:val="Hyperlink"/>
            <w:noProof/>
          </w:rPr>
          <w:fldChar w:fldCharType="begin"/>
        </w:r>
        <w:r w:rsidR="0006421A" w:rsidRPr="00DA5E76">
          <w:rPr>
            <w:rStyle w:val="Hyperlink"/>
            <w:noProof/>
          </w:rPr>
          <w:instrText xml:space="preserve"> </w:instrText>
        </w:r>
        <w:r w:rsidR="0006421A">
          <w:rPr>
            <w:noProof/>
          </w:rPr>
          <w:instrText>HYPERLINK \l "_Toc419880336"</w:instrText>
        </w:r>
        <w:r w:rsidR="0006421A" w:rsidRPr="00DA5E76">
          <w:rPr>
            <w:rStyle w:val="Hyperlink"/>
            <w:noProof/>
          </w:rPr>
          <w:instrText xml:space="preserve"> </w:instrText>
        </w:r>
        <w:r w:rsidR="0006421A" w:rsidRPr="00DA5E76">
          <w:rPr>
            <w:rStyle w:val="Hyperlink"/>
            <w:noProof/>
          </w:rPr>
          <w:fldChar w:fldCharType="separate"/>
        </w:r>
        <w:r w:rsidR="0006421A" w:rsidRPr="00DA5E76">
          <w:rPr>
            <w:rStyle w:val="Hyperlink"/>
            <w:noProof/>
          </w:rPr>
          <w:t>Document Revisions</w:t>
        </w:r>
        <w:r w:rsidR="0006421A">
          <w:rPr>
            <w:noProof/>
            <w:webHidden/>
          </w:rPr>
          <w:tab/>
        </w:r>
        <w:r w:rsidR="0006421A">
          <w:rPr>
            <w:noProof/>
            <w:webHidden/>
          </w:rPr>
          <w:fldChar w:fldCharType="begin"/>
        </w:r>
        <w:r w:rsidR="0006421A">
          <w:rPr>
            <w:noProof/>
            <w:webHidden/>
          </w:rPr>
          <w:instrText xml:space="preserve"> PAGEREF _Toc419880336 \h </w:instrText>
        </w:r>
      </w:ins>
      <w:r w:rsidR="0006421A">
        <w:rPr>
          <w:noProof/>
          <w:webHidden/>
        </w:rPr>
      </w:r>
      <w:r w:rsidR="0006421A">
        <w:rPr>
          <w:noProof/>
          <w:webHidden/>
        </w:rPr>
        <w:fldChar w:fldCharType="separate"/>
      </w:r>
      <w:ins w:id="5" w:author="stephen" w:date="2015-05-20T10:16:00Z">
        <w:r w:rsidR="0006421A">
          <w:rPr>
            <w:noProof/>
            <w:webHidden/>
          </w:rPr>
          <w:t>1</w:t>
        </w:r>
        <w:r w:rsidR="0006421A">
          <w:rPr>
            <w:noProof/>
            <w:webHidden/>
          </w:rPr>
          <w:fldChar w:fldCharType="end"/>
        </w:r>
        <w:r w:rsidR="0006421A" w:rsidRPr="00DA5E76">
          <w:rPr>
            <w:rStyle w:val="Hyperlink"/>
            <w:noProof/>
          </w:rPr>
          <w:fldChar w:fldCharType="end"/>
        </w:r>
      </w:ins>
    </w:p>
    <w:p w14:paraId="5C541B0B" w14:textId="77777777" w:rsidR="0006421A" w:rsidRDefault="0006421A">
      <w:pPr>
        <w:pStyle w:val="TOC1"/>
        <w:rPr>
          <w:ins w:id="6" w:author="stephen" w:date="2015-05-20T10:16:00Z"/>
          <w:rFonts w:asciiTheme="minorHAnsi" w:eastAsiaTheme="minorEastAsia" w:hAnsiTheme="minorHAnsi" w:cstheme="minorBidi"/>
          <w:b w:val="0"/>
          <w:bCs w:val="0"/>
          <w:caps w:val="0"/>
          <w:noProof/>
          <w:szCs w:val="22"/>
          <w:lang w:eastAsia="en-GB"/>
        </w:rPr>
      </w:pPr>
      <w:ins w:id="7"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"_Toc419880337"</w:instrText>
        </w:r>
        <w:r w:rsidRPr="00DA5E76">
          <w:rPr>
            <w:rStyle w:val="Hyperlink"/>
            <w:noProof/>
          </w:rPr>
          <w:instrText xml:space="preserve"> </w:instrText>
        </w:r>
        <w:r w:rsidRPr="00DA5E76">
          <w:rPr>
            <w:rStyle w:val="Hyperlink"/>
            <w:noProof/>
          </w:rPr>
          <w:fldChar w:fldCharType="separate"/>
        </w:r>
        <w:r w:rsidRPr="00DA5E76">
          <w:rPr>
            <w:rStyle w:val="Hyperlink"/>
            <w:noProof/>
          </w:rPr>
          <w:t>Table of Contents</w:t>
        </w:r>
        <w:r>
          <w:rPr>
            <w:noProof/>
            <w:webHidden/>
          </w:rPr>
          <w:tab/>
        </w:r>
        <w:r>
          <w:rPr>
            <w:noProof/>
            <w:webHidden/>
          </w:rPr>
          <w:fldChar w:fldCharType="begin"/>
        </w:r>
        <w:r>
          <w:rPr>
            <w:noProof/>
            <w:webHidden/>
          </w:rPr>
          <w:instrText xml:space="preserve"> PAGEREF _Toc419880337 \h </w:instrText>
        </w:r>
      </w:ins>
      <w:r>
        <w:rPr>
          <w:noProof/>
          <w:webHidden/>
        </w:rPr>
      </w:r>
      <w:r>
        <w:rPr>
          <w:noProof/>
          <w:webHidden/>
        </w:rPr>
        <w:fldChar w:fldCharType="separate"/>
      </w:r>
      <w:ins w:id="8" w:author="stephen" w:date="2015-05-20T10:16:00Z">
        <w:r>
          <w:rPr>
            <w:noProof/>
            <w:webHidden/>
          </w:rPr>
          <w:t>3</w:t>
        </w:r>
        <w:r>
          <w:rPr>
            <w:noProof/>
            <w:webHidden/>
          </w:rPr>
          <w:fldChar w:fldCharType="end"/>
        </w:r>
        <w:r w:rsidRPr="00DA5E76">
          <w:rPr>
            <w:rStyle w:val="Hyperlink"/>
            <w:noProof/>
          </w:rPr>
          <w:fldChar w:fldCharType="end"/>
        </w:r>
      </w:ins>
    </w:p>
    <w:p w14:paraId="219E652A" w14:textId="77777777" w:rsidR="0006421A" w:rsidRDefault="0006421A">
      <w:pPr>
        <w:pStyle w:val="TOC1"/>
        <w:rPr>
          <w:ins w:id="9" w:author="stephen" w:date="2015-05-20T10:16:00Z"/>
          <w:rFonts w:asciiTheme="minorHAnsi" w:eastAsiaTheme="minorEastAsia" w:hAnsiTheme="minorHAnsi" w:cstheme="minorBidi"/>
          <w:b w:val="0"/>
          <w:bCs w:val="0"/>
          <w:caps w:val="0"/>
          <w:noProof/>
          <w:szCs w:val="22"/>
          <w:lang w:eastAsia="en-GB"/>
        </w:rPr>
      </w:pPr>
      <w:ins w:id="10"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"_Toc419880338"</w:instrText>
        </w:r>
        <w:r w:rsidRPr="00DA5E76">
          <w:rPr>
            <w:rStyle w:val="Hyperlink"/>
            <w:noProof/>
          </w:rPr>
          <w:instrText xml:space="preserve"> </w:instrText>
        </w:r>
        <w:r w:rsidRPr="00DA5E76">
          <w:rPr>
            <w:rStyle w:val="Hyperlink"/>
            <w:noProof/>
          </w:rPr>
          <w:fldChar w:fldCharType="separate"/>
        </w:r>
        <w:r w:rsidRPr="00DA5E76">
          <w:rPr>
            <w:rStyle w:val="Hyperlink"/>
            <w:noProof/>
          </w:rPr>
          <w:t>Foreword</w:t>
        </w:r>
        <w:r>
          <w:rPr>
            <w:noProof/>
            <w:webHidden/>
          </w:rPr>
          <w:tab/>
        </w:r>
        <w:r>
          <w:rPr>
            <w:noProof/>
            <w:webHidden/>
          </w:rPr>
          <w:fldChar w:fldCharType="begin"/>
        </w:r>
        <w:r>
          <w:rPr>
            <w:noProof/>
            <w:webHidden/>
          </w:rPr>
          <w:instrText xml:space="preserve"> PAGEREF _Toc419880338 \h </w:instrText>
        </w:r>
      </w:ins>
      <w:r>
        <w:rPr>
          <w:noProof/>
          <w:webHidden/>
        </w:rPr>
      </w:r>
      <w:r>
        <w:rPr>
          <w:noProof/>
          <w:webHidden/>
        </w:rPr>
        <w:fldChar w:fldCharType="separate"/>
      </w:r>
      <w:ins w:id="11" w:author="stephen" w:date="2015-05-20T10:16:00Z">
        <w:r>
          <w:rPr>
            <w:noProof/>
            <w:webHidden/>
          </w:rPr>
          <w:t>4</w:t>
        </w:r>
        <w:r>
          <w:rPr>
            <w:noProof/>
            <w:webHidden/>
          </w:rPr>
          <w:fldChar w:fldCharType="end"/>
        </w:r>
        <w:r w:rsidRPr="00DA5E76">
          <w:rPr>
            <w:rStyle w:val="Hyperlink"/>
            <w:noProof/>
          </w:rPr>
          <w:fldChar w:fldCharType="end"/>
        </w:r>
      </w:ins>
    </w:p>
    <w:p w14:paraId="549BD2E0" w14:textId="77777777" w:rsidR="0006421A" w:rsidRDefault="0006421A">
      <w:pPr>
        <w:pStyle w:val="TOC1"/>
        <w:rPr>
          <w:ins w:id="12" w:author="stephen" w:date="2015-05-20T10:16:00Z"/>
          <w:rFonts w:asciiTheme="minorHAnsi" w:eastAsiaTheme="minorEastAsia" w:hAnsiTheme="minorHAnsi" w:cstheme="minorBidi"/>
          <w:b w:val="0"/>
          <w:bCs w:val="0"/>
          <w:caps w:val="0"/>
          <w:noProof/>
          <w:szCs w:val="22"/>
          <w:lang w:eastAsia="en-GB"/>
        </w:rPr>
      </w:pPr>
      <w:ins w:id="13"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"_Toc419880339"</w:instrText>
        </w:r>
        <w:r w:rsidRPr="00DA5E76">
          <w:rPr>
            <w:rStyle w:val="Hyperlink"/>
            <w:noProof/>
          </w:rPr>
          <w:instrText xml:space="preserve"> </w:instrText>
        </w:r>
        <w:r w:rsidRPr="00DA5E76">
          <w:rPr>
            <w:rStyle w:val="Hyperlink"/>
            <w:noProof/>
          </w:rPr>
          <w:fldChar w:fldCharType="separate"/>
        </w:r>
        <w:r w:rsidRPr="00DA5E76">
          <w:rPr>
            <w:rStyle w:val="Hyperlink"/>
            <w:noProof/>
          </w:rPr>
          <w:t>PART A – COURSE OVERVIEW</w:t>
        </w:r>
        <w:r>
          <w:rPr>
            <w:noProof/>
            <w:webHidden/>
          </w:rPr>
          <w:tab/>
        </w:r>
        <w:r>
          <w:rPr>
            <w:noProof/>
            <w:webHidden/>
          </w:rPr>
          <w:fldChar w:fldCharType="begin"/>
        </w:r>
        <w:r>
          <w:rPr>
            <w:noProof/>
            <w:webHidden/>
          </w:rPr>
          <w:instrText xml:space="preserve"> PAGEREF _Toc419880339 \h </w:instrText>
        </w:r>
      </w:ins>
      <w:r>
        <w:rPr>
          <w:noProof/>
          <w:webHidden/>
        </w:rPr>
      </w:r>
      <w:r>
        <w:rPr>
          <w:noProof/>
          <w:webHidden/>
        </w:rPr>
        <w:fldChar w:fldCharType="separate"/>
      </w:r>
      <w:ins w:id="14" w:author="stephen" w:date="2015-05-20T10:16:00Z">
        <w:r>
          <w:rPr>
            <w:noProof/>
            <w:webHidden/>
          </w:rPr>
          <w:t>5</w:t>
        </w:r>
        <w:r>
          <w:rPr>
            <w:noProof/>
            <w:webHidden/>
          </w:rPr>
          <w:fldChar w:fldCharType="end"/>
        </w:r>
        <w:r w:rsidRPr="00DA5E76">
          <w:rPr>
            <w:rStyle w:val="Hyperlink"/>
            <w:noProof/>
          </w:rPr>
          <w:fldChar w:fldCharType="end"/>
        </w:r>
      </w:ins>
    </w:p>
    <w:p w14:paraId="78F5B450" w14:textId="77777777" w:rsidR="0006421A" w:rsidRDefault="0006421A">
      <w:pPr>
        <w:pStyle w:val="TOC1"/>
        <w:rPr>
          <w:ins w:id="15" w:author="stephen" w:date="2015-05-20T10:16:00Z"/>
          <w:rFonts w:asciiTheme="minorHAnsi" w:eastAsiaTheme="minorEastAsia" w:hAnsiTheme="minorHAnsi" w:cstheme="minorBidi"/>
          <w:b w:val="0"/>
          <w:bCs w:val="0"/>
          <w:caps w:val="0"/>
          <w:noProof/>
          <w:szCs w:val="22"/>
          <w:lang w:eastAsia="en-GB"/>
        </w:rPr>
      </w:pPr>
      <w:ins w:id="16"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"_Toc419880340"</w:instrText>
        </w:r>
        <w:r w:rsidRPr="00DA5E76">
          <w:rPr>
            <w:rStyle w:val="Hyperlink"/>
            <w:noProof/>
          </w:rPr>
          <w:instrText xml:space="preserve"> </w:instrText>
        </w:r>
        <w:r w:rsidRPr="00DA5E76">
          <w:rPr>
            <w:rStyle w:val="Hyperlink"/>
            <w:noProof/>
          </w:rPr>
          <w:fldChar w:fldCharType="separate"/>
        </w:r>
        <w:r w:rsidRPr="00DA5E76">
          <w:rPr>
            <w:rStyle w:val="Hyperlink"/>
            <w:noProof/>
          </w:rPr>
          <w:t>1</w:t>
        </w:r>
        <w:r>
          <w:rPr>
            <w:rFonts w:asciiTheme="minorHAnsi" w:eastAsiaTheme="minorEastAsia" w:hAnsiTheme="minorHAnsi" w:cstheme="minorBidi"/>
            <w:b w:val="0"/>
            <w:bCs w:val="0"/>
            <w:caps w:val="0"/>
            <w:noProof/>
            <w:szCs w:val="22"/>
            <w:lang w:eastAsia="en-GB"/>
          </w:rPr>
          <w:tab/>
        </w:r>
        <w:r w:rsidRPr="00DA5E76">
          <w:rPr>
            <w:rStyle w:val="Hyperlink"/>
            <w:noProof/>
          </w:rPr>
          <w:t>PART A - COURSE OVERVIEW</w:t>
        </w:r>
        <w:r>
          <w:rPr>
            <w:noProof/>
            <w:webHidden/>
          </w:rPr>
          <w:tab/>
        </w:r>
        <w:r>
          <w:rPr>
            <w:noProof/>
            <w:webHidden/>
          </w:rPr>
          <w:fldChar w:fldCharType="begin"/>
        </w:r>
        <w:r>
          <w:rPr>
            <w:noProof/>
            <w:webHidden/>
          </w:rPr>
          <w:instrText xml:space="preserve"> PAGEREF _Toc419880340 \h </w:instrText>
        </w:r>
      </w:ins>
      <w:r>
        <w:rPr>
          <w:noProof/>
          <w:webHidden/>
        </w:rPr>
      </w:r>
      <w:r>
        <w:rPr>
          <w:noProof/>
          <w:webHidden/>
        </w:rPr>
        <w:fldChar w:fldCharType="separate"/>
      </w:r>
      <w:ins w:id="17" w:author="stephen" w:date="2015-05-20T10:16:00Z">
        <w:r>
          <w:rPr>
            <w:noProof/>
            <w:webHidden/>
          </w:rPr>
          <w:t>5</w:t>
        </w:r>
        <w:r>
          <w:rPr>
            <w:noProof/>
            <w:webHidden/>
          </w:rPr>
          <w:fldChar w:fldCharType="end"/>
        </w:r>
        <w:r w:rsidRPr="00DA5E76">
          <w:rPr>
            <w:rStyle w:val="Hyperlink"/>
            <w:noProof/>
          </w:rPr>
          <w:fldChar w:fldCharType="end"/>
        </w:r>
      </w:ins>
    </w:p>
    <w:p w14:paraId="05135235" w14:textId="77777777" w:rsidR="0006421A" w:rsidRDefault="0006421A">
      <w:pPr>
        <w:pStyle w:val="TOC2"/>
        <w:rPr>
          <w:ins w:id="18" w:author="stephen" w:date="2015-05-20T10:16:00Z"/>
          <w:rFonts w:asciiTheme="minorHAnsi" w:eastAsiaTheme="minorEastAsia" w:hAnsiTheme="minorHAnsi" w:cstheme="minorBidi"/>
          <w:bCs w:val="0"/>
          <w:noProof/>
          <w:szCs w:val="22"/>
          <w:lang w:eastAsia="en-GB"/>
        </w:rPr>
      </w:pPr>
      <w:ins w:id="19"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"_Toc419880341"</w:instrText>
        </w:r>
        <w:r w:rsidRPr="00DA5E76">
          <w:rPr>
            <w:rStyle w:val="Hyperlink"/>
            <w:noProof/>
          </w:rPr>
          <w:instrText xml:space="preserve"> </w:instrText>
        </w:r>
        <w:r w:rsidRPr="00DA5E76">
          <w:rPr>
            <w:rStyle w:val="Hyperlink"/>
            <w:noProof/>
          </w:rPr>
          <w:fldChar w:fldCharType="separate"/>
        </w:r>
        <w:r w:rsidRPr="00DA5E76">
          <w:rPr>
            <w:rStyle w:val="Hyperlink"/>
            <w:noProof/>
          </w:rPr>
          <w:t>1.1</w:t>
        </w:r>
        <w:r>
          <w:rPr>
            <w:rFonts w:asciiTheme="minorHAnsi" w:eastAsiaTheme="minorEastAsia" w:hAnsiTheme="minorHAnsi" w:cstheme="minorBidi"/>
            <w:bCs w:val="0"/>
            <w:noProof/>
            <w:szCs w:val="22"/>
            <w:lang w:eastAsia="en-GB"/>
          </w:rPr>
          <w:tab/>
        </w:r>
        <w:r w:rsidRPr="00DA5E76">
          <w:rPr>
            <w:rStyle w:val="Hyperlink"/>
            <w:noProof/>
          </w:rPr>
          <w:t>Scope</w:t>
        </w:r>
        <w:r>
          <w:rPr>
            <w:noProof/>
            <w:webHidden/>
          </w:rPr>
          <w:tab/>
        </w:r>
        <w:r>
          <w:rPr>
            <w:noProof/>
            <w:webHidden/>
          </w:rPr>
          <w:fldChar w:fldCharType="begin"/>
        </w:r>
        <w:r>
          <w:rPr>
            <w:noProof/>
            <w:webHidden/>
          </w:rPr>
          <w:instrText xml:space="preserve"> PAGEREF _Toc419880341 \h </w:instrText>
        </w:r>
      </w:ins>
      <w:r>
        <w:rPr>
          <w:noProof/>
          <w:webHidden/>
        </w:rPr>
      </w:r>
      <w:r>
        <w:rPr>
          <w:noProof/>
          <w:webHidden/>
        </w:rPr>
        <w:fldChar w:fldCharType="separate"/>
      </w:r>
      <w:ins w:id="20" w:author="stephen" w:date="2015-05-20T10:16:00Z">
        <w:r>
          <w:rPr>
            <w:noProof/>
            <w:webHidden/>
          </w:rPr>
          <w:t>5</w:t>
        </w:r>
        <w:r>
          <w:rPr>
            <w:noProof/>
            <w:webHidden/>
          </w:rPr>
          <w:fldChar w:fldCharType="end"/>
        </w:r>
        <w:r w:rsidRPr="00DA5E76">
          <w:rPr>
            <w:rStyle w:val="Hyperlink"/>
            <w:noProof/>
          </w:rPr>
          <w:fldChar w:fldCharType="end"/>
        </w:r>
      </w:ins>
    </w:p>
    <w:p w14:paraId="51457985" w14:textId="77777777" w:rsidR="0006421A" w:rsidRDefault="0006421A">
      <w:pPr>
        <w:pStyle w:val="TOC2"/>
        <w:rPr>
          <w:ins w:id="21" w:author="stephen" w:date="2015-05-20T10:16:00Z"/>
          <w:rFonts w:asciiTheme="minorHAnsi" w:eastAsiaTheme="minorEastAsia" w:hAnsiTheme="minorHAnsi" w:cstheme="minorBidi"/>
          <w:bCs w:val="0"/>
          <w:noProof/>
          <w:szCs w:val="22"/>
          <w:lang w:eastAsia="en-GB"/>
        </w:rPr>
      </w:pPr>
      <w:ins w:id="22"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"_Toc419880342"</w:instrText>
        </w:r>
        <w:r w:rsidRPr="00DA5E76">
          <w:rPr>
            <w:rStyle w:val="Hyperlink"/>
            <w:noProof/>
          </w:rPr>
          <w:instrText xml:space="preserve"> </w:instrText>
        </w:r>
        <w:r w:rsidRPr="00DA5E76">
          <w:rPr>
            <w:rStyle w:val="Hyperlink"/>
            <w:noProof/>
          </w:rPr>
          <w:fldChar w:fldCharType="separate"/>
        </w:r>
        <w:r w:rsidRPr="00DA5E76">
          <w:rPr>
            <w:rStyle w:val="Hyperlink"/>
            <w:noProof/>
          </w:rPr>
          <w:t>1.2</w:t>
        </w:r>
        <w:r>
          <w:rPr>
            <w:rFonts w:asciiTheme="minorHAnsi" w:eastAsiaTheme="minorEastAsia" w:hAnsiTheme="minorHAnsi" w:cstheme="minorBidi"/>
            <w:bCs w:val="0"/>
            <w:noProof/>
            <w:szCs w:val="22"/>
            <w:lang w:eastAsia="en-GB"/>
          </w:rPr>
          <w:tab/>
        </w:r>
        <w:r w:rsidRPr="00DA5E76">
          <w:rPr>
            <w:rStyle w:val="Hyperlink"/>
            <w:noProof/>
          </w:rPr>
          <w:t>Objective</w:t>
        </w:r>
        <w:r>
          <w:rPr>
            <w:noProof/>
            <w:webHidden/>
          </w:rPr>
          <w:tab/>
        </w:r>
        <w:r>
          <w:rPr>
            <w:noProof/>
            <w:webHidden/>
          </w:rPr>
          <w:fldChar w:fldCharType="begin"/>
        </w:r>
        <w:r>
          <w:rPr>
            <w:noProof/>
            <w:webHidden/>
          </w:rPr>
          <w:instrText xml:space="preserve"> PAGEREF _Toc419880342 \h </w:instrText>
        </w:r>
      </w:ins>
      <w:r>
        <w:rPr>
          <w:noProof/>
          <w:webHidden/>
        </w:rPr>
      </w:r>
      <w:r>
        <w:rPr>
          <w:noProof/>
          <w:webHidden/>
        </w:rPr>
        <w:fldChar w:fldCharType="separate"/>
      </w:r>
      <w:ins w:id="23" w:author="stephen" w:date="2015-05-20T10:16:00Z">
        <w:r>
          <w:rPr>
            <w:noProof/>
            <w:webHidden/>
          </w:rPr>
          <w:t>5</w:t>
        </w:r>
        <w:r>
          <w:rPr>
            <w:noProof/>
            <w:webHidden/>
          </w:rPr>
          <w:fldChar w:fldCharType="end"/>
        </w:r>
        <w:r w:rsidRPr="00DA5E76">
          <w:rPr>
            <w:rStyle w:val="Hyperlink"/>
            <w:noProof/>
          </w:rPr>
          <w:fldChar w:fldCharType="end"/>
        </w:r>
      </w:ins>
    </w:p>
    <w:p w14:paraId="7153BAFB" w14:textId="77777777" w:rsidR="0006421A" w:rsidRDefault="0006421A">
      <w:pPr>
        <w:pStyle w:val="TOC2"/>
        <w:rPr>
          <w:ins w:id="24" w:author="stephen" w:date="2015-05-20T10:16:00Z"/>
          <w:rFonts w:asciiTheme="minorHAnsi" w:eastAsiaTheme="minorEastAsia" w:hAnsiTheme="minorHAnsi" w:cstheme="minorBidi"/>
          <w:bCs w:val="0"/>
          <w:noProof/>
          <w:szCs w:val="22"/>
          <w:lang w:eastAsia="en-GB"/>
        </w:rPr>
      </w:pPr>
      <w:ins w:id="25"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"_Toc419880343"</w:instrText>
        </w:r>
        <w:r w:rsidRPr="00DA5E76">
          <w:rPr>
            <w:rStyle w:val="Hyperlink"/>
            <w:noProof/>
          </w:rPr>
          <w:instrText xml:space="preserve"> </w:instrText>
        </w:r>
        <w:r w:rsidRPr="00DA5E76">
          <w:rPr>
            <w:rStyle w:val="Hyperlink"/>
            <w:noProof/>
          </w:rPr>
          <w:fldChar w:fldCharType="separate"/>
        </w:r>
        <w:r w:rsidRPr="00DA5E76">
          <w:rPr>
            <w:rStyle w:val="Hyperlink"/>
            <w:noProof/>
          </w:rPr>
          <w:t>1.3</w:t>
        </w:r>
        <w:r>
          <w:rPr>
            <w:rFonts w:asciiTheme="minorHAnsi" w:eastAsiaTheme="minorEastAsia" w:hAnsiTheme="minorHAnsi" w:cstheme="minorBidi"/>
            <w:bCs w:val="0"/>
            <w:noProof/>
            <w:szCs w:val="22"/>
            <w:lang w:eastAsia="en-GB"/>
          </w:rPr>
          <w:tab/>
        </w:r>
        <w:r w:rsidRPr="00DA5E76">
          <w:rPr>
            <w:rStyle w:val="Hyperlink"/>
            <w:noProof/>
          </w:rPr>
          <w:t>Seminar Outline</w:t>
        </w:r>
        <w:r>
          <w:rPr>
            <w:noProof/>
            <w:webHidden/>
          </w:rPr>
          <w:tab/>
        </w:r>
        <w:r>
          <w:rPr>
            <w:noProof/>
            <w:webHidden/>
          </w:rPr>
          <w:fldChar w:fldCharType="begin"/>
        </w:r>
        <w:r>
          <w:rPr>
            <w:noProof/>
            <w:webHidden/>
          </w:rPr>
          <w:instrText xml:space="preserve"> PAGEREF _Toc419880343 \h </w:instrText>
        </w:r>
      </w:ins>
      <w:r>
        <w:rPr>
          <w:noProof/>
          <w:webHidden/>
        </w:rPr>
      </w:r>
      <w:r>
        <w:rPr>
          <w:noProof/>
          <w:webHidden/>
        </w:rPr>
        <w:fldChar w:fldCharType="separate"/>
      </w:r>
      <w:ins w:id="26" w:author="stephen" w:date="2015-05-20T10:16:00Z">
        <w:r>
          <w:rPr>
            <w:noProof/>
            <w:webHidden/>
          </w:rPr>
          <w:t>5</w:t>
        </w:r>
        <w:r>
          <w:rPr>
            <w:noProof/>
            <w:webHidden/>
          </w:rPr>
          <w:fldChar w:fldCharType="end"/>
        </w:r>
        <w:r w:rsidRPr="00DA5E76">
          <w:rPr>
            <w:rStyle w:val="Hyperlink"/>
            <w:noProof/>
          </w:rPr>
          <w:fldChar w:fldCharType="end"/>
        </w:r>
      </w:ins>
    </w:p>
    <w:p w14:paraId="34391CF4" w14:textId="77777777" w:rsidR="0006421A" w:rsidRDefault="0006421A">
      <w:pPr>
        <w:pStyle w:val="TOC2"/>
        <w:rPr>
          <w:ins w:id="27" w:author="stephen" w:date="2015-05-20T10:16:00Z"/>
          <w:rFonts w:asciiTheme="minorHAnsi" w:eastAsiaTheme="minorEastAsia" w:hAnsiTheme="minorHAnsi" w:cstheme="minorBidi"/>
          <w:bCs w:val="0"/>
          <w:noProof/>
          <w:szCs w:val="22"/>
          <w:lang w:eastAsia="en-GB"/>
        </w:rPr>
      </w:pPr>
      <w:ins w:id="28"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"_Toc419880344"</w:instrText>
        </w:r>
        <w:r w:rsidRPr="00DA5E76">
          <w:rPr>
            <w:rStyle w:val="Hyperlink"/>
            <w:noProof/>
          </w:rPr>
          <w:instrText xml:space="preserve"> </w:instrText>
        </w:r>
        <w:r w:rsidRPr="00DA5E76">
          <w:rPr>
            <w:rStyle w:val="Hyperlink"/>
            <w:noProof/>
          </w:rPr>
          <w:fldChar w:fldCharType="separate"/>
        </w:r>
        <w:r w:rsidRPr="00DA5E76">
          <w:rPr>
            <w:rStyle w:val="Hyperlink"/>
            <w:noProof/>
          </w:rPr>
          <w:t>1.4</w:t>
        </w:r>
        <w:r>
          <w:rPr>
            <w:rFonts w:asciiTheme="minorHAnsi" w:eastAsiaTheme="minorEastAsia" w:hAnsiTheme="minorHAnsi" w:cstheme="minorBidi"/>
            <w:bCs w:val="0"/>
            <w:noProof/>
            <w:szCs w:val="22"/>
            <w:lang w:eastAsia="en-GB"/>
          </w:rPr>
          <w:tab/>
        </w:r>
        <w:r w:rsidRPr="00DA5E76">
          <w:rPr>
            <w:rStyle w:val="Hyperlink"/>
            <w:noProof/>
          </w:rPr>
          <w:t>List of Teaching Modules</w:t>
        </w:r>
        <w:r>
          <w:rPr>
            <w:noProof/>
            <w:webHidden/>
          </w:rPr>
          <w:tab/>
        </w:r>
        <w:r>
          <w:rPr>
            <w:noProof/>
            <w:webHidden/>
          </w:rPr>
          <w:fldChar w:fldCharType="begin"/>
        </w:r>
        <w:r>
          <w:rPr>
            <w:noProof/>
            <w:webHidden/>
          </w:rPr>
          <w:instrText xml:space="preserve"> PAGEREF _Toc419880344 \h </w:instrText>
        </w:r>
      </w:ins>
      <w:r>
        <w:rPr>
          <w:noProof/>
          <w:webHidden/>
        </w:rPr>
      </w:r>
      <w:r>
        <w:rPr>
          <w:noProof/>
          <w:webHidden/>
        </w:rPr>
        <w:fldChar w:fldCharType="separate"/>
      </w:r>
      <w:ins w:id="29" w:author="stephen" w:date="2015-05-20T10:16:00Z">
        <w:r>
          <w:rPr>
            <w:noProof/>
            <w:webHidden/>
          </w:rPr>
          <w:t>5</w:t>
        </w:r>
        <w:r>
          <w:rPr>
            <w:noProof/>
            <w:webHidden/>
          </w:rPr>
          <w:fldChar w:fldCharType="end"/>
        </w:r>
        <w:r w:rsidRPr="00DA5E76">
          <w:rPr>
            <w:rStyle w:val="Hyperlink"/>
            <w:noProof/>
          </w:rPr>
          <w:fldChar w:fldCharType="end"/>
        </w:r>
      </w:ins>
    </w:p>
    <w:p w14:paraId="0E189A87" w14:textId="77777777" w:rsidR="0006421A" w:rsidRDefault="0006421A">
      <w:pPr>
        <w:pStyle w:val="TOC2"/>
        <w:rPr>
          <w:ins w:id="30" w:author="stephen" w:date="2015-05-20T10:16:00Z"/>
          <w:rFonts w:asciiTheme="minorHAnsi" w:eastAsiaTheme="minorEastAsia" w:hAnsiTheme="minorHAnsi" w:cstheme="minorBidi"/>
          <w:bCs w:val="0"/>
          <w:noProof/>
          <w:szCs w:val="22"/>
          <w:lang w:eastAsia="en-GB"/>
        </w:rPr>
      </w:pPr>
      <w:ins w:id="31"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"_Toc419880345"</w:instrText>
        </w:r>
        <w:r w:rsidRPr="00DA5E76">
          <w:rPr>
            <w:rStyle w:val="Hyperlink"/>
            <w:noProof/>
          </w:rPr>
          <w:instrText xml:space="preserve"> </w:instrText>
        </w:r>
        <w:r w:rsidRPr="00DA5E76">
          <w:rPr>
            <w:rStyle w:val="Hyperlink"/>
            <w:noProof/>
          </w:rPr>
          <w:fldChar w:fldCharType="separate"/>
        </w:r>
        <w:r w:rsidRPr="00DA5E76">
          <w:rPr>
            <w:rStyle w:val="Hyperlink"/>
            <w:noProof/>
          </w:rPr>
          <w:t>1.5</w:t>
        </w:r>
        <w:r>
          <w:rPr>
            <w:rFonts w:asciiTheme="minorHAnsi" w:eastAsiaTheme="minorEastAsia" w:hAnsiTheme="minorHAnsi" w:cstheme="minorBidi"/>
            <w:bCs w:val="0"/>
            <w:noProof/>
            <w:szCs w:val="22"/>
            <w:lang w:eastAsia="en-GB"/>
          </w:rPr>
          <w:tab/>
        </w:r>
        <w:r w:rsidRPr="00DA5E76">
          <w:rPr>
            <w:rStyle w:val="Hyperlink"/>
            <w:noProof/>
          </w:rPr>
          <w:t>Specific Course Related Teaching Aids and Notes</w:t>
        </w:r>
        <w:r>
          <w:rPr>
            <w:noProof/>
            <w:webHidden/>
          </w:rPr>
          <w:tab/>
        </w:r>
        <w:r>
          <w:rPr>
            <w:noProof/>
            <w:webHidden/>
          </w:rPr>
          <w:fldChar w:fldCharType="begin"/>
        </w:r>
        <w:r>
          <w:rPr>
            <w:noProof/>
            <w:webHidden/>
          </w:rPr>
          <w:instrText xml:space="preserve"> PAGEREF _Toc419880345 \h </w:instrText>
        </w:r>
      </w:ins>
      <w:r>
        <w:rPr>
          <w:noProof/>
          <w:webHidden/>
        </w:rPr>
      </w:r>
      <w:r>
        <w:rPr>
          <w:noProof/>
          <w:webHidden/>
        </w:rPr>
        <w:fldChar w:fldCharType="separate"/>
      </w:r>
      <w:ins w:id="32" w:author="stephen" w:date="2015-05-20T10:16:00Z">
        <w:r>
          <w:rPr>
            <w:noProof/>
            <w:webHidden/>
          </w:rPr>
          <w:t>5</w:t>
        </w:r>
        <w:r>
          <w:rPr>
            <w:noProof/>
            <w:webHidden/>
          </w:rPr>
          <w:fldChar w:fldCharType="end"/>
        </w:r>
        <w:r w:rsidRPr="00DA5E76">
          <w:rPr>
            <w:rStyle w:val="Hyperlink"/>
            <w:noProof/>
          </w:rPr>
          <w:fldChar w:fldCharType="end"/>
        </w:r>
      </w:ins>
    </w:p>
    <w:p w14:paraId="60ECF75F" w14:textId="77777777" w:rsidR="0006421A" w:rsidRDefault="0006421A">
      <w:pPr>
        <w:pStyle w:val="TOC2"/>
        <w:rPr>
          <w:ins w:id="33" w:author="stephen" w:date="2015-05-20T10:16:00Z"/>
          <w:rFonts w:asciiTheme="minorHAnsi" w:eastAsiaTheme="minorEastAsia" w:hAnsiTheme="minorHAnsi" w:cstheme="minorBidi"/>
          <w:bCs w:val="0"/>
          <w:noProof/>
          <w:szCs w:val="22"/>
          <w:lang w:eastAsia="en-GB"/>
        </w:rPr>
      </w:pPr>
      <w:ins w:id="34"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"_Toc419880346"</w:instrText>
        </w:r>
        <w:r w:rsidRPr="00DA5E76">
          <w:rPr>
            <w:rStyle w:val="Hyperlink"/>
            <w:noProof/>
          </w:rPr>
          <w:instrText xml:space="preserve"> </w:instrText>
        </w:r>
        <w:r w:rsidRPr="00DA5E76">
          <w:rPr>
            <w:rStyle w:val="Hyperlink"/>
            <w:noProof/>
          </w:rPr>
          <w:fldChar w:fldCharType="separate"/>
        </w:r>
        <w:r w:rsidRPr="00DA5E76">
          <w:rPr>
            <w:rStyle w:val="Hyperlink"/>
            <w:noProof/>
          </w:rPr>
          <w:t>1.6</w:t>
        </w:r>
        <w:r>
          <w:rPr>
            <w:rFonts w:asciiTheme="minorHAnsi" w:eastAsiaTheme="minorEastAsia" w:hAnsiTheme="minorHAnsi" w:cstheme="minorBidi"/>
            <w:bCs w:val="0"/>
            <w:noProof/>
            <w:szCs w:val="22"/>
            <w:lang w:eastAsia="en-GB"/>
          </w:rPr>
          <w:tab/>
        </w:r>
        <w:r w:rsidRPr="00DA5E76">
          <w:rPr>
            <w:rStyle w:val="Hyperlink"/>
            <w:noProof/>
          </w:rPr>
          <w:t>References</w:t>
        </w:r>
        <w:r>
          <w:rPr>
            <w:noProof/>
            <w:webHidden/>
          </w:rPr>
          <w:tab/>
        </w:r>
        <w:r>
          <w:rPr>
            <w:noProof/>
            <w:webHidden/>
          </w:rPr>
          <w:fldChar w:fldCharType="begin"/>
        </w:r>
        <w:r>
          <w:rPr>
            <w:noProof/>
            <w:webHidden/>
          </w:rPr>
          <w:instrText xml:space="preserve"> PAGEREF _Toc419880346 \h </w:instrText>
        </w:r>
      </w:ins>
      <w:r>
        <w:rPr>
          <w:noProof/>
          <w:webHidden/>
        </w:rPr>
      </w:r>
      <w:r>
        <w:rPr>
          <w:noProof/>
          <w:webHidden/>
        </w:rPr>
        <w:fldChar w:fldCharType="separate"/>
      </w:r>
      <w:ins w:id="35" w:author="stephen" w:date="2015-05-20T10:16:00Z">
        <w:r>
          <w:rPr>
            <w:noProof/>
            <w:webHidden/>
          </w:rPr>
          <w:t>6</w:t>
        </w:r>
        <w:r>
          <w:rPr>
            <w:noProof/>
            <w:webHidden/>
          </w:rPr>
          <w:fldChar w:fldCharType="end"/>
        </w:r>
        <w:r w:rsidRPr="00DA5E76">
          <w:rPr>
            <w:rStyle w:val="Hyperlink"/>
            <w:noProof/>
          </w:rPr>
          <w:fldChar w:fldCharType="end"/>
        </w:r>
      </w:ins>
    </w:p>
    <w:p w14:paraId="7DDAD88A" w14:textId="77777777" w:rsidR="0006421A" w:rsidRDefault="0006421A">
      <w:pPr>
        <w:pStyle w:val="TOC1"/>
        <w:rPr>
          <w:ins w:id="36" w:author="stephen" w:date="2015-05-20T10:16:00Z"/>
          <w:rFonts w:asciiTheme="minorHAnsi" w:eastAsiaTheme="minorEastAsia" w:hAnsiTheme="minorHAnsi" w:cstheme="minorBidi"/>
          <w:b w:val="0"/>
          <w:bCs w:val="0"/>
          <w:caps w:val="0"/>
          <w:noProof/>
          <w:szCs w:val="22"/>
          <w:lang w:eastAsia="en-GB"/>
        </w:rPr>
      </w:pPr>
      <w:ins w:id="37"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"_Toc419880347"</w:instrText>
        </w:r>
        <w:r w:rsidRPr="00DA5E76">
          <w:rPr>
            <w:rStyle w:val="Hyperlink"/>
            <w:noProof/>
          </w:rPr>
          <w:instrText xml:space="preserve"> </w:instrText>
        </w:r>
        <w:r w:rsidRPr="00DA5E76">
          <w:rPr>
            <w:rStyle w:val="Hyperlink"/>
            <w:noProof/>
          </w:rPr>
          <w:fldChar w:fldCharType="separate"/>
        </w:r>
        <w:r w:rsidRPr="00DA5E76">
          <w:rPr>
            <w:rStyle w:val="Hyperlink"/>
            <w:noProof/>
          </w:rPr>
          <w:t>2</w:t>
        </w:r>
        <w:r>
          <w:rPr>
            <w:rFonts w:asciiTheme="minorHAnsi" w:eastAsiaTheme="minorEastAsia" w:hAnsiTheme="minorHAnsi" w:cstheme="minorBidi"/>
            <w:b w:val="0"/>
            <w:bCs w:val="0"/>
            <w:caps w:val="0"/>
            <w:noProof/>
            <w:szCs w:val="22"/>
            <w:lang w:eastAsia="en-GB"/>
          </w:rPr>
          <w:tab/>
        </w:r>
        <w:r w:rsidRPr="00DA5E76">
          <w:rPr>
            <w:rStyle w:val="Hyperlink"/>
            <w:noProof/>
          </w:rPr>
          <w:t>PART B - TEACHING MODULES</w:t>
        </w:r>
        <w:r>
          <w:rPr>
            <w:noProof/>
            <w:webHidden/>
          </w:rPr>
          <w:tab/>
        </w:r>
        <w:r>
          <w:rPr>
            <w:noProof/>
            <w:webHidden/>
          </w:rPr>
          <w:fldChar w:fldCharType="begin"/>
        </w:r>
        <w:r>
          <w:rPr>
            <w:noProof/>
            <w:webHidden/>
          </w:rPr>
          <w:instrText xml:space="preserve"> PAGEREF _Toc419880347 \h </w:instrText>
        </w:r>
      </w:ins>
      <w:r>
        <w:rPr>
          <w:noProof/>
          <w:webHidden/>
        </w:rPr>
      </w:r>
      <w:r>
        <w:rPr>
          <w:noProof/>
          <w:webHidden/>
        </w:rPr>
        <w:fldChar w:fldCharType="separate"/>
      </w:r>
      <w:ins w:id="38" w:author="stephen" w:date="2015-05-20T10:16:00Z">
        <w:r>
          <w:rPr>
            <w:noProof/>
            <w:webHidden/>
          </w:rPr>
          <w:t>7</w:t>
        </w:r>
        <w:r>
          <w:rPr>
            <w:noProof/>
            <w:webHidden/>
          </w:rPr>
          <w:fldChar w:fldCharType="end"/>
        </w:r>
        <w:r w:rsidRPr="00DA5E76">
          <w:rPr>
            <w:rStyle w:val="Hyperlink"/>
            <w:noProof/>
          </w:rPr>
          <w:fldChar w:fldCharType="end"/>
        </w:r>
      </w:ins>
    </w:p>
    <w:p w14:paraId="4FB22EF4" w14:textId="77777777" w:rsidR="0006421A" w:rsidRDefault="0006421A">
      <w:pPr>
        <w:pStyle w:val="TOC3"/>
        <w:rPr>
          <w:ins w:id="39" w:author="stephen" w:date="2015-05-20T10:16:00Z"/>
          <w:rFonts w:asciiTheme="minorHAnsi" w:eastAsiaTheme="minorEastAsia" w:hAnsiTheme="minorHAnsi" w:cstheme="minorBidi"/>
          <w:noProof/>
          <w:sz w:val="22"/>
          <w:szCs w:val="22"/>
          <w:lang w:eastAsia="en-GB"/>
        </w:rPr>
      </w:pPr>
      <w:ins w:id="40"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"_Toc419880348"</w:instrText>
        </w:r>
        <w:r w:rsidRPr="00DA5E76">
          <w:rPr>
            <w:rStyle w:val="Hyperlink"/>
            <w:noProof/>
          </w:rPr>
          <w:instrText xml:space="preserve"> </w:instrText>
        </w:r>
        <w:r w:rsidRPr="00DA5E76">
          <w:rPr>
            <w:rStyle w:val="Hyperlink"/>
            <w:noProof/>
          </w:rPr>
          <w:fldChar w:fldCharType="separate"/>
        </w:r>
        <w:r w:rsidRPr="00DA5E76">
          <w:rPr>
            <w:rStyle w:val="Hyperlink"/>
            <w:b/>
            <w:noProof/>
          </w:rPr>
          <w:t>2.1.1</w:t>
        </w:r>
        <w:r>
          <w:rPr>
            <w:rFonts w:asciiTheme="minorHAnsi" w:eastAsiaTheme="minorEastAsia" w:hAnsiTheme="minorHAnsi" w:cstheme="minorBidi"/>
            <w:noProof/>
            <w:sz w:val="22"/>
            <w:szCs w:val="22"/>
            <w:lang w:eastAsia="en-GB"/>
          </w:rPr>
          <w:tab/>
        </w:r>
        <w:r w:rsidRPr="00DA5E76">
          <w:rPr>
            <w:rStyle w:val="Hyperlink"/>
            <w:noProof/>
          </w:rPr>
          <w:t>Scope</w:t>
        </w:r>
        <w:r>
          <w:rPr>
            <w:noProof/>
            <w:webHidden/>
          </w:rPr>
          <w:tab/>
        </w:r>
        <w:r>
          <w:rPr>
            <w:noProof/>
            <w:webHidden/>
          </w:rPr>
          <w:fldChar w:fldCharType="begin"/>
        </w:r>
        <w:r>
          <w:rPr>
            <w:noProof/>
            <w:webHidden/>
          </w:rPr>
          <w:instrText xml:space="preserve"> PAGEREF _Toc419880348 \h </w:instrText>
        </w:r>
      </w:ins>
      <w:r>
        <w:rPr>
          <w:noProof/>
          <w:webHidden/>
        </w:rPr>
      </w:r>
      <w:r>
        <w:rPr>
          <w:noProof/>
          <w:webHidden/>
        </w:rPr>
        <w:fldChar w:fldCharType="separate"/>
      </w:r>
      <w:ins w:id="41" w:author="stephen" w:date="2015-05-20T10:16:00Z">
        <w:r>
          <w:rPr>
            <w:noProof/>
            <w:webHidden/>
          </w:rPr>
          <w:t>7</w:t>
        </w:r>
        <w:r>
          <w:rPr>
            <w:noProof/>
            <w:webHidden/>
          </w:rPr>
          <w:fldChar w:fldCharType="end"/>
        </w:r>
        <w:r w:rsidRPr="00DA5E76">
          <w:rPr>
            <w:rStyle w:val="Hyperlink"/>
            <w:noProof/>
          </w:rPr>
          <w:fldChar w:fldCharType="end"/>
        </w:r>
      </w:ins>
    </w:p>
    <w:p w14:paraId="01C01432" w14:textId="77777777" w:rsidR="0006421A" w:rsidRDefault="0006421A">
      <w:pPr>
        <w:pStyle w:val="TOC3"/>
        <w:rPr>
          <w:ins w:id="42" w:author="stephen" w:date="2015-05-20T10:16:00Z"/>
          <w:rFonts w:asciiTheme="minorHAnsi" w:eastAsiaTheme="minorEastAsia" w:hAnsiTheme="minorHAnsi" w:cstheme="minorBidi"/>
          <w:noProof/>
          <w:sz w:val="22"/>
          <w:szCs w:val="22"/>
          <w:lang w:eastAsia="en-GB"/>
        </w:rPr>
      </w:pPr>
      <w:ins w:id="43"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"_Toc419880349"</w:instrText>
        </w:r>
        <w:r w:rsidRPr="00DA5E76">
          <w:rPr>
            <w:rStyle w:val="Hyperlink"/>
            <w:noProof/>
          </w:rPr>
          <w:instrText xml:space="preserve"> </w:instrText>
        </w:r>
        <w:r w:rsidRPr="00DA5E76">
          <w:rPr>
            <w:rStyle w:val="Hyperlink"/>
            <w:noProof/>
          </w:rPr>
          <w:fldChar w:fldCharType="separate"/>
        </w:r>
        <w:r w:rsidRPr="00DA5E76">
          <w:rPr>
            <w:rStyle w:val="Hyperlink"/>
            <w:b/>
            <w:noProof/>
          </w:rPr>
          <w:t>2.1.2</w:t>
        </w:r>
        <w:r>
          <w:rPr>
            <w:rFonts w:asciiTheme="minorHAnsi" w:eastAsiaTheme="minorEastAsia" w:hAnsiTheme="minorHAnsi" w:cstheme="minorBidi"/>
            <w:noProof/>
            <w:sz w:val="22"/>
            <w:szCs w:val="22"/>
            <w:lang w:eastAsia="en-GB"/>
          </w:rPr>
          <w:tab/>
        </w:r>
        <w:r w:rsidRPr="00DA5E76">
          <w:rPr>
            <w:rStyle w:val="Hyperlink"/>
            <w:noProof/>
          </w:rPr>
          <w:t>Learning Objectives</w:t>
        </w:r>
        <w:r>
          <w:rPr>
            <w:noProof/>
            <w:webHidden/>
          </w:rPr>
          <w:tab/>
        </w:r>
        <w:r>
          <w:rPr>
            <w:noProof/>
            <w:webHidden/>
          </w:rPr>
          <w:fldChar w:fldCharType="begin"/>
        </w:r>
        <w:r>
          <w:rPr>
            <w:noProof/>
            <w:webHidden/>
          </w:rPr>
          <w:instrText xml:space="preserve"> PAGEREF _Toc419880349 \h </w:instrText>
        </w:r>
      </w:ins>
      <w:r>
        <w:rPr>
          <w:noProof/>
          <w:webHidden/>
        </w:rPr>
      </w:r>
      <w:r>
        <w:rPr>
          <w:noProof/>
          <w:webHidden/>
        </w:rPr>
        <w:fldChar w:fldCharType="separate"/>
      </w:r>
      <w:ins w:id="44" w:author="stephen" w:date="2015-05-20T10:16:00Z">
        <w:r>
          <w:rPr>
            <w:noProof/>
            <w:webHidden/>
          </w:rPr>
          <w:t>7</w:t>
        </w:r>
        <w:r>
          <w:rPr>
            <w:noProof/>
            <w:webHidden/>
          </w:rPr>
          <w:fldChar w:fldCharType="end"/>
        </w:r>
        <w:r w:rsidRPr="00DA5E76">
          <w:rPr>
            <w:rStyle w:val="Hyperlink"/>
            <w:noProof/>
          </w:rPr>
          <w:fldChar w:fldCharType="end"/>
        </w:r>
      </w:ins>
    </w:p>
    <w:p w14:paraId="40D37591" w14:textId="77777777" w:rsidR="0006421A" w:rsidRDefault="0006421A">
      <w:pPr>
        <w:pStyle w:val="TOC3"/>
        <w:rPr>
          <w:ins w:id="45" w:author="stephen" w:date="2015-05-20T10:16:00Z"/>
          <w:rFonts w:asciiTheme="minorHAnsi" w:eastAsiaTheme="minorEastAsia" w:hAnsiTheme="minorHAnsi" w:cstheme="minorBidi"/>
          <w:noProof/>
          <w:sz w:val="22"/>
          <w:szCs w:val="22"/>
          <w:lang w:eastAsia="en-GB"/>
        </w:rPr>
      </w:pPr>
      <w:ins w:id="46"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"_Toc419880350"</w:instrText>
        </w:r>
        <w:r w:rsidRPr="00DA5E76">
          <w:rPr>
            <w:rStyle w:val="Hyperlink"/>
            <w:noProof/>
          </w:rPr>
          <w:instrText xml:space="preserve"> </w:instrText>
        </w:r>
        <w:r w:rsidRPr="00DA5E76">
          <w:rPr>
            <w:rStyle w:val="Hyperlink"/>
            <w:noProof/>
          </w:rPr>
          <w:fldChar w:fldCharType="separate"/>
        </w:r>
        <w:r w:rsidRPr="00DA5E76">
          <w:rPr>
            <w:rStyle w:val="Hyperlink"/>
            <w:b/>
            <w:noProof/>
          </w:rPr>
          <w:t>2.1.3</w:t>
        </w:r>
        <w:r>
          <w:rPr>
            <w:rFonts w:asciiTheme="minorHAnsi" w:eastAsiaTheme="minorEastAsia" w:hAnsiTheme="minorHAnsi" w:cstheme="minorBidi"/>
            <w:noProof/>
            <w:sz w:val="22"/>
            <w:szCs w:val="22"/>
            <w:lang w:eastAsia="en-GB"/>
          </w:rPr>
          <w:tab/>
        </w:r>
        <w:r w:rsidRPr="00DA5E76">
          <w:rPr>
            <w:rStyle w:val="Hyperlink"/>
            <w:noProof/>
          </w:rPr>
          <w:t>DETAILED TEACHING SYLLABUS FOR MODULE 1 – INTERNATIONAL ORGANISATIONS AND LEGISLATION</w:t>
        </w:r>
        <w:r>
          <w:rPr>
            <w:noProof/>
            <w:webHidden/>
          </w:rPr>
          <w:tab/>
        </w:r>
        <w:r>
          <w:rPr>
            <w:noProof/>
            <w:webHidden/>
          </w:rPr>
          <w:fldChar w:fldCharType="begin"/>
        </w:r>
        <w:r>
          <w:rPr>
            <w:noProof/>
            <w:webHidden/>
          </w:rPr>
          <w:instrText xml:space="preserve"> PAGEREF _Toc419880350 \h </w:instrText>
        </w:r>
      </w:ins>
      <w:r>
        <w:rPr>
          <w:noProof/>
          <w:webHidden/>
        </w:rPr>
      </w:r>
      <w:r>
        <w:rPr>
          <w:noProof/>
          <w:webHidden/>
        </w:rPr>
        <w:fldChar w:fldCharType="separate"/>
      </w:r>
      <w:ins w:id="47" w:author="stephen" w:date="2015-05-20T10:16:00Z">
        <w:r>
          <w:rPr>
            <w:noProof/>
            <w:webHidden/>
          </w:rPr>
          <w:t>7</w:t>
        </w:r>
        <w:r>
          <w:rPr>
            <w:noProof/>
            <w:webHidden/>
          </w:rPr>
          <w:fldChar w:fldCharType="end"/>
        </w:r>
        <w:r w:rsidRPr="00DA5E76">
          <w:rPr>
            <w:rStyle w:val="Hyperlink"/>
            <w:noProof/>
          </w:rPr>
          <w:fldChar w:fldCharType="end"/>
        </w:r>
      </w:ins>
    </w:p>
    <w:p w14:paraId="0B520663" w14:textId="77777777" w:rsidR="0006421A" w:rsidRDefault="0006421A">
      <w:pPr>
        <w:pStyle w:val="TOC3"/>
        <w:rPr>
          <w:ins w:id="48" w:author="stephen" w:date="2015-05-20T10:16:00Z"/>
          <w:rFonts w:asciiTheme="minorHAnsi" w:eastAsiaTheme="minorEastAsia" w:hAnsiTheme="minorHAnsi" w:cstheme="minorBidi"/>
          <w:noProof/>
          <w:sz w:val="22"/>
          <w:szCs w:val="22"/>
          <w:lang w:eastAsia="en-GB"/>
        </w:rPr>
      </w:pPr>
      <w:ins w:id="49"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"_Toc419880351"</w:instrText>
        </w:r>
        <w:r w:rsidRPr="00DA5E76">
          <w:rPr>
            <w:rStyle w:val="Hyperlink"/>
            <w:noProof/>
          </w:rPr>
          <w:instrText xml:space="preserve"> </w:instrText>
        </w:r>
        <w:r w:rsidRPr="00DA5E76">
          <w:rPr>
            <w:rStyle w:val="Hyperlink"/>
            <w:noProof/>
          </w:rPr>
          <w:fldChar w:fldCharType="separate"/>
        </w:r>
        <w:r w:rsidRPr="00DA5E76">
          <w:rPr>
            <w:rStyle w:val="Hyperlink"/>
            <w:b/>
            <w:noProof/>
          </w:rPr>
          <w:t>2.1.4</w:t>
        </w:r>
        <w:r>
          <w:rPr>
            <w:rFonts w:asciiTheme="minorHAnsi" w:eastAsiaTheme="minorEastAsia" w:hAnsiTheme="minorHAnsi" w:cstheme="minorBidi"/>
            <w:noProof/>
            <w:sz w:val="22"/>
            <w:szCs w:val="22"/>
            <w:lang w:eastAsia="en-GB"/>
          </w:rPr>
          <w:tab/>
        </w:r>
        <w:r w:rsidRPr="00DA5E76">
          <w:rPr>
            <w:rStyle w:val="Hyperlink"/>
            <w:noProof/>
          </w:rPr>
          <w:t>Scope</w:t>
        </w:r>
        <w:r>
          <w:rPr>
            <w:noProof/>
            <w:webHidden/>
          </w:rPr>
          <w:tab/>
        </w:r>
        <w:r>
          <w:rPr>
            <w:noProof/>
            <w:webHidden/>
          </w:rPr>
          <w:fldChar w:fldCharType="begin"/>
        </w:r>
        <w:r>
          <w:rPr>
            <w:noProof/>
            <w:webHidden/>
          </w:rPr>
          <w:instrText xml:space="preserve"> PAGEREF _Toc419880351 \h </w:instrText>
        </w:r>
      </w:ins>
      <w:r>
        <w:rPr>
          <w:noProof/>
          <w:webHidden/>
        </w:rPr>
      </w:r>
      <w:r>
        <w:rPr>
          <w:noProof/>
          <w:webHidden/>
        </w:rPr>
        <w:fldChar w:fldCharType="separate"/>
      </w:r>
      <w:ins w:id="50" w:author="stephen" w:date="2015-05-20T10:16:00Z">
        <w:r>
          <w:rPr>
            <w:noProof/>
            <w:webHidden/>
          </w:rPr>
          <w:t>9</w:t>
        </w:r>
        <w:r>
          <w:rPr>
            <w:noProof/>
            <w:webHidden/>
          </w:rPr>
          <w:fldChar w:fldCharType="end"/>
        </w:r>
        <w:r w:rsidRPr="00DA5E76">
          <w:rPr>
            <w:rStyle w:val="Hyperlink"/>
            <w:noProof/>
          </w:rPr>
          <w:fldChar w:fldCharType="end"/>
        </w:r>
      </w:ins>
    </w:p>
    <w:p w14:paraId="64CBABC0" w14:textId="77777777" w:rsidR="0006421A" w:rsidRDefault="0006421A">
      <w:pPr>
        <w:pStyle w:val="TOC3"/>
        <w:rPr>
          <w:ins w:id="51" w:author="stephen" w:date="2015-05-20T10:16:00Z"/>
          <w:rFonts w:asciiTheme="minorHAnsi" w:eastAsiaTheme="minorEastAsia" w:hAnsiTheme="minorHAnsi" w:cstheme="minorBidi"/>
          <w:noProof/>
          <w:sz w:val="22"/>
          <w:szCs w:val="22"/>
          <w:lang w:eastAsia="en-GB"/>
        </w:rPr>
      </w:pPr>
      <w:ins w:id="52"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"_Toc419880352"</w:instrText>
        </w:r>
        <w:r w:rsidRPr="00DA5E76">
          <w:rPr>
            <w:rStyle w:val="Hyperlink"/>
            <w:noProof/>
          </w:rPr>
          <w:instrText xml:space="preserve"> </w:instrText>
        </w:r>
        <w:r w:rsidRPr="00DA5E76">
          <w:rPr>
            <w:rStyle w:val="Hyperlink"/>
            <w:noProof/>
          </w:rPr>
          <w:fldChar w:fldCharType="separate"/>
        </w:r>
        <w:r w:rsidRPr="00DA5E76">
          <w:rPr>
            <w:rStyle w:val="Hyperlink"/>
            <w:b/>
            <w:noProof/>
          </w:rPr>
          <w:t>2.1.5</w:t>
        </w:r>
        <w:r>
          <w:rPr>
            <w:rFonts w:asciiTheme="minorHAnsi" w:eastAsiaTheme="minorEastAsia" w:hAnsiTheme="minorHAnsi" w:cstheme="minorBidi"/>
            <w:noProof/>
            <w:sz w:val="22"/>
            <w:szCs w:val="22"/>
            <w:lang w:eastAsia="en-GB"/>
          </w:rPr>
          <w:tab/>
        </w:r>
        <w:r w:rsidRPr="00DA5E76">
          <w:rPr>
            <w:rStyle w:val="Hyperlink"/>
            <w:noProof/>
          </w:rPr>
          <w:t>Learning Objectives</w:t>
        </w:r>
        <w:r>
          <w:rPr>
            <w:noProof/>
            <w:webHidden/>
          </w:rPr>
          <w:tab/>
        </w:r>
        <w:r>
          <w:rPr>
            <w:noProof/>
            <w:webHidden/>
          </w:rPr>
          <w:fldChar w:fldCharType="begin"/>
        </w:r>
        <w:r>
          <w:rPr>
            <w:noProof/>
            <w:webHidden/>
          </w:rPr>
          <w:instrText xml:space="preserve"> PAGEREF _Toc419880352 \h </w:instrText>
        </w:r>
      </w:ins>
      <w:r>
        <w:rPr>
          <w:noProof/>
          <w:webHidden/>
        </w:rPr>
      </w:r>
      <w:r>
        <w:rPr>
          <w:noProof/>
          <w:webHidden/>
        </w:rPr>
        <w:fldChar w:fldCharType="separate"/>
      </w:r>
      <w:ins w:id="53" w:author="stephen" w:date="2015-05-20T10:16:00Z">
        <w:r>
          <w:rPr>
            <w:noProof/>
            <w:webHidden/>
          </w:rPr>
          <w:t>9</w:t>
        </w:r>
        <w:r>
          <w:rPr>
            <w:noProof/>
            <w:webHidden/>
          </w:rPr>
          <w:fldChar w:fldCharType="end"/>
        </w:r>
        <w:r w:rsidRPr="00DA5E76">
          <w:rPr>
            <w:rStyle w:val="Hyperlink"/>
            <w:noProof/>
          </w:rPr>
          <w:fldChar w:fldCharType="end"/>
        </w:r>
      </w:ins>
    </w:p>
    <w:p w14:paraId="7488CFE5" w14:textId="77777777" w:rsidR="0006421A" w:rsidRDefault="0006421A">
      <w:pPr>
        <w:pStyle w:val="TOC3"/>
        <w:rPr>
          <w:ins w:id="54" w:author="stephen" w:date="2015-05-20T10:16:00Z"/>
          <w:rFonts w:asciiTheme="minorHAnsi" w:eastAsiaTheme="minorEastAsia" w:hAnsiTheme="minorHAnsi" w:cstheme="minorBidi"/>
          <w:noProof/>
          <w:sz w:val="22"/>
          <w:szCs w:val="22"/>
          <w:lang w:eastAsia="en-GB"/>
        </w:rPr>
      </w:pPr>
      <w:ins w:id="55"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"_Toc419880353"</w:instrText>
        </w:r>
        <w:r w:rsidRPr="00DA5E76">
          <w:rPr>
            <w:rStyle w:val="Hyperlink"/>
            <w:noProof/>
          </w:rPr>
          <w:instrText xml:space="preserve"> </w:instrText>
        </w:r>
        <w:r w:rsidRPr="00DA5E76">
          <w:rPr>
            <w:rStyle w:val="Hyperlink"/>
            <w:noProof/>
          </w:rPr>
          <w:fldChar w:fldCharType="separate"/>
        </w:r>
        <w:r w:rsidRPr="00DA5E76">
          <w:rPr>
            <w:rStyle w:val="Hyperlink"/>
            <w:b/>
            <w:noProof/>
          </w:rPr>
          <w:t>2.1.6</w:t>
        </w:r>
        <w:r>
          <w:rPr>
            <w:rFonts w:asciiTheme="minorHAnsi" w:eastAsiaTheme="minorEastAsia" w:hAnsiTheme="minorHAnsi" w:cstheme="minorBidi"/>
            <w:noProof/>
            <w:sz w:val="22"/>
            <w:szCs w:val="22"/>
            <w:lang w:eastAsia="en-GB"/>
          </w:rPr>
          <w:tab/>
        </w:r>
        <w:r w:rsidRPr="00DA5E76">
          <w:rPr>
            <w:rStyle w:val="Hyperlink"/>
            <w:noProof/>
          </w:rPr>
          <w:t>DETAILED TEACHING SYLLABUS FOR MODULE 2 – NAVIGATIONAL FACTORS</w:t>
        </w:r>
        <w:r>
          <w:rPr>
            <w:noProof/>
            <w:webHidden/>
          </w:rPr>
          <w:tab/>
        </w:r>
        <w:r>
          <w:rPr>
            <w:noProof/>
            <w:webHidden/>
          </w:rPr>
          <w:fldChar w:fldCharType="begin"/>
        </w:r>
        <w:r>
          <w:rPr>
            <w:noProof/>
            <w:webHidden/>
          </w:rPr>
          <w:instrText xml:space="preserve"> PAGEREF _Toc419880353 \h </w:instrText>
        </w:r>
      </w:ins>
      <w:r>
        <w:rPr>
          <w:noProof/>
          <w:webHidden/>
        </w:rPr>
      </w:r>
      <w:r>
        <w:rPr>
          <w:noProof/>
          <w:webHidden/>
        </w:rPr>
        <w:fldChar w:fldCharType="separate"/>
      </w:r>
      <w:ins w:id="56" w:author="stephen" w:date="2015-05-20T10:16:00Z">
        <w:r>
          <w:rPr>
            <w:noProof/>
            <w:webHidden/>
          </w:rPr>
          <w:t>9</w:t>
        </w:r>
        <w:r>
          <w:rPr>
            <w:noProof/>
            <w:webHidden/>
          </w:rPr>
          <w:fldChar w:fldCharType="end"/>
        </w:r>
        <w:r w:rsidRPr="00DA5E76">
          <w:rPr>
            <w:rStyle w:val="Hyperlink"/>
            <w:noProof/>
          </w:rPr>
          <w:fldChar w:fldCharType="end"/>
        </w:r>
      </w:ins>
    </w:p>
    <w:p w14:paraId="3F9C7AA7" w14:textId="77777777" w:rsidR="0006421A" w:rsidRDefault="0006421A">
      <w:pPr>
        <w:pStyle w:val="TOC3"/>
        <w:rPr>
          <w:ins w:id="57" w:author="stephen" w:date="2015-05-20T10:16:00Z"/>
          <w:rFonts w:asciiTheme="minorHAnsi" w:eastAsiaTheme="minorEastAsia" w:hAnsiTheme="minorHAnsi" w:cstheme="minorBidi"/>
          <w:noProof/>
          <w:sz w:val="22"/>
          <w:szCs w:val="22"/>
          <w:lang w:eastAsia="en-GB"/>
        </w:rPr>
      </w:pPr>
      <w:ins w:id="58"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"_Toc419880354"</w:instrText>
        </w:r>
        <w:r w:rsidRPr="00DA5E76">
          <w:rPr>
            <w:rStyle w:val="Hyperlink"/>
            <w:noProof/>
          </w:rPr>
          <w:instrText xml:space="preserve"> </w:instrText>
        </w:r>
        <w:r w:rsidRPr="00DA5E76">
          <w:rPr>
            <w:rStyle w:val="Hyperlink"/>
            <w:noProof/>
          </w:rPr>
          <w:fldChar w:fldCharType="separate"/>
        </w:r>
        <w:r w:rsidRPr="00DA5E76">
          <w:rPr>
            <w:rStyle w:val="Hyperlink"/>
            <w:b/>
            <w:noProof/>
          </w:rPr>
          <w:t>2.1.7</w:t>
        </w:r>
        <w:r>
          <w:rPr>
            <w:rFonts w:asciiTheme="minorHAnsi" w:eastAsiaTheme="minorEastAsia" w:hAnsiTheme="minorHAnsi" w:cstheme="minorBidi"/>
            <w:noProof/>
            <w:sz w:val="22"/>
            <w:szCs w:val="22"/>
            <w:lang w:eastAsia="en-GB"/>
          </w:rPr>
          <w:tab/>
        </w:r>
        <w:r w:rsidRPr="00DA5E76">
          <w:rPr>
            <w:rStyle w:val="Hyperlink"/>
            <w:noProof/>
          </w:rPr>
          <w:t>Scope</w:t>
        </w:r>
        <w:r>
          <w:rPr>
            <w:noProof/>
            <w:webHidden/>
          </w:rPr>
          <w:tab/>
        </w:r>
        <w:r>
          <w:rPr>
            <w:noProof/>
            <w:webHidden/>
          </w:rPr>
          <w:fldChar w:fldCharType="begin"/>
        </w:r>
        <w:r>
          <w:rPr>
            <w:noProof/>
            <w:webHidden/>
          </w:rPr>
          <w:instrText xml:space="preserve"> PAGEREF _Toc419880354 \h </w:instrText>
        </w:r>
      </w:ins>
      <w:r>
        <w:rPr>
          <w:noProof/>
          <w:webHidden/>
        </w:rPr>
      </w:r>
      <w:r>
        <w:rPr>
          <w:noProof/>
          <w:webHidden/>
        </w:rPr>
        <w:fldChar w:fldCharType="separate"/>
      </w:r>
      <w:ins w:id="59" w:author="stephen" w:date="2015-05-20T10:16:00Z">
        <w:r>
          <w:rPr>
            <w:noProof/>
            <w:webHidden/>
          </w:rPr>
          <w:t>11</w:t>
        </w:r>
        <w:r>
          <w:rPr>
            <w:noProof/>
            <w:webHidden/>
          </w:rPr>
          <w:fldChar w:fldCharType="end"/>
        </w:r>
        <w:r w:rsidRPr="00DA5E76">
          <w:rPr>
            <w:rStyle w:val="Hyperlink"/>
            <w:noProof/>
          </w:rPr>
          <w:fldChar w:fldCharType="end"/>
        </w:r>
      </w:ins>
    </w:p>
    <w:p w14:paraId="711A393F" w14:textId="77777777" w:rsidR="0006421A" w:rsidRDefault="0006421A">
      <w:pPr>
        <w:pStyle w:val="TOC3"/>
        <w:rPr>
          <w:ins w:id="60" w:author="stephen" w:date="2015-05-20T10:16:00Z"/>
          <w:rFonts w:asciiTheme="minorHAnsi" w:eastAsiaTheme="minorEastAsia" w:hAnsiTheme="minorHAnsi" w:cstheme="minorBidi"/>
          <w:noProof/>
          <w:sz w:val="22"/>
          <w:szCs w:val="22"/>
          <w:lang w:eastAsia="en-GB"/>
        </w:rPr>
      </w:pPr>
      <w:ins w:id="61"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"_Toc419880355"</w:instrText>
        </w:r>
        <w:r w:rsidRPr="00DA5E76">
          <w:rPr>
            <w:rStyle w:val="Hyperlink"/>
            <w:noProof/>
          </w:rPr>
          <w:instrText xml:space="preserve"> </w:instrText>
        </w:r>
        <w:r w:rsidRPr="00DA5E76">
          <w:rPr>
            <w:rStyle w:val="Hyperlink"/>
            <w:noProof/>
          </w:rPr>
          <w:fldChar w:fldCharType="separate"/>
        </w:r>
        <w:r w:rsidRPr="00DA5E76">
          <w:rPr>
            <w:rStyle w:val="Hyperlink"/>
            <w:b/>
            <w:noProof/>
          </w:rPr>
          <w:t>2.1.8</w:t>
        </w:r>
        <w:r>
          <w:rPr>
            <w:rFonts w:asciiTheme="minorHAnsi" w:eastAsiaTheme="minorEastAsia" w:hAnsiTheme="minorHAnsi" w:cstheme="minorBidi"/>
            <w:noProof/>
            <w:sz w:val="22"/>
            <w:szCs w:val="22"/>
            <w:lang w:eastAsia="en-GB"/>
          </w:rPr>
          <w:tab/>
        </w:r>
        <w:r w:rsidRPr="00DA5E76">
          <w:rPr>
            <w:rStyle w:val="Hyperlink"/>
            <w:noProof/>
          </w:rPr>
          <w:t>Learning Objectives</w:t>
        </w:r>
        <w:r>
          <w:rPr>
            <w:noProof/>
            <w:webHidden/>
          </w:rPr>
          <w:tab/>
        </w:r>
        <w:r>
          <w:rPr>
            <w:noProof/>
            <w:webHidden/>
          </w:rPr>
          <w:fldChar w:fldCharType="begin"/>
        </w:r>
        <w:r>
          <w:rPr>
            <w:noProof/>
            <w:webHidden/>
          </w:rPr>
          <w:instrText xml:space="preserve"> PAGEREF _Toc419880355 \h </w:instrText>
        </w:r>
      </w:ins>
      <w:r>
        <w:rPr>
          <w:noProof/>
          <w:webHidden/>
        </w:rPr>
      </w:r>
      <w:r>
        <w:rPr>
          <w:noProof/>
          <w:webHidden/>
        </w:rPr>
        <w:fldChar w:fldCharType="separate"/>
      </w:r>
      <w:ins w:id="62" w:author="stephen" w:date="2015-05-20T10:16:00Z">
        <w:r>
          <w:rPr>
            <w:noProof/>
            <w:webHidden/>
          </w:rPr>
          <w:t>11</w:t>
        </w:r>
        <w:r>
          <w:rPr>
            <w:noProof/>
            <w:webHidden/>
          </w:rPr>
          <w:fldChar w:fldCharType="end"/>
        </w:r>
        <w:r w:rsidRPr="00DA5E76">
          <w:rPr>
            <w:rStyle w:val="Hyperlink"/>
            <w:noProof/>
          </w:rPr>
          <w:fldChar w:fldCharType="end"/>
        </w:r>
      </w:ins>
    </w:p>
    <w:p w14:paraId="16132B43" w14:textId="77777777" w:rsidR="0006421A" w:rsidRDefault="0006421A">
      <w:pPr>
        <w:pStyle w:val="TOC3"/>
        <w:rPr>
          <w:ins w:id="63" w:author="stephen" w:date="2015-05-20T10:16:00Z"/>
          <w:rFonts w:asciiTheme="minorHAnsi" w:eastAsiaTheme="minorEastAsia" w:hAnsiTheme="minorHAnsi" w:cstheme="minorBidi"/>
          <w:noProof/>
          <w:sz w:val="22"/>
          <w:szCs w:val="22"/>
          <w:lang w:eastAsia="en-GB"/>
        </w:rPr>
      </w:pPr>
      <w:ins w:id="64" w:author="stephen" w:date="2015-05-20T10:16:00Z">
        <w:r w:rsidRPr="00DA5E76">
          <w:rPr>
            <w:rStyle w:val="Hyperlink"/>
            <w:noProof/>
          </w:rPr>
          <w:fldChar w:fldCharType="begin"/>
        </w:r>
        <w:r w:rsidRPr="00DA5E76">
          <w:rPr>
            <w:rStyle w:val="Hyperlink"/>
            <w:noProof/>
          </w:rPr>
          <w:instrText xml:space="preserve"> </w:instrText>
        </w:r>
        <w:r>
          <w:rPr>
            <w:noProof/>
          </w:rPr>
          <w:instrText>HYPERLINK \l "_Toc419880356"</w:instrText>
        </w:r>
        <w:r w:rsidRPr="00DA5E76">
          <w:rPr>
            <w:rStyle w:val="Hyperlink"/>
            <w:noProof/>
          </w:rPr>
          <w:instrText xml:space="preserve"> </w:instrText>
        </w:r>
        <w:r w:rsidRPr="00DA5E76">
          <w:rPr>
            <w:rStyle w:val="Hyperlink"/>
            <w:noProof/>
          </w:rPr>
          <w:fldChar w:fldCharType="separate"/>
        </w:r>
        <w:r w:rsidRPr="00DA5E76">
          <w:rPr>
            <w:rStyle w:val="Hyperlink"/>
            <w:b/>
            <w:noProof/>
          </w:rPr>
          <w:t>2.1.9</w:t>
        </w:r>
        <w:r>
          <w:rPr>
            <w:rFonts w:asciiTheme="minorHAnsi" w:eastAsiaTheme="minorEastAsia" w:hAnsiTheme="minorHAnsi" w:cstheme="minorBidi"/>
            <w:noProof/>
            <w:sz w:val="22"/>
            <w:szCs w:val="22"/>
            <w:lang w:eastAsia="en-GB"/>
          </w:rPr>
          <w:tab/>
        </w:r>
        <w:r w:rsidRPr="00DA5E76">
          <w:rPr>
            <w:rStyle w:val="Hyperlink"/>
            <w:noProof/>
          </w:rPr>
          <w:t>DETAILED TEACHING SYLLABUS FOR MODULE 3 – MANAGEMENT OF AIDS TO NAVIGATION SERVICES</w:t>
        </w:r>
        <w:r>
          <w:rPr>
            <w:noProof/>
            <w:webHidden/>
          </w:rPr>
          <w:tab/>
        </w:r>
        <w:r>
          <w:rPr>
            <w:noProof/>
            <w:webHidden/>
          </w:rPr>
          <w:fldChar w:fldCharType="begin"/>
        </w:r>
        <w:r>
          <w:rPr>
            <w:noProof/>
            <w:webHidden/>
          </w:rPr>
          <w:instrText xml:space="preserve"> PAGEREF _Toc419880356 \h </w:instrText>
        </w:r>
      </w:ins>
      <w:r>
        <w:rPr>
          <w:noProof/>
          <w:webHidden/>
        </w:rPr>
      </w:r>
      <w:r>
        <w:rPr>
          <w:noProof/>
          <w:webHidden/>
        </w:rPr>
        <w:fldChar w:fldCharType="separate"/>
      </w:r>
      <w:ins w:id="65" w:author="stephen" w:date="2015-05-20T10:16:00Z">
        <w:r>
          <w:rPr>
            <w:noProof/>
            <w:webHidden/>
          </w:rPr>
          <w:t>11</w:t>
        </w:r>
        <w:r>
          <w:rPr>
            <w:noProof/>
            <w:webHidden/>
          </w:rPr>
          <w:fldChar w:fldCharType="end"/>
        </w:r>
        <w:r w:rsidRPr="00DA5E76">
          <w:rPr>
            <w:rStyle w:val="Hyperlink"/>
            <w:noProof/>
          </w:rPr>
          <w:fldChar w:fldCharType="end"/>
        </w:r>
      </w:ins>
    </w:p>
    <w:p w14:paraId="7DB234F5" w14:textId="77777777" w:rsidR="0043255C" w:rsidRPr="007018B9" w:rsidDel="008C4D46" w:rsidRDefault="0043255C">
      <w:pPr>
        <w:pStyle w:val="TOC1"/>
        <w:rPr>
          <w:del w:id="66" w:author="stephen" w:date="2015-05-20T08:09:00Z"/>
          <w:rFonts w:asciiTheme="minorHAnsi" w:eastAsiaTheme="minorEastAsia" w:hAnsiTheme="minorHAnsi" w:cstheme="minorBidi"/>
          <w:b w:val="0"/>
          <w:bCs w:val="0"/>
          <w:caps w:val="0"/>
          <w:noProof/>
          <w:szCs w:val="22"/>
          <w:lang w:eastAsia="en-GB"/>
        </w:rPr>
      </w:pPr>
      <w:del w:id="67" w:author="stephen" w:date="2015-05-20T08:09:00Z">
        <w:r w:rsidRPr="008C4D46" w:rsidDel="008C4D46">
          <w:rPr>
            <w:rPrChange w:id="68" w:author="stephen" w:date="2015-05-20T08:09:00Z">
              <w:rPr>
                <w:rStyle w:val="Hyperlink"/>
                <w:noProof/>
              </w:rPr>
            </w:rPrChange>
          </w:rPr>
          <w:delText>Document Revisions</w:delText>
        </w:r>
        <w:r w:rsidRPr="007018B9" w:rsidDel="008C4D46">
          <w:rPr>
            <w:noProof/>
            <w:webHidden/>
          </w:rPr>
          <w:tab/>
          <w:delText>1</w:delText>
        </w:r>
      </w:del>
    </w:p>
    <w:p w14:paraId="38A69DE8" w14:textId="77777777" w:rsidR="0043255C" w:rsidRPr="007018B9" w:rsidDel="008C4D46" w:rsidRDefault="0043255C">
      <w:pPr>
        <w:pStyle w:val="TOC1"/>
        <w:rPr>
          <w:del w:id="69" w:author="stephen" w:date="2015-05-20T08:09:00Z"/>
          <w:rFonts w:asciiTheme="minorHAnsi" w:eastAsiaTheme="minorEastAsia" w:hAnsiTheme="minorHAnsi" w:cstheme="minorBidi"/>
          <w:b w:val="0"/>
          <w:bCs w:val="0"/>
          <w:caps w:val="0"/>
          <w:noProof/>
          <w:szCs w:val="22"/>
          <w:lang w:eastAsia="en-GB"/>
        </w:rPr>
      </w:pPr>
      <w:del w:id="70" w:author="stephen" w:date="2015-05-20T08:09:00Z">
        <w:r w:rsidRPr="008C4D46" w:rsidDel="008C4D46">
          <w:rPr>
            <w:rPrChange w:id="71" w:author="stephen" w:date="2015-05-20T08:09:00Z">
              <w:rPr>
                <w:rStyle w:val="Hyperlink"/>
                <w:noProof/>
              </w:rPr>
            </w:rPrChange>
          </w:rPr>
          <w:delText>Table of Contents</w:delText>
        </w:r>
        <w:r w:rsidRPr="007018B9" w:rsidDel="008C4D46">
          <w:rPr>
            <w:noProof/>
            <w:webHidden/>
          </w:rPr>
          <w:tab/>
          <w:delText>3</w:delText>
        </w:r>
      </w:del>
    </w:p>
    <w:p w14:paraId="6B048D58" w14:textId="77777777" w:rsidR="0043255C" w:rsidRPr="007018B9" w:rsidDel="008C4D46" w:rsidRDefault="0043255C">
      <w:pPr>
        <w:pStyle w:val="TOC1"/>
        <w:rPr>
          <w:del w:id="72" w:author="stephen" w:date="2015-05-20T08:09:00Z"/>
          <w:rFonts w:asciiTheme="minorHAnsi" w:eastAsiaTheme="minorEastAsia" w:hAnsiTheme="minorHAnsi" w:cstheme="minorBidi"/>
          <w:b w:val="0"/>
          <w:bCs w:val="0"/>
          <w:caps w:val="0"/>
          <w:noProof/>
          <w:szCs w:val="22"/>
          <w:lang w:eastAsia="en-GB"/>
        </w:rPr>
      </w:pPr>
      <w:del w:id="73" w:author="stephen" w:date="2015-05-20T08:09:00Z">
        <w:r w:rsidRPr="008C4D46" w:rsidDel="008C4D46">
          <w:rPr>
            <w:rPrChange w:id="74" w:author="stephen" w:date="2015-05-20T08:09:00Z">
              <w:rPr>
                <w:rStyle w:val="Hyperlink"/>
                <w:noProof/>
              </w:rPr>
            </w:rPrChange>
          </w:rPr>
          <w:delText>Foreword</w:delText>
        </w:r>
        <w:r w:rsidRPr="007018B9" w:rsidDel="008C4D46">
          <w:rPr>
            <w:noProof/>
            <w:webHidden/>
          </w:rPr>
          <w:tab/>
          <w:delText>4</w:delText>
        </w:r>
      </w:del>
    </w:p>
    <w:p w14:paraId="28AF4E6C" w14:textId="77777777" w:rsidR="0043255C" w:rsidRPr="007018B9" w:rsidDel="008C4D46" w:rsidRDefault="0043255C">
      <w:pPr>
        <w:pStyle w:val="TOC1"/>
        <w:rPr>
          <w:del w:id="75" w:author="stephen" w:date="2015-05-20T08:09:00Z"/>
          <w:rFonts w:asciiTheme="minorHAnsi" w:eastAsiaTheme="minorEastAsia" w:hAnsiTheme="minorHAnsi" w:cstheme="minorBidi"/>
          <w:b w:val="0"/>
          <w:bCs w:val="0"/>
          <w:caps w:val="0"/>
          <w:noProof/>
          <w:szCs w:val="22"/>
          <w:lang w:eastAsia="en-GB"/>
        </w:rPr>
      </w:pPr>
      <w:del w:id="76" w:author="stephen" w:date="2015-05-20T08:09:00Z">
        <w:r w:rsidRPr="008C4D46" w:rsidDel="008C4D46">
          <w:rPr>
            <w:rPrChange w:id="77" w:author="stephen" w:date="2015-05-20T08:09:00Z">
              <w:rPr>
                <w:rStyle w:val="Hyperlink"/>
                <w:noProof/>
              </w:rPr>
            </w:rPrChange>
          </w:rPr>
          <w:delText>PART A – COURSE OVERVIEW</w:delText>
        </w:r>
        <w:r w:rsidRPr="007018B9" w:rsidDel="008C4D46">
          <w:rPr>
            <w:noProof/>
            <w:webHidden/>
          </w:rPr>
          <w:tab/>
          <w:delText>5</w:delText>
        </w:r>
      </w:del>
    </w:p>
    <w:p w14:paraId="68605CF9" w14:textId="77777777" w:rsidR="0043255C" w:rsidRPr="007018B9" w:rsidDel="008C4D46" w:rsidRDefault="0043255C">
      <w:pPr>
        <w:pStyle w:val="TOC1"/>
        <w:rPr>
          <w:del w:id="78" w:author="stephen" w:date="2015-05-20T08:09:00Z"/>
          <w:rFonts w:asciiTheme="minorHAnsi" w:eastAsiaTheme="minorEastAsia" w:hAnsiTheme="minorHAnsi" w:cstheme="minorBidi"/>
          <w:b w:val="0"/>
          <w:bCs w:val="0"/>
          <w:caps w:val="0"/>
          <w:noProof/>
          <w:szCs w:val="22"/>
          <w:lang w:eastAsia="en-GB"/>
        </w:rPr>
      </w:pPr>
      <w:del w:id="79" w:author="stephen" w:date="2015-05-20T08:09:00Z">
        <w:r w:rsidRPr="008C4D46" w:rsidDel="008C4D46">
          <w:rPr>
            <w:rPrChange w:id="80" w:author="stephen" w:date="2015-05-20T08:09:00Z">
              <w:rPr>
                <w:rStyle w:val="Hyperlink"/>
                <w:noProof/>
              </w:rPr>
            </w:rPrChange>
          </w:rPr>
          <w:delText>1</w:delText>
        </w:r>
        <w:r w:rsidRPr="007018B9" w:rsidDel="008C4D46">
          <w:rPr>
            <w:rFonts w:asciiTheme="minorHAnsi" w:eastAsiaTheme="minorEastAsia" w:hAnsiTheme="minorHAnsi" w:cstheme="minorBidi"/>
            <w:b w:val="0"/>
            <w:bCs w:val="0"/>
            <w:caps w:val="0"/>
            <w:noProof/>
            <w:szCs w:val="22"/>
            <w:lang w:eastAsia="en-GB"/>
          </w:rPr>
          <w:tab/>
        </w:r>
        <w:r w:rsidRPr="008C4D46" w:rsidDel="008C4D46">
          <w:rPr>
            <w:rPrChange w:id="81" w:author="stephen" w:date="2015-05-20T08:09:00Z">
              <w:rPr>
                <w:rStyle w:val="Hyperlink"/>
                <w:noProof/>
              </w:rPr>
            </w:rPrChange>
          </w:rPr>
          <w:delText>PART A - COURSE OVERVIEW</w:delText>
        </w:r>
        <w:r w:rsidRPr="007018B9" w:rsidDel="008C4D46">
          <w:rPr>
            <w:noProof/>
            <w:webHidden/>
          </w:rPr>
          <w:tab/>
          <w:delText>5</w:delText>
        </w:r>
      </w:del>
    </w:p>
    <w:p w14:paraId="53DBB132" w14:textId="77777777" w:rsidR="0043255C" w:rsidRPr="007018B9" w:rsidDel="008C4D46" w:rsidRDefault="0043255C">
      <w:pPr>
        <w:pStyle w:val="TOC2"/>
        <w:rPr>
          <w:del w:id="82" w:author="stephen" w:date="2015-05-20T08:09:00Z"/>
          <w:rFonts w:asciiTheme="minorHAnsi" w:eastAsiaTheme="minorEastAsia" w:hAnsiTheme="minorHAnsi" w:cstheme="minorBidi"/>
          <w:bCs w:val="0"/>
          <w:noProof/>
          <w:szCs w:val="22"/>
          <w:lang w:eastAsia="en-GB"/>
        </w:rPr>
      </w:pPr>
      <w:del w:id="83" w:author="stephen" w:date="2015-05-20T08:09:00Z">
        <w:r w:rsidRPr="008C4D46" w:rsidDel="008C4D46">
          <w:rPr>
            <w:rPrChange w:id="84" w:author="stephen" w:date="2015-05-20T08:09:00Z">
              <w:rPr>
                <w:rStyle w:val="Hyperlink"/>
                <w:noProof/>
              </w:rPr>
            </w:rPrChange>
          </w:rPr>
          <w:delText>1.1</w:delText>
        </w:r>
        <w:r w:rsidRPr="007018B9" w:rsidDel="008C4D46">
          <w:rPr>
            <w:rFonts w:asciiTheme="minorHAnsi" w:eastAsiaTheme="minorEastAsia" w:hAnsiTheme="minorHAnsi" w:cstheme="minorBidi"/>
            <w:bCs w:val="0"/>
            <w:noProof/>
            <w:szCs w:val="22"/>
            <w:lang w:eastAsia="en-GB"/>
          </w:rPr>
          <w:tab/>
        </w:r>
        <w:r w:rsidRPr="008C4D46" w:rsidDel="008C4D46">
          <w:rPr>
            <w:rPrChange w:id="85" w:author="stephen" w:date="2015-05-20T08:09:00Z">
              <w:rPr>
                <w:rStyle w:val="Hyperlink"/>
                <w:noProof/>
              </w:rPr>
            </w:rPrChange>
          </w:rPr>
          <w:delText>Scope</w:delText>
        </w:r>
        <w:r w:rsidRPr="007018B9" w:rsidDel="008C4D46">
          <w:rPr>
            <w:noProof/>
            <w:webHidden/>
          </w:rPr>
          <w:tab/>
          <w:delText>5</w:delText>
        </w:r>
      </w:del>
    </w:p>
    <w:p w14:paraId="2E29A4DB" w14:textId="77777777" w:rsidR="0043255C" w:rsidRPr="007018B9" w:rsidDel="008C4D46" w:rsidRDefault="0043255C">
      <w:pPr>
        <w:pStyle w:val="TOC2"/>
        <w:rPr>
          <w:del w:id="86" w:author="stephen" w:date="2015-05-20T08:09:00Z"/>
          <w:rFonts w:asciiTheme="minorHAnsi" w:eastAsiaTheme="minorEastAsia" w:hAnsiTheme="minorHAnsi" w:cstheme="minorBidi"/>
          <w:bCs w:val="0"/>
          <w:noProof/>
          <w:szCs w:val="22"/>
          <w:lang w:eastAsia="en-GB"/>
        </w:rPr>
      </w:pPr>
      <w:del w:id="87" w:author="stephen" w:date="2015-05-20T08:09:00Z">
        <w:r w:rsidRPr="008C4D46" w:rsidDel="008C4D46">
          <w:rPr>
            <w:rPrChange w:id="88" w:author="stephen" w:date="2015-05-20T08:09:00Z">
              <w:rPr>
                <w:rStyle w:val="Hyperlink"/>
                <w:noProof/>
              </w:rPr>
            </w:rPrChange>
          </w:rPr>
          <w:delText>1.2</w:delText>
        </w:r>
        <w:r w:rsidRPr="007018B9" w:rsidDel="008C4D46">
          <w:rPr>
            <w:rFonts w:asciiTheme="minorHAnsi" w:eastAsiaTheme="minorEastAsia" w:hAnsiTheme="minorHAnsi" w:cstheme="minorBidi"/>
            <w:bCs w:val="0"/>
            <w:noProof/>
            <w:szCs w:val="22"/>
            <w:lang w:eastAsia="en-GB"/>
          </w:rPr>
          <w:tab/>
        </w:r>
        <w:r w:rsidRPr="008C4D46" w:rsidDel="008C4D46">
          <w:rPr>
            <w:rPrChange w:id="89" w:author="stephen" w:date="2015-05-20T08:09:00Z">
              <w:rPr>
                <w:rStyle w:val="Hyperlink"/>
                <w:noProof/>
              </w:rPr>
            </w:rPrChange>
          </w:rPr>
          <w:delText>Objective</w:delText>
        </w:r>
        <w:r w:rsidRPr="007018B9" w:rsidDel="008C4D46">
          <w:rPr>
            <w:noProof/>
            <w:webHidden/>
          </w:rPr>
          <w:tab/>
          <w:delText>5</w:delText>
        </w:r>
      </w:del>
    </w:p>
    <w:p w14:paraId="0EA6294C" w14:textId="77777777" w:rsidR="0043255C" w:rsidRPr="007018B9" w:rsidDel="008C4D46" w:rsidRDefault="0043255C">
      <w:pPr>
        <w:pStyle w:val="TOC2"/>
        <w:rPr>
          <w:del w:id="90" w:author="stephen" w:date="2015-05-20T08:09:00Z"/>
          <w:rFonts w:asciiTheme="minorHAnsi" w:eastAsiaTheme="minorEastAsia" w:hAnsiTheme="minorHAnsi" w:cstheme="minorBidi"/>
          <w:bCs w:val="0"/>
          <w:noProof/>
          <w:szCs w:val="22"/>
          <w:lang w:eastAsia="en-GB"/>
        </w:rPr>
      </w:pPr>
      <w:del w:id="91" w:author="stephen" w:date="2015-05-20T08:09:00Z">
        <w:r w:rsidRPr="008C4D46" w:rsidDel="008C4D46">
          <w:rPr>
            <w:rPrChange w:id="92" w:author="stephen" w:date="2015-05-20T08:09:00Z">
              <w:rPr>
                <w:rStyle w:val="Hyperlink"/>
                <w:noProof/>
              </w:rPr>
            </w:rPrChange>
          </w:rPr>
          <w:delText>1.3</w:delText>
        </w:r>
        <w:r w:rsidRPr="007018B9" w:rsidDel="008C4D46">
          <w:rPr>
            <w:rFonts w:asciiTheme="minorHAnsi" w:eastAsiaTheme="minorEastAsia" w:hAnsiTheme="minorHAnsi" w:cstheme="minorBidi"/>
            <w:bCs w:val="0"/>
            <w:noProof/>
            <w:szCs w:val="22"/>
            <w:lang w:eastAsia="en-GB"/>
          </w:rPr>
          <w:tab/>
        </w:r>
        <w:r w:rsidRPr="008C4D46" w:rsidDel="008C4D46">
          <w:rPr>
            <w:rPrChange w:id="93" w:author="stephen" w:date="2015-05-20T08:09:00Z">
              <w:rPr>
                <w:rStyle w:val="Hyperlink"/>
                <w:noProof/>
              </w:rPr>
            </w:rPrChange>
          </w:rPr>
          <w:delText>Seminar Outline</w:delText>
        </w:r>
        <w:r w:rsidRPr="007018B9" w:rsidDel="008C4D46">
          <w:rPr>
            <w:noProof/>
            <w:webHidden/>
          </w:rPr>
          <w:tab/>
          <w:delText>5</w:delText>
        </w:r>
      </w:del>
    </w:p>
    <w:p w14:paraId="178B03E1" w14:textId="77777777" w:rsidR="0043255C" w:rsidRPr="007018B9" w:rsidDel="008C4D46" w:rsidRDefault="0043255C">
      <w:pPr>
        <w:pStyle w:val="TOC2"/>
        <w:rPr>
          <w:del w:id="94" w:author="stephen" w:date="2015-05-20T08:09:00Z"/>
          <w:rFonts w:asciiTheme="minorHAnsi" w:eastAsiaTheme="minorEastAsia" w:hAnsiTheme="minorHAnsi" w:cstheme="minorBidi"/>
          <w:bCs w:val="0"/>
          <w:noProof/>
          <w:szCs w:val="22"/>
          <w:lang w:eastAsia="en-GB"/>
        </w:rPr>
      </w:pPr>
      <w:del w:id="95" w:author="stephen" w:date="2015-05-20T08:09:00Z">
        <w:r w:rsidRPr="008C4D46" w:rsidDel="008C4D46">
          <w:rPr>
            <w:rPrChange w:id="96" w:author="stephen" w:date="2015-05-20T08:09:00Z">
              <w:rPr>
                <w:rStyle w:val="Hyperlink"/>
                <w:noProof/>
              </w:rPr>
            </w:rPrChange>
          </w:rPr>
          <w:delText>1.4</w:delText>
        </w:r>
        <w:r w:rsidRPr="007018B9" w:rsidDel="008C4D46">
          <w:rPr>
            <w:rFonts w:asciiTheme="minorHAnsi" w:eastAsiaTheme="minorEastAsia" w:hAnsiTheme="minorHAnsi" w:cstheme="minorBidi"/>
            <w:bCs w:val="0"/>
            <w:noProof/>
            <w:szCs w:val="22"/>
            <w:lang w:eastAsia="en-GB"/>
          </w:rPr>
          <w:tab/>
        </w:r>
        <w:r w:rsidRPr="008C4D46" w:rsidDel="008C4D46">
          <w:rPr>
            <w:rPrChange w:id="97" w:author="stephen" w:date="2015-05-20T08:09:00Z">
              <w:rPr>
                <w:rStyle w:val="Hyperlink"/>
                <w:noProof/>
              </w:rPr>
            </w:rPrChange>
          </w:rPr>
          <w:delText>Table of Teaching Modules</w:delText>
        </w:r>
        <w:r w:rsidRPr="007018B9" w:rsidDel="008C4D46">
          <w:rPr>
            <w:noProof/>
            <w:webHidden/>
          </w:rPr>
          <w:tab/>
          <w:delText>5</w:delText>
        </w:r>
      </w:del>
    </w:p>
    <w:p w14:paraId="4B209C37" w14:textId="77777777" w:rsidR="0043255C" w:rsidRPr="007018B9" w:rsidDel="008C4D46" w:rsidRDefault="0043255C">
      <w:pPr>
        <w:pStyle w:val="TOC2"/>
        <w:rPr>
          <w:del w:id="98" w:author="stephen" w:date="2015-05-20T08:09:00Z"/>
          <w:rFonts w:asciiTheme="minorHAnsi" w:eastAsiaTheme="minorEastAsia" w:hAnsiTheme="minorHAnsi" w:cstheme="minorBidi"/>
          <w:bCs w:val="0"/>
          <w:noProof/>
          <w:szCs w:val="22"/>
          <w:lang w:eastAsia="en-GB"/>
        </w:rPr>
      </w:pPr>
      <w:del w:id="99" w:author="stephen" w:date="2015-05-20T08:09:00Z">
        <w:r w:rsidRPr="008C4D46" w:rsidDel="008C4D46">
          <w:rPr>
            <w:rPrChange w:id="100" w:author="stephen" w:date="2015-05-20T08:09:00Z">
              <w:rPr>
                <w:rStyle w:val="Hyperlink"/>
                <w:noProof/>
              </w:rPr>
            </w:rPrChange>
          </w:rPr>
          <w:delText>1.5</w:delText>
        </w:r>
        <w:r w:rsidRPr="007018B9" w:rsidDel="008C4D46">
          <w:rPr>
            <w:rFonts w:asciiTheme="minorHAnsi" w:eastAsiaTheme="minorEastAsia" w:hAnsiTheme="minorHAnsi" w:cstheme="minorBidi"/>
            <w:bCs w:val="0"/>
            <w:noProof/>
            <w:szCs w:val="22"/>
            <w:lang w:eastAsia="en-GB"/>
          </w:rPr>
          <w:tab/>
        </w:r>
        <w:r w:rsidRPr="008C4D46" w:rsidDel="008C4D46">
          <w:rPr>
            <w:rPrChange w:id="101" w:author="stephen" w:date="2015-05-20T08:09:00Z">
              <w:rPr>
                <w:rStyle w:val="Hyperlink"/>
                <w:noProof/>
              </w:rPr>
            </w:rPrChange>
          </w:rPr>
          <w:delText>Specific Course Related Teaching Aids and Notes</w:delText>
        </w:r>
        <w:r w:rsidRPr="007018B9" w:rsidDel="008C4D46">
          <w:rPr>
            <w:noProof/>
            <w:webHidden/>
          </w:rPr>
          <w:tab/>
          <w:delText>5</w:delText>
        </w:r>
      </w:del>
    </w:p>
    <w:p w14:paraId="3D15BCC7" w14:textId="77777777" w:rsidR="0043255C" w:rsidRPr="007018B9" w:rsidDel="008C4D46" w:rsidRDefault="0043255C">
      <w:pPr>
        <w:pStyle w:val="TOC2"/>
        <w:rPr>
          <w:del w:id="102" w:author="stephen" w:date="2015-05-20T08:09:00Z"/>
          <w:rFonts w:asciiTheme="minorHAnsi" w:eastAsiaTheme="minorEastAsia" w:hAnsiTheme="minorHAnsi" w:cstheme="minorBidi"/>
          <w:bCs w:val="0"/>
          <w:noProof/>
          <w:szCs w:val="22"/>
          <w:lang w:eastAsia="en-GB"/>
        </w:rPr>
      </w:pPr>
      <w:del w:id="103" w:author="stephen" w:date="2015-05-20T08:09:00Z">
        <w:r w:rsidRPr="008C4D46" w:rsidDel="008C4D46">
          <w:rPr>
            <w:rPrChange w:id="104" w:author="stephen" w:date="2015-05-20T08:09:00Z">
              <w:rPr>
                <w:rStyle w:val="Hyperlink"/>
                <w:noProof/>
              </w:rPr>
            </w:rPrChange>
          </w:rPr>
          <w:delText>1.6</w:delText>
        </w:r>
        <w:r w:rsidRPr="007018B9" w:rsidDel="008C4D46">
          <w:rPr>
            <w:rFonts w:asciiTheme="minorHAnsi" w:eastAsiaTheme="minorEastAsia" w:hAnsiTheme="minorHAnsi" w:cstheme="minorBidi"/>
            <w:bCs w:val="0"/>
            <w:noProof/>
            <w:szCs w:val="22"/>
            <w:lang w:eastAsia="en-GB"/>
          </w:rPr>
          <w:tab/>
        </w:r>
        <w:r w:rsidRPr="008C4D46" w:rsidDel="008C4D46">
          <w:rPr>
            <w:rPrChange w:id="105" w:author="stephen" w:date="2015-05-20T08:09:00Z">
              <w:rPr>
                <w:rStyle w:val="Hyperlink"/>
                <w:noProof/>
              </w:rPr>
            </w:rPrChange>
          </w:rPr>
          <w:delText>References</w:delText>
        </w:r>
        <w:r w:rsidRPr="007018B9" w:rsidDel="008C4D46">
          <w:rPr>
            <w:noProof/>
            <w:webHidden/>
          </w:rPr>
          <w:tab/>
          <w:delText>6</w:delText>
        </w:r>
      </w:del>
    </w:p>
    <w:p w14:paraId="05F7ED1F" w14:textId="77777777" w:rsidR="0043255C" w:rsidRPr="007018B9" w:rsidDel="008C4D46" w:rsidRDefault="0043255C">
      <w:pPr>
        <w:pStyle w:val="TOC1"/>
        <w:rPr>
          <w:del w:id="106" w:author="stephen" w:date="2015-05-20T08:09:00Z"/>
          <w:rFonts w:asciiTheme="minorHAnsi" w:eastAsiaTheme="minorEastAsia" w:hAnsiTheme="minorHAnsi" w:cstheme="minorBidi"/>
          <w:b w:val="0"/>
          <w:bCs w:val="0"/>
          <w:caps w:val="0"/>
          <w:noProof/>
          <w:szCs w:val="22"/>
          <w:lang w:eastAsia="en-GB"/>
        </w:rPr>
      </w:pPr>
      <w:del w:id="107" w:author="stephen" w:date="2015-05-20T08:09:00Z">
        <w:r w:rsidRPr="008C4D46" w:rsidDel="008C4D46">
          <w:rPr>
            <w:rPrChange w:id="108" w:author="stephen" w:date="2015-05-20T08:09:00Z">
              <w:rPr>
                <w:rStyle w:val="Hyperlink"/>
                <w:noProof/>
              </w:rPr>
            </w:rPrChange>
          </w:rPr>
          <w:delText>2</w:delText>
        </w:r>
        <w:r w:rsidRPr="007018B9" w:rsidDel="008C4D46">
          <w:rPr>
            <w:rFonts w:asciiTheme="minorHAnsi" w:eastAsiaTheme="minorEastAsia" w:hAnsiTheme="minorHAnsi" w:cstheme="minorBidi"/>
            <w:b w:val="0"/>
            <w:bCs w:val="0"/>
            <w:caps w:val="0"/>
            <w:noProof/>
            <w:szCs w:val="22"/>
            <w:lang w:eastAsia="en-GB"/>
          </w:rPr>
          <w:tab/>
        </w:r>
        <w:r w:rsidRPr="008C4D46" w:rsidDel="008C4D46">
          <w:rPr>
            <w:rPrChange w:id="109" w:author="stephen" w:date="2015-05-20T08:09:00Z">
              <w:rPr>
                <w:rStyle w:val="Hyperlink"/>
                <w:noProof/>
              </w:rPr>
            </w:rPrChange>
          </w:rPr>
          <w:delText>PART B - TEACHING MODULES</w:delText>
        </w:r>
        <w:r w:rsidRPr="007018B9" w:rsidDel="008C4D46">
          <w:rPr>
            <w:noProof/>
            <w:webHidden/>
          </w:rPr>
          <w:tab/>
          <w:delText>7</w:delText>
        </w:r>
      </w:del>
    </w:p>
    <w:p w14:paraId="1350750A" w14:textId="77777777" w:rsidR="0043255C" w:rsidRPr="007018B9" w:rsidDel="008C4D46" w:rsidRDefault="0043255C">
      <w:pPr>
        <w:pStyle w:val="TOC3"/>
        <w:rPr>
          <w:del w:id="110" w:author="stephen" w:date="2015-05-20T08:09:00Z"/>
          <w:rFonts w:asciiTheme="minorHAnsi" w:eastAsiaTheme="minorEastAsia" w:hAnsiTheme="minorHAnsi" w:cstheme="minorBidi"/>
          <w:noProof/>
          <w:sz w:val="22"/>
          <w:szCs w:val="22"/>
          <w:lang w:eastAsia="en-GB"/>
        </w:rPr>
      </w:pPr>
      <w:del w:id="111" w:author="stephen" w:date="2015-05-20T08:09:00Z">
        <w:r w:rsidRPr="008C4D46" w:rsidDel="008C4D46">
          <w:rPr>
            <w:rPrChange w:id="112" w:author="stephen" w:date="2015-05-20T08:09:00Z">
              <w:rPr>
                <w:rStyle w:val="Hyperlink"/>
                <w:b/>
                <w:noProof/>
              </w:rPr>
            </w:rPrChange>
          </w:rPr>
          <w:delText>2.1.1</w:delText>
        </w:r>
        <w:r w:rsidRPr="007018B9" w:rsidDel="008C4D46">
          <w:rPr>
            <w:rFonts w:asciiTheme="minorHAnsi" w:eastAsiaTheme="minorEastAsia" w:hAnsiTheme="minorHAnsi" w:cstheme="minorBidi"/>
            <w:noProof/>
            <w:sz w:val="22"/>
            <w:szCs w:val="22"/>
            <w:lang w:eastAsia="en-GB"/>
          </w:rPr>
          <w:tab/>
        </w:r>
        <w:r w:rsidRPr="008C4D46" w:rsidDel="008C4D46">
          <w:rPr>
            <w:rPrChange w:id="113" w:author="stephen" w:date="2015-05-20T08:09:00Z">
              <w:rPr>
                <w:rStyle w:val="Hyperlink"/>
                <w:noProof/>
              </w:rPr>
            </w:rPrChange>
          </w:rPr>
          <w:delText>Scope</w:delText>
        </w:r>
        <w:r w:rsidRPr="007018B9" w:rsidDel="008C4D46">
          <w:rPr>
            <w:noProof/>
            <w:webHidden/>
          </w:rPr>
          <w:tab/>
          <w:delText>7</w:delText>
        </w:r>
      </w:del>
    </w:p>
    <w:p w14:paraId="10A6ABA5" w14:textId="77777777" w:rsidR="0043255C" w:rsidRPr="007018B9" w:rsidDel="008C4D46" w:rsidRDefault="0043255C">
      <w:pPr>
        <w:pStyle w:val="TOC3"/>
        <w:rPr>
          <w:del w:id="114" w:author="stephen" w:date="2015-05-20T08:09:00Z"/>
          <w:rFonts w:asciiTheme="minorHAnsi" w:eastAsiaTheme="minorEastAsia" w:hAnsiTheme="minorHAnsi" w:cstheme="minorBidi"/>
          <w:noProof/>
          <w:sz w:val="22"/>
          <w:szCs w:val="22"/>
          <w:lang w:eastAsia="en-GB"/>
        </w:rPr>
      </w:pPr>
      <w:del w:id="115" w:author="stephen" w:date="2015-05-20T08:09:00Z">
        <w:r w:rsidRPr="008C4D46" w:rsidDel="008C4D46">
          <w:rPr>
            <w:rPrChange w:id="116" w:author="stephen" w:date="2015-05-20T08:09:00Z">
              <w:rPr>
                <w:rStyle w:val="Hyperlink"/>
                <w:b/>
                <w:noProof/>
              </w:rPr>
            </w:rPrChange>
          </w:rPr>
          <w:delText>2.1.2</w:delText>
        </w:r>
        <w:r w:rsidRPr="007018B9" w:rsidDel="008C4D46">
          <w:rPr>
            <w:rFonts w:asciiTheme="minorHAnsi" w:eastAsiaTheme="minorEastAsia" w:hAnsiTheme="minorHAnsi" w:cstheme="minorBidi"/>
            <w:noProof/>
            <w:sz w:val="22"/>
            <w:szCs w:val="22"/>
            <w:lang w:eastAsia="en-GB"/>
          </w:rPr>
          <w:tab/>
        </w:r>
        <w:r w:rsidRPr="008C4D46" w:rsidDel="008C4D46">
          <w:rPr>
            <w:rPrChange w:id="117" w:author="stephen" w:date="2015-05-20T08:09:00Z">
              <w:rPr>
                <w:rStyle w:val="Hyperlink"/>
                <w:noProof/>
              </w:rPr>
            </w:rPrChange>
          </w:rPr>
          <w:delText>Learning Objectives</w:delText>
        </w:r>
        <w:r w:rsidRPr="007018B9" w:rsidDel="008C4D46">
          <w:rPr>
            <w:noProof/>
            <w:webHidden/>
          </w:rPr>
          <w:tab/>
          <w:delText>7</w:delText>
        </w:r>
      </w:del>
    </w:p>
    <w:p w14:paraId="65139675" w14:textId="77777777" w:rsidR="0043255C" w:rsidRPr="007018B9" w:rsidDel="008C4D46" w:rsidRDefault="0043255C">
      <w:pPr>
        <w:pStyle w:val="TOC3"/>
        <w:rPr>
          <w:del w:id="118" w:author="stephen" w:date="2015-05-20T08:09:00Z"/>
          <w:rFonts w:asciiTheme="minorHAnsi" w:eastAsiaTheme="minorEastAsia" w:hAnsiTheme="minorHAnsi" w:cstheme="minorBidi"/>
          <w:noProof/>
          <w:sz w:val="22"/>
          <w:szCs w:val="22"/>
          <w:lang w:eastAsia="en-GB"/>
        </w:rPr>
      </w:pPr>
      <w:del w:id="119" w:author="stephen" w:date="2015-05-20T08:09:00Z">
        <w:r w:rsidRPr="008C4D46" w:rsidDel="008C4D46">
          <w:rPr>
            <w:rPrChange w:id="120" w:author="stephen" w:date="2015-05-20T08:09:00Z">
              <w:rPr>
                <w:rStyle w:val="Hyperlink"/>
                <w:b/>
                <w:noProof/>
              </w:rPr>
            </w:rPrChange>
          </w:rPr>
          <w:delText>2.1.3</w:delText>
        </w:r>
        <w:r w:rsidRPr="007018B9" w:rsidDel="008C4D46">
          <w:rPr>
            <w:rFonts w:asciiTheme="minorHAnsi" w:eastAsiaTheme="minorEastAsia" w:hAnsiTheme="minorHAnsi" w:cstheme="minorBidi"/>
            <w:noProof/>
            <w:sz w:val="22"/>
            <w:szCs w:val="22"/>
            <w:lang w:eastAsia="en-GB"/>
          </w:rPr>
          <w:tab/>
        </w:r>
        <w:r w:rsidRPr="008C4D46" w:rsidDel="008C4D46">
          <w:rPr>
            <w:rPrChange w:id="121" w:author="stephen" w:date="2015-05-20T08:09:00Z">
              <w:rPr>
                <w:rStyle w:val="Hyperlink"/>
                <w:noProof/>
              </w:rPr>
            </w:rPrChange>
          </w:rPr>
          <w:delText>DETAILED TEACHING SYLLABUS FOR MODULE 1 – INTERNATIONAL ORGANISATIONS AND LEGISLATION</w:delText>
        </w:r>
        <w:r w:rsidRPr="007018B9" w:rsidDel="008C4D46">
          <w:rPr>
            <w:noProof/>
            <w:webHidden/>
          </w:rPr>
          <w:tab/>
          <w:delText>7</w:delText>
        </w:r>
      </w:del>
    </w:p>
    <w:p w14:paraId="3B7FE537" w14:textId="77777777" w:rsidR="0043255C" w:rsidRPr="007018B9" w:rsidDel="008C4D46" w:rsidRDefault="0043255C">
      <w:pPr>
        <w:pStyle w:val="TOC3"/>
        <w:rPr>
          <w:del w:id="122" w:author="stephen" w:date="2015-05-20T08:09:00Z"/>
          <w:rFonts w:asciiTheme="minorHAnsi" w:eastAsiaTheme="minorEastAsia" w:hAnsiTheme="minorHAnsi" w:cstheme="minorBidi"/>
          <w:noProof/>
          <w:sz w:val="22"/>
          <w:szCs w:val="22"/>
          <w:lang w:eastAsia="en-GB"/>
        </w:rPr>
      </w:pPr>
      <w:del w:id="123" w:author="stephen" w:date="2015-05-20T08:09:00Z">
        <w:r w:rsidRPr="008C4D46" w:rsidDel="008C4D46">
          <w:rPr>
            <w:rPrChange w:id="124" w:author="stephen" w:date="2015-05-20T08:09:00Z">
              <w:rPr>
                <w:rStyle w:val="Hyperlink"/>
                <w:b/>
                <w:noProof/>
              </w:rPr>
            </w:rPrChange>
          </w:rPr>
          <w:delText>2.1.4</w:delText>
        </w:r>
        <w:r w:rsidRPr="007018B9" w:rsidDel="008C4D46">
          <w:rPr>
            <w:rFonts w:asciiTheme="minorHAnsi" w:eastAsiaTheme="minorEastAsia" w:hAnsiTheme="minorHAnsi" w:cstheme="minorBidi"/>
            <w:noProof/>
            <w:sz w:val="22"/>
            <w:szCs w:val="22"/>
            <w:lang w:eastAsia="en-GB"/>
          </w:rPr>
          <w:tab/>
        </w:r>
        <w:r w:rsidRPr="008C4D46" w:rsidDel="008C4D46">
          <w:rPr>
            <w:rPrChange w:id="125" w:author="stephen" w:date="2015-05-20T08:09:00Z">
              <w:rPr>
                <w:rStyle w:val="Hyperlink"/>
                <w:noProof/>
              </w:rPr>
            </w:rPrChange>
          </w:rPr>
          <w:delText>Scope</w:delText>
        </w:r>
        <w:r w:rsidRPr="007018B9" w:rsidDel="008C4D46">
          <w:rPr>
            <w:noProof/>
            <w:webHidden/>
          </w:rPr>
          <w:tab/>
          <w:delText>9</w:delText>
        </w:r>
      </w:del>
    </w:p>
    <w:p w14:paraId="3489393C" w14:textId="77777777" w:rsidR="0043255C" w:rsidRPr="007018B9" w:rsidDel="008C4D46" w:rsidRDefault="0043255C">
      <w:pPr>
        <w:pStyle w:val="TOC3"/>
        <w:rPr>
          <w:del w:id="126" w:author="stephen" w:date="2015-05-20T08:09:00Z"/>
          <w:rFonts w:asciiTheme="minorHAnsi" w:eastAsiaTheme="minorEastAsia" w:hAnsiTheme="minorHAnsi" w:cstheme="minorBidi"/>
          <w:noProof/>
          <w:sz w:val="22"/>
          <w:szCs w:val="22"/>
          <w:lang w:eastAsia="en-GB"/>
        </w:rPr>
      </w:pPr>
      <w:del w:id="127" w:author="stephen" w:date="2015-05-20T08:09:00Z">
        <w:r w:rsidRPr="008C4D46" w:rsidDel="008C4D46">
          <w:rPr>
            <w:rPrChange w:id="128" w:author="stephen" w:date="2015-05-20T08:09:00Z">
              <w:rPr>
                <w:rStyle w:val="Hyperlink"/>
                <w:b/>
                <w:noProof/>
              </w:rPr>
            </w:rPrChange>
          </w:rPr>
          <w:delText>2.1.5</w:delText>
        </w:r>
        <w:r w:rsidRPr="007018B9" w:rsidDel="008C4D46">
          <w:rPr>
            <w:rFonts w:asciiTheme="minorHAnsi" w:eastAsiaTheme="minorEastAsia" w:hAnsiTheme="minorHAnsi" w:cstheme="minorBidi"/>
            <w:noProof/>
            <w:sz w:val="22"/>
            <w:szCs w:val="22"/>
            <w:lang w:eastAsia="en-GB"/>
          </w:rPr>
          <w:tab/>
        </w:r>
        <w:r w:rsidRPr="008C4D46" w:rsidDel="008C4D46">
          <w:rPr>
            <w:rPrChange w:id="129" w:author="stephen" w:date="2015-05-20T08:09:00Z">
              <w:rPr>
                <w:rStyle w:val="Hyperlink"/>
                <w:noProof/>
              </w:rPr>
            </w:rPrChange>
          </w:rPr>
          <w:delText>Learning Objectives</w:delText>
        </w:r>
        <w:r w:rsidRPr="007018B9" w:rsidDel="008C4D46">
          <w:rPr>
            <w:noProof/>
            <w:webHidden/>
          </w:rPr>
          <w:tab/>
          <w:delText>9</w:delText>
        </w:r>
      </w:del>
    </w:p>
    <w:p w14:paraId="0F658CDD" w14:textId="77777777" w:rsidR="0043255C" w:rsidRPr="007018B9" w:rsidDel="008C4D46" w:rsidRDefault="0043255C">
      <w:pPr>
        <w:pStyle w:val="TOC3"/>
        <w:rPr>
          <w:del w:id="130" w:author="stephen" w:date="2015-05-20T08:09:00Z"/>
          <w:rFonts w:asciiTheme="minorHAnsi" w:eastAsiaTheme="minorEastAsia" w:hAnsiTheme="minorHAnsi" w:cstheme="minorBidi"/>
          <w:noProof/>
          <w:sz w:val="22"/>
          <w:szCs w:val="22"/>
          <w:lang w:eastAsia="en-GB"/>
        </w:rPr>
      </w:pPr>
      <w:del w:id="131" w:author="stephen" w:date="2015-05-20T08:09:00Z">
        <w:r w:rsidRPr="008C4D46" w:rsidDel="008C4D46">
          <w:rPr>
            <w:rPrChange w:id="132" w:author="stephen" w:date="2015-05-20T08:09:00Z">
              <w:rPr>
                <w:rStyle w:val="Hyperlink"/>
                <w:b/>
                <w:noProof/>
              </w:rPr>
            </w:rPrChange>
          </w:rPr>
          <w:delText>2.1.6</w:delText>
        </w:r>
        <w:r w:rsidRPr="007018B9" w:rsidDel="008C4D46">
          <w:rPr>
            <w:rFonts w:asciiTheme="minorHAnsi" w:eastAsiaTheme="minorEastAsia" w:hAnsiTheme="minorHAnsi" w:cstheme="minorBidi"/>
            <w:noProof/>
            <w:sz w:val="22"/>
            <w:szCs w:val="22"/>
            <w:lang w:eastAsia="en-GB"/>
          </w:rPr>
          <w:tab/>
        </w:r>
        <w:r w:rsidRPr="008C4D46" w:rsidDel="008C4D46">
          <w:rPr>
            <w:rPrChange w:id="133" w:author="stephen" w:date="2015-05-20T08:09:00Z">
              <w:rPr>
                <w:rStyle w:val="Hyperlink"/>
                <w:noProof/>
              </w:rPr>
            </w:rPrChange>
          </w:rPr>
          <w:delText>DETAILED TEACHING SYLLABUS FOR MODULE 2 – NAVIGATIONAL FACTORS</w:delText>
        </w:r>
        <w:r w:rsidRPr="007018B9" w:rsidDel="008C4D46">
          <w:rPr>
            <w:noProof/>
            <w:webHidden/>
          </w:rPr>
          <w:tab/>
          <w:delText>9</w:delText>
        </w:r>
      </w:del>
    </w:p>
    <w:p w14:paraId="45D9BA80" w14:textId="77777777" w:rsidR="0043255C" w:rsidRPr="007018B9" w:rsidDel="008C4D46" w:rsidRDefault="0043255C">
      <w:pPr>
        <w:pStyle w:val="TOC3"/>
        <w:rPr>
          <w:del w:id="134" w:author="stephen" w:date="2015-05-20T08:09:00Z"/>
          <w:rFonts w:asciiTheme="minorHAnsi" w:eastAsiaTheme="minorEastAsia" w:hAnsiTheme="minorHAnsi" w:cstheme="minorBidi"/>
          <w:noProof/>
          <w:sz w:val="22"/>
          <w:szCs w:val="22"/>
          <w:lang w:eastAsia="en-GB"/>
        </w:rPr>
      </w:pPr>
      <w:del w:id="135" w:author="stephen" w:date="2015-05-20T08:09:00Z">
        <w:r w:rsidRPr="008C4D46" w:rsidDel="008C4D46">
          <w:rPr>
            <w:rPrChange w:id="136" w:author="stephen" w:date="2015-05-20T08:09:00Z">
              <w:rPr>
                <w:rStyle w:val="Hyperlink"/>
                <w:b/>
                <w:noProof/>
              </w:rPr>
            </w:rPrChange>
          </w:rPr>
          <w:delText>2.1.7</w:delText>
        </w:r>
        <w:r w:rsidRPr="007018B9" w:rsidDel="008C4D46">
          <w:rPr>
            <w:rFonts w:asciiTheme="minorHAnsi" w:eastAsiaTheme="minorEastAsia" w:hAnsiTheme="minorHAnsi" w:cstheme="minorBidi"/>
            <w:noProof/>
            <w:sz w:val="22"/>
            <w:szCs w:val="22"/>
            <w:lang w:eastAsia="en-GB"/>
          </w:rPr>
          <w:tab/>
        </w:r>
        <w:r w:rsidRPr="008C4D46" w:rsidDel="008C4D46">
          <w:rPr>
            <w:rPrChange w:id="137" w:author="stephen" w:date="2015-05-20T08:09:00Z">
              <w:rPr>
                <w:rStyle w:val="Hyperlink"/>
                <w:noProof/>
              </w:rPr>
            </w:rPrChange>
          </w:rPr>
          <w:delText>Scope</w:delText>
        </w:r>
        <w:r w:rsidRPr="007018B9" w:rsidDel="008C4D46">
          <w:rPr>
            <w:noProof/>
            <w:webHidden/>
          </w:rPr>
          <w:tab/>
          <w:delText>11</w:delText>
        </w:r>
      </w:del>
    </w:p>
    <w:p w14:paraId="4CD48D87" w14:textId="77777777" w:rsidR="0043255C" w:rsidRPr="007018B9" w:rsidDel="008C4D46" w:rsidRDefault="0043255C">
      <w:pPr>
        <w:pStyle w:val="TOC3"/>
        <w:rPr>
          <w:del w:id="138" w:author="stephen" w:date="2015-05-20T08:09:00Z"/>
          <w:rFonts w:asciiTheme="minorHAnsi" w:eastAsiaTheme="minorEastAsia" w:hAnsiTheme="minorHAnsi" w:cstheme="minorBidi"/>
          <w:noProof/>
          <w:sz w:val="22"/>
          <w:szCs w:val="22"/>
          <w:lang w:eastAsia="en-GB"/>
        </w:rPr>
      </w:pPr>
      <w:del w:id="139" w:author="stephen" w:date="2015-05-20T08:09:00Z">
        <w:r w:rsidRPr="008C4D46" w:rsidDel="008C4D46">
          <w:rPr>
            <w:rPrChange w:id="140" w:author="stephen" w:date="2015-05-20T08:09:00Z">
              <w:rPr>
                <w:rStyle w:val="Hyperlink"/>
                <w:b/>
                <w:noProof/>
              </w:rPr>
            </w:rPrChange>
          </w:rPr>
          <w:delText>2.1.8</w:delText>
        </w:r>
        <w:r w:rsidRPr="007018B9" w:rsidDel="008C4D46">
          <w:rPr>
            <w:rFonts w:asciiTheme="minorHAnsi" w:eastAsiaTheme="minorEastAsia" w:hAnsiTheme="minorHAnsi" w:cstheme="minorBidi"/>
            <w:noProof/>
            <w:sz w:val="22"/>
            <w:szCs w:val="22"/>
            <w:lang w:eastAsia="en-GB"/>
          </w:rPr>
          <w:tab/>
        </w:r>
        <w:r w:rsidRPr="008C4D46" w:rsidDel="008C4D46">
          <w:rPr>
            <w:rPrChange w:id="141" w:author="stephen" w:date="2015-05-20T08:09:00Z">
              <w:rPr>
                <w:rStyle w:val="Hyperlink"/>
                <w:noProof/>
              </w:rPr>
            </w:rPrChange>
          </w:rPr>
          <w:delText>Learning Objectives</w:delText>
        </w:r>
        <w:r w:rsidRPr="007018B9" w:rsidDel="008C4D46">
          <w:rPr>
            <w:noProof/>
            <w:webHidden/>
          </w:rPr>
          <w:tab/>
          <w:delText>11</w:delText>
        </w:r>
      </w:del>
    </w:p>
    <w:p w14:paraId="11464365" w14:textId="77777777" w:rsidR="0043255C" w:rsidRPr="007018B9" w:rsidDel="008C4D46" w:rsidRDefault="0043255C">
      <w:pPr>
        <w:pStyle w:val="TOC3"/>
        <w:rPr>
          <w:del w:id="142" w:author="stephen" w:date="2015-05-20T08:09:00Z"/>
          <w:rFonts w:asciiTheme="minorHAnsi" w:eastAsiaTheme="minorEastAsia" w:hAnsiTheme="minorHAnsi" w:cstheme="minorBidi"/>
          <w:noProof/>
          <w:sz w:val="22"/>
          <w:szCs w:val="22"/>
          <w:lang w:eastAsia="en-GB"/>
        </w:rPr>
      </w:pPr>
      <w:del w:id="143" w:author="stephen" w:date="2015-05-20T08:09:00Z">
        <w:r w:rsidRPr="008C4D46" w:rsidDel="008C4D46">
          <w:rPr>
            <w:rPrChange w:id="144" w:author="stephen" w:date="2015-05-20T08:09:00Z">
              <w:rPr>
                <w:rStyle w:val="Hyperlink"/>
                <w:b/>
                <w:noProof/>
              </w:rPr>
            </w:rPrChange>
          </w:rPr>
          <w:delText>2.1.9</w:delText>
        </w:r>
        <w:r w:rsidRPr="007018B9" w:rsidDel="008C4D46">
          <w:rPr>
            <w:rFonts w:asciiTheme="minorHAnsi" w:eastAsiaTheme="minorEastAsia" w:hAnsiTheme="minorHAnsi" w:cstheme="minorBidi"/>
            <w:noProof/>
            <w:sz w:val="22"/>
            <w:szCs w:val="22"/>
            <w:lang w:eastAsia="en-GB"/>
          </w:rPr>
          <w:tab/>
        </w:r>
        <w:r w:rsidRPr="008C4D46" w:rsidDel="008C4D46">
          <w:rPr>
            <w:rPrChange w:id="145" w:author="stephen" w:date="2015-05-20T08:09:00Z">
              <w:rPr>
                <w:rStyle w:val="Hyperlink"/>
                <w:noProof/>
              </w:rPr>
            </w:rPrChange>
          </w:rPr>
          <w:delText>DETAILED TEACHING SYLLABUS FOR MODULE 3 – MANAGEMENT OF AIDS TO NAVIGATION SERVICES</w:delText>
        </w:r>
        <w:r w:rsidRPr="007018B9" w:rsidDel="008C4D46">
          <w:rPr>
            <w:noProof/>
            <w:webHidden/>
          </w:rPr>
          <w:tab/>
          <w:delText>11</w:delText>
        </w:r>
      </w:del>
    </w:p>
    <w:p w14:paraId="754EAF64" w14:textId="77777777" w:rsidR="00DC1CA6" w:rsidRPr="007018B9" w:rsidRDefault="00FB1EAE" w:rsidP="00380C7B">
      <w:pPr>
        <w:rPr>
          <w:rFonts w:asciiTheme="minorHAnsi" w:hAnsiTheme="minorHAnsi" w:cs="Arial"/>
        </w:rPr>
      </w:pPr>
      <w:r w:rsidRPr="007018B9">
        <w:rPr>
          <w:rFonts w:asciiTheme="minorHAnsi" w:hAnsiTheme="minorHAnsi" w:cs="Arial"/>
          <w:b/>
          <w:bCs/>
          <w:caps/>
        </w:rPr>
        <w:fldChar w:fldCharType="end"/>
      </w:r>
    </w:p>
    <w:p w14:paraId="58A6AEA3" w14:textId="04A3A4A1" w:rsidR="00986D5A" w:rsidRPr="007018B9" w:rsidRDefault="0043255C" w:rsidP="00380C7B">
      <w:pPr>
        <w:rPr>
          <w:rFonts w:asciiTheme="minorHAnsi" w:hAnsiTheme="minorHAnsi" w:cs="Arial"/>
        </w:rPr>
      </w:pPr>
      <w:r w:rsidRPr="007018B9">
        <w:rPr>
          <w:rFonts w:asciiTheme="minorHAnsi" w:hAnsiTheme="minorHAnsi" w:cs="Arial"/>
        </w:rPr>
        <w:t>ANNEX A: Example Certificate of Attendance [for use by the IALA World-Wide Academy]</w:t>
      </w:r>
      <w:r w:rsidRPr="007018B9">
        <w:rPr>
          <w:rFonts w:asciiTheme="minorHAnsi" w:hAnsiTheme="minorHAnsi" w:cs="Arial"/>
        </w:rPr>
        <w:tab/>
      </w:r>
      <w:r w:rsidRPr="007018B9">
        <w:rPr>
          <w:rFonts w:asciiTheme="minorHAnsi" w:hAnsiTheme="minorHAnsi" w:cs="Arial"/>
        </w:rPr>
        <w:tab/>
      </w:r>
      <w:r w:rsidRPr="007018B9">
        <w:rPr>
          <w:rFonts w:asciiTheme="minorHAnsi" w:hAnsiTheme="minorHAnsi" w:cs="Arial"/>
        </w:rPr>
        <w:tab/>
        <w:t xml:space="preserve"> 13</w:t>
      </w:r>
    </w:p>
    <w:p w14:paraId="0D868C6B" w14:textId="77777777" w:rsidR="000748B4" w:rsidRPr="007018B9" w:rsidRDefault="00460028">
      <w:pPr>
        <w:rPr>
          <w:rFonts w:asciiTheme="minorHAnsi" w:hAnsiTheme="minorHAnsi"/>
        </w:rPr>
      </w:pPr>
      <w:r w:rsidRPr="007018B9">
        <w:rPr>
          <w:rFonts w:asciiTheme="minorHAnsi" w:hAnsiTheme="minorHAnsi"/>
        </w:rPr>
        <w:br w:type="page"/>
      </w:r>
    </w:p>
    <w:p w14:paraId="7DC5993E" w14:textId="77777777" w:rsidR="000748B4" w:rsidRPr="007018B9" w:rsidRDefault="000748B4" w:rsidP="000748B4">
      <w:pPr>
        <w:pStyle w:val="Title"/>
        <w:rPr>
          <w:rFonts w:asciiTheme="minorHAnsi" w:hAnsiTheme="minorHAnsi"/>
        </w:rPr>
      </w:pPr>
      <w:bookmarkStart w:id="146" w:name="_Toc419880338"/>
      <w:r w:rsidRPr="007018B9">
        <w:rPr>
          <w:rFonts w:asciiTheme="minorHAnsi" w:hAnsiTheme="minorHAnsi"/>
        </w:rPr>
        <w:lastRenderedPageBreak/>
        <w:t>Foreword</w:t>
      </w:r>
      <w:bookmarkEnd w:id="146"/>
    </w:p>
    <w:p w14:paraId="01146AE4" w14:textId="77777777" w:rsidR="00591330" w:rsidRPr="007018B9" w:rsidRDefault="00591330" w:rsidP="00591330">
      <w:pPr>
        <w:pStyle w:val="BodyText"/>
        <w:rPr>
          <w:rFonts w:asciiTheme="minorHAnsi" w:hAnsiTheme="minorHAnsi" w:cs="Arial"/>
          <w:lang w:eastAsia="de-DE"/>
        </w:rPr>
      </w:pPr>
      <w:r w:rsidRPr="007018B9">
        <w:rPr>
          <w:rFonts w:asciiTheme="minorHAnsi" w:hAnsiTheme="minorHAnsi" w:cs="Arial"/>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p>
    <w:p w14:paraId="07554BA1" w14:textId="787B4A47" w:rsidR="00591330" w:rsidRPr="007018B9" w:rsidRDefault="00591330" w:rsidP="00591330">
      <w:pPr>
        <w:pStyle w:val="BodyText"/>
        <w:rPr>
          <w:rFonts w:asciiTheme="minorHAnsi" w:hAnsiTheme="minorHAnsi" w:cs="Arial"/>
          <w:lang w:eastAsia="de-DE"/>
        </w:rPr>
      </w:pPr>
      <w:r w:rsidRPr="007018B9">
        <w:rPr>
          <w:rFonts w:asciiTheme="minorHAnsi" w:hAnsiTheme="minorHAnsi"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E-141 Edition </w:t>
      </w:r>
      <w:del w:id="147" w:author="stephen" w:date="2015-05-20T08:17:00Z">
        <w:r w:rsidRPr="007018B9" w:rsidDel="00BE4253">
          <w:rPr>
            <w:rFonts w:asciiTheme="minorHAnsi" w:hAnsiTheme="minorHAnsi" w:cs="Arial"/>
            <w:lang w:eastAsia="de-DE"/>
          </w:rPr>
          <w:delText xml:space="preserve">2 </w:delText>
        </w:r>
      </w:del>
      <w:ins w:id="148" w:author="stephen" w:date="2015-05-20T08:17:00Z">
        <w:r w:rsidR="00BE4253">
          <w:rPr>
            <w:rFonts w:asciiTheme="minorHAnsi" w:hAnsiTheme="minorHAnsi" w:cs="Arial"/>
            <w:lang w:eastAsia="de-DE"/>
          </w:rPr>
          <w:t>3</w:t>
        </w:r>
        <w:r w:rsidR="00BE4253" w:rsidRPr="007018B9">
          <w:rPr>
            <w:rFonts w:asciiTheme="minorHAnsi" w:hAnsiTheme="minorHAnsi" w:cs="Arial"/>
            <w:lang w:eastAsia="de-DE"/>
          </w:rPr>
          <w:t xml:space="preserve"> </w:t>
        </w:r>
      </w:ins>
      <w:r w:rsidRPr="007018B9">
        <w:rPr>
          <w:rFonts w:asciiTheme="minorHAnsi" w:hAnsiTheme="minorHAnsi" w:cs="Arial"/>
          <w:lang w:eastAsia="de-DE"/>
        </w:rPr>
        <w:t>on Standards for Training and Certification of AtoN personnel.</w:t>
      </w:r>
    </w:p>
    <w:p w14:paraId="6E4305B3" w14:textId="3A08F3E4" w:rsidR="00591330" w:rsidRPr="007018B9" w:rsidRDefault="00591330" w:rsidP="00591330">
      <w:pPr>
        <w:pStyle w:val="BodyText"/>
        <w:rPr>
          <w:rFonts w:asciiTheme="minorHAnsi" w:hAnsiTheme="minorHAnsi" w:cs="Arial"/>
          <w:lang w:eastAsia="de-DE"/>
        </w:rPr>
      </w:pPr>
      <w:r w:rsidRPr="007018B9">
        <w:rPr>
          <w:rFonts w:asciiTheme="minorHAnsi" w:hAnsiTheme="minorHAnsi" w:cs="Arial"/>
          <w:lang w:eastAsia="de-DE"/>
        </w:rPr>
        <w:t xml:space="preserve">IALA Committees working closely with the IALA World Wide Academy (The Academy) have developed a series of model courses for AtoN personnel having E-141 Level 1 management functions.  This model course on </w:t>
      </w:r>
      <w:r w:rsidR="00E61396" w:rsidRPr="007018B9">
        <w:rPr>
          <w:rFonts w:asciiTheme="minorHAnsi" w:hAnsiTheme="minorHAnsi" w:cs="Arial"/>
          <w:lang w:eastAsia="de-DE"/>
        </w:rPr>
        <w:t>the obligations of Competent Authorities</w:t>
      </w:r>
      <w:r w:rsidRPr="007018B9">
        <w:rPr>
          <w:rFonts w:asciiTheme="minorHAnsi" w:hAnsiTheme="minorHAnsi" w:cs="Arial"/>
          <w:lang w:eastAsia="de-DE"/>
        </w:rPr>
        <w:t xml:space="preserve"> should be read in conjunction with IALA Recommendation E-141/1 – Model Course on Level 1 Manager Training, which contains standard guidance for the conduct of all Level 1 model courses.</w:t>
      </w:r>
    </w:p>
    <w:p w14:paraId="77FC567B" w14:textId="479D140A" w:rsidR="00780D62" w:rsidRPr="007018B9" w:rsidRDefault="00591330" w:rsidP="00591330">
      <w:pPr>
        <w:pStyle w:val="BodyText"/>
        <w:rPr>
          <w:rFonts w:asciiTheme="minorHAnsi" w:hAnsiTheme="minorHAnsi" w:cs="Arial"/>
          <w:lang w:eastAsia="de-DE"/>
        </w:rPr>
      </w:pPr>
      <w:r w:rsidRPr="007018B9">
        <w:rPr>
          <w:rFonts w:asciiTheme="minorHAnsi" w:hAnsiTheme="minorHAnsi" w:cs="Arial"/>
          <w:lang w:eastAsia="de-DE"/>
        </w:rPr>
        <w:t xml:space="preserve">This model course is intended to be delivered by The Academy </w:t>
      </w:r>
      <w:r w:rsidR="005D2075" w:rsidRPr="007018B9">
        <w:rPr>
          <w:rFonts w:asciiTheme="minorHAnsi" w:hAnsiTheme="minorHAnsi" w:cs="Arial"/>
          <w:lang w:eastAsia="de-DE"/>
        </w:rPr>
        <w:t>(with other International Organizations where</w:t>
      </w:r>
      <w:r w:rsidR="00BC1DE7" w:rsidRPr="007018B9">
        <w:rPr>
          <w:rFonts w:asciiTheme="minorHAnsi" w:hAnsiTheme="minorHAnsi" w:cs="Arial"/>
          <w:lang w:eastAsia="de-DE"/>
        </w:rPr>
        <w:t xml:space="preserve"> </w:t>
      </w:r>
      <w:r w:rsidRPr="007018B9">
        <w:rPr>
          <w:rFonts w:asciiTheme="minorHAnsi" w:hAnsiTheme="minorHAnsi" w:cs="Arial"/>
          <w:lang w:eastAsia="de-DE"/>
        </w:rPr>
        <w:t>appropriate</w:t>
      </w:r>
      <w:r w:rsidR="00BC1DE7" w:rsidRPr="007018B9">
        <w:rPr>
          <w:rFonts w:asciiTheme="minorHAnsi" w:hAnsiTheme="minorHAnsi" w:cs="Arial"/>
          <w:lang w:eastAsia="de-DE"/>
        </w:rPr>
        <w:t>) to</w:t>
      </w:r>
      <w:r w:rsidRPr="007018B9">
        <w:rPr>
          <w:rFonts w:asciiTheme="minorHAnsi" w:hAnsiTheme="minorHAnsi" w:cs="Arial"/>
          <w:lang w:eastAsia="de-DE"/>
        </w:rPr>
        <w:t xml:space="preserve"> </w:t>
      </w:r>
      <w:r w:rsidR="00BC1DE7" w:rsidRPr="007018B9">
        <w:rPr>
          <w:rFonts w:asciiTheme="minorHAnsi" w:hAnsiTheme="minorHAnsi" w:cs="Arial"/>
          <w:lang w:eastAsia="de-DE"/>
        </w:rPr>
        <w:t>national Competent A</w:t>
      </w:r>
      <w:r w:rsidRPr="007018B9">
        <w:rPr>
          <w:rFonts w:asciiTheme="minorHAnsi" w:hAnsiTheme="minorHAnsi" w:cs="Arial"/>
          <w:lang w:eastAsia="de-DE"/>
        </w:rPr>
        <w:t>uthorities</w:t>
      </w:r>
      <w:r w:rsidR="00780D62" w:rsidRPr="007018B9">
        <w:rPr>
          <w:rFonts w:asciiTheme="minorHAnsi" w:hAnsiTheme="minorHAnsi" w:cs="Arial"/>
          <w:lang w:eastAsia="de-DE"/>
        </w:rPr>
        <w:t xml:space="preserve"> responsible for safety of navigation and particularly those</w:t>
      </w:r>
      <w:r w:rsidRPr="007018B9">
        <w:rPr>
          <w:rFonts w:asciiTheme="minorHAnsi" w:hAnsiTheme="minorHAnsi" w:cs="Arial"/>
          <w:lang w:eastAsia="de-DE"/>
        </w:rPr>
        <w:t xml:space="preserve"> charged with the provision of AtoN services in a particular </w:t>
      </w:r>
      <w:r w:rsidR="00BC1DE7" w:rsidRPr="007018B9">
        <w:rPr>
          <w:rFonts w:asciiTheme="minorHAnsi" w:hAnsiTheme="minorHAnsi" w:cs="Arial"/>
          <w:lang w:eastAsia="de-DE"/>
        </w:rPr>
        <w:t xml:space="preserve">State or </w:t>
      </w:r>
      <w:r w:rsidRPr="007018B9">
        <w:rPr>
          <w:rFonts w:asciiTheme="minorHAnsi" w:hAnsiTheme="minorHAnsi" w:cs="Arial"/>
          <w:lang w:eastAsia="de-DE"/>
        </w:rPr>
        <w:t xml:space="preserve">region. It contains specific guidance on the training of </w:t>
      </w:r>
      <w:r w:rsidR="0092243E" w:rsidRPr="007018B9">
        <w:rPr>
          <w:rFonts w:asciiTheme="minorHAnsi" w:hAnsiTheme="minorHAnsi" w:cs="Arial"/>
          <w:lang w:eastAsia="de-DE"/>
        </w:rPr>
        <w:t xml:space="preserve">senior </w:t>
      </w:r>
      <w:r w:rsidRPr="007018B9">
        <w:rPr>
          <w:rFonts w:asciiTheme="minorHAnsi" w:hAnsiTheme="minorHAnsi" w:cs="Arial"/>
          <w:lang w:eastAsia="de-DE"/>
        </w:rPr>
        <w:t xml:space="preserve">managers </w:t>
      </w:r>
      <w:r w:rsidR="0092243E" w:rsidRPr="007018B9">
        <w:rPr>
          <w:rFonts w:asciiTheme="minorHAnsi" w:hAnsiTheme="minorHAnsi" w:cs="Arial"/>
          <w:lang w:eastAsia="de-DE"/>
        </w:rPr>
        <w:t>in national Competent Authorities</w:t>
      </w:r>
      <w:r w:rsidR="00BC1DE7" w:rsidRPr="007018B9">
        <w:rPr>
          <w:rFonts w:asciiTheme="minorHAnsi" w:hAnsiTheme="minorHAnsi" w:cs="Arial"/>
          <w:lang w:eastAsia="de-DE"/>
        </w:rPr>
        <w:t xml:space="preserve"> on their international obligations</w:t>
      </w:r>
      <w:r w:rsidRPr="007018B9">
        <w:rPr>
          <w:rFonts w:asciiTheme="minorHAnsi" w:hAnsiTheme="minorHAnsi" w:cs="Arial"/>
          <w:lang w:eastAsia="de-DE"/>
        </w:rPr>
        <w:t xml:space="preserve">. </w:t>
      </w:r>
      <w:r w:rsidR="00780D62" w:rsidRPr="007018B9">
        <w:rPr>
          <w:rFonts w:asciiTheme="minorHAnsi" w:hAnsiTheme="minorHAnsi" w:cs="Arial"/>
          <w:lang w:eastAsia="de-DE"/>
        </w:rPr>
        <w:t>It is advisable to deliver such a course in association with IMO and/or IHO to cover most of the coastal State obligations regarding safety of navigation.</w:t>
      </w:r>
    </w:p>
    <w:p w14:paraId="1C3EA1CC" w14:textId="268E9955" w:rsidR="00591330" w:rsidRPr="007018B9" w:rsidRDefault="00591330" w:rsidP="00591330">
      <w:pPr>
        <w:pStyle w:val="BodyText"/>
        <w:rPr>
          <w:rFonts w:asciiTheme="minorHAnsi" w:hAnsiTheme="minorHAnsi" w:cs="Arial"/>
          <w:lang w:eastAsia="de-DE"/>
        </w:rPr>
      </w:pPr>
      <w:r w:rsidRPr="007018B9">
        <w:rPr>
          <w:rFonts w:asciiTheme="minorHAnsi" w:hAnsiTheme="minorHAnsi" w:cs="Arial"/>
          <w:lang w:eastAsia="de-DE"/>
        </w:rPr>
        <w:t xml:space="preserve">Assistance in </w:t>
      </w:r>
      <w:r w:rsidR="0092243E" w:rsidRPr="007018B9">
        <w:rPr>
          <w:rFonts w:asciiTheme="minorHAnsi" w:hAnsiTheme="minorHAnsi" w:cs="Arial"/>
          <w:lang w:eastAsia="de-DE"/>
        </w:rPr>
        <w:t>delivering</w:t>
      </w:r>
      <w:r w:rsidRPr="007018B9">
        <w:rPr>
          <w:rFonts w:asciiTheme="minorHAnsi" w:hAnsiTheme="minorHAnsi" w:cs="Arial"/>
          <w:lang w:eastAsia="de-DE"/>
        </w:rPr>
        <w:t xml:space="preserve"> this and other model courses may be obtained from the IALA World Wide Academy at the following address:</w:t>
      </w:r>
    </w:p>
    <w:p w14:paraId="29D1D16C" w14:textId="77777777" w:rsidR="00591330" w:rsidRPr="007018B9" w:rsidRDefault="00591330" w:rsidP="00591330">
      <w:pPr>
        <w:rPr>
          <w:rFonts w:asciiTheme="minorHAnsi" w:hAnsiTheme="minorHAnsi" w:cs="Arial"/>
          <w:lang w:eastAsia="de-DE"/>
        </w:rPr>
      </w:pPr>
    </w:p>
    <w:p w14:paraId="715BEC8E" w14:textId="77777777" w:rsidR="00591330" w:rsidRPr="007018B9" w:rsidRDefault="00591330" w:rsidP="00591330">
      <w:pPr>
        <w:rPr>
          <w:rFonts w:asciiTheme="minorHAnsi" w:hAnsiTheme="minorHAnsi" w:cs="Arial"/>
          <w:lang w:eastAsia="de-DE"/>
        </w:rPr>
      </w:pPr>
    </w:p>
    <w:p w14:paraId="6E8EF8FF" w14:textId="77777777" w:rsidR="00591330" w:rsidRPr="007018B9" w:rsidRDefault="00591330" w:rsidP="00591330">
      <w:pPr>
        <w:tabs>
          <w:tab w:val="left" w:pos="5387"/>
        </w:tabs>
        <w:rPr>
          <w:rFonts w:asciiTheme="minorHAnsi" w:hAnsiTheme="minorHAnsi"/>
          <w:lang w:eastAsia="de-DE"/>
        </w:rPr>
      </w:pPr>
      <w:r w:rsidRPr="007018B9">
        <w:rPr>
          <w:rFonts w:asciiTheme="minorHAnsi" w:hAnsiTheme="minorHAnsi"/>
          <w:lang w:eastAsia="de-DE"/>
        </w:rPr>
        <w:t>The Dean</w:t>
      </w:r>
    </w:p>
    <w:p w14:paraId="7DF340C0" w14:textId="77777777" w:rsidR="00591330" w:rsidRPr="007018B9" w:rsidRDefault="00591330" w:rsidP="00591330">
      <w:pPr>
        <w:tabs>
          <w:tab w:val="left" w:pos="5387"/>
        </w:tabs>
        <w:rPr>
          <w:rFonts w:asciiTheme="minorHAnsi" w:hAnsiTheme="minorHAnsi"/>
          <w:lang w:eastAsia="de-DE"/>
        </w:rPr>
      </w:pPr>
      <w:r w:rsidRPr="007018B9">
        <w:rPr>
          <w:rFonts w:asciiTheme="minorHAnsi" w:hAnsiTheme="minorHAnsi"/>
          <w:lang w:eastAsia="de-DE"/>
        </w:rPr>
        <w:t>IALA World Wide Academy</w:t>
      </w:r>
      <w:r w:rsidRPr="007018B9">
        <w:rPr>
          <w:rFonts w:asciiTheme="minorHAnsi" w:hAnsiTheme="minorHAnsi"/>
          <w:lang w:eastAsia="de-DE"/>
        </w:rPr>
        <w:tab/>
        <w:t>Tel:</w:t>
      </w:r>
      <w:r w:rsidRPr="007018B9">
        <w:rPr>
          <w:rFonts w:asciiTheme="minorHAnsi" w:hAnsiTheme="minorHAnsi"/>
          <w:lang w:eastAsia="de-DE"/>
        </w:rPr>
        <w:tab/>
      </w:r>
      <w:r w:rsidRPr="007018B9">
        <w:rPr>
          <w:rFonts w:asciiTheme="minorHAnsi" w:hAnsiTheme="minorHAnsi"/>
          <w:lang w:eastAsia="de-DE"/>
        </w:rPr>
        <w:tab/>
        <w:t>(+) 33 1 34 51 70 01</w:t>
      </w:r>
    </w:p>
    <w:p w14:paraId="7807F82A" w14:textId="379C0A33" w:rsidR="00591330" w:rsidRPr="007018B9" w:rsidRDefault="00591330" w:rsidP="00591330">
      <w:pPr>
        <w:tabs>
          <w:tab w:val="left" w:pos="5387"/>
        </w:tabs>
        <w:rPr>
          <w:rFonts w:asciiTheme="minorHAnsi" w:hAnsiTheme="minorHAnsi"/>
          <w:lang w:eastAsia="de-DE"/>
          <w:rPrChange w:id="149" w:author="stephen" w:date="2015-05-20T08:07:00Z">
            <w:rPr>
              <w:rFonts w:asciiTheme="minorHAnsi" w:hAnsiTheme="minorHAnsi"/>
              <w:lang w:val="fr-FR" w:eastAsia="de-DE"/>
            </w:rPr>
          </w:rPrChange>
        </w:rPr>
      </w:pPr>
      <w:r w:rsidRPr="007018B9">
        <w:rPr>
          <w:rFonts w:asciiTheme="minorHAnsi" w:hAnsiTheme="minorHAnsi"/>
          <w:lang w:eastAsia="de-DE"/>
          <w:rPrChange w:id="150" w:author="stephen" w:date="2015-05-20T08:07:00Z">
            <w:rPr>
              <w:rFonts w:asciiTheme="minorHAnsi" w:hAnsiTheme="minorHAnsi"/>
              <w:lang w:val="fr-FR" w:eastAsia="de-DE"/>
            </w:rPr>
          </w:rPrChange>
        </w:rPr>
        <w:t>10 rue des Gaudines, 78100</w:t>
      </w:r>
      <w:r w:rsidRPr="007018B9">
        <w:rPr>
          <w:rFonts w:asciiTheme="minorHAnsi" w:hAnsiTheme="minorHAnsi"/>
          <w:lang w:eastAsia="de-DE"/>
          <w:rPrChange w:id="151" w:author="stephen" w:date="2015-05-20T08:07:00Z">
            <w:rPr>
              <w:rFonts w:asciiTheme="minorHAnsi" w:hAnsiTheme="minorHAnsi"/>
              <w:lang w:val="fr-FR" w:eastAsia="de-DE"/>
            </w:rPr>
          </w:rPrChange>
        </w:rPr>
        <w:tab/>
        <w:t>Fax:</w:t>
      </w:r>
      <w:r w:rsidRPr="007018B9">
        <w:rPr>
          <w:rFonts w:asciiTheme="minorHAnsi" w:hAnsiTheme="minorHAnsi"/>
          <w:lang w:eastAsia="de-DE"/>
          <w:rPrChange w:id="152" w:author="stephen" w:date="2015-05-20T08:07:00Z">
            <w:rPr>
              <w:rFonts w:asciiTheme="minorHAnsi" w:hAnsiTheme="minorHAnsi"/>
              <w:lang w:val="fr-FR" w:eastAsia="de-DE"/>
            </w:rPr>
          </w:rPrChange>
        </w:rPr>
        <w:tab/>
      </w:r>
      <w:r w:rsidR="00F90775" w:rsidRPr="007018B9">
        <w:rPr>
          <w:rFonts w:asciiTheme="minorHAnsi" w:hAnsiTheme="minorHAnsi"/>
          <w:lang w:eastAsia="de-DE"/>
          <w:rPrChange w:id="153" w:author="stephen" w:date="2015-05-20T08:07:00Z">
            <w:rPr>
              <w:rFonts w:asciiTheme="minorHAnsi" w:hAnsiTheme="minorHAnsi"/>
              <w:lang w:val="fr-FR" w:eastAsia="de-DE"/>
            </w:rPr>
          </w:rPrChange>
        </w:rPr>
        <w:tab/>
      </w:r>
      <w:r w:rsidRPr="007018B9">
        <w:rPr>
          <w:rFonts w:asciiTheme="minorHAnsi" w:hAnsiTheme="minorHAnsi"/>
          <w:lang w:eastAsia="de-DE"/>
          <w:rPrChange w:id="154" w:author="stephen" w:date="2015-05-20T08:07:00Z">
            <w:rPr>
              <w:rFonts w:asciiTheme="minorHAnsi" w:hAnsiTheme="minorHAnsi"/>
              <w:lang w:val="fr-FR" w:eastAsia="de-DE"/>
            </w:rPr>
          </w:rPrChange>
        </w:rPr>
        <w:t>(+) 33 1 34 51 82 05</w:t>
      </w:r>
    </w:p>
    <w:p w14:paraId="64C84B2E" w14:textId="77777777" w:rsidR="00591330" w:rsidRPr="007018B9" w:rsidRDefault="00591330" w:rsidP="00591330">
      <w:pPr>
        <w:tabs>
          <w:tab w:val="left" w:pos="5387"/>
        </w:tabs>
        <w:rPr>
          <w:rFonts w:asciiTheme="minorHAnsi" w:hAnsiTheme="minorHAnsi"/>
          <w:szCs w:val="22"/>
          <w:rPrChange w:id="155" w:author="stephen" w:date="2015-05-20T08:07:00Z">
            <w:rPr>
              <w:rFonts w:asciiTheme="minorHAnsi" w:hAnsiTheme="minorHAnsi"/>
              <w:szCs w:val="22"/>
              <w:lang w:val="fr-FR"/>
            </w:rPr>
          </w:rPrChange>
        </w:rPr>
      </w:pPr>
      <w:r w:rsidRPr="007018B9">
        <w:rPr>
          <w:rFonts w:asciiTheme="minorHAnsi" w:hAnsiTheme="minorHAnsi"/>
          <w:lang w:eastAsia="de-DE"/>
          <w:rPrChange w:id="156" w:author="stephen" w:date="2015-05-20T08:07:00Z">
            <w:rPr>
              <w:rFonts w:asciiTheme="minorHAnsi" w:hAnsiTheme="minorHAnsi"/>
              <w:lang w:val="fr-FR" w:eastAsia="de-DE"/>
            </w:rPr>
          </w:rPrChange>
        </w:rPr>
        <w:t>Saint Germain-en-Laye</w:t>
      </w:r>
      <w:r w:rsidRPr="007018B9">
        <w:rPr>
          <w:rFonts w:asciiTheme="minorHAnsi" w:hAnsiTheme="minorHAnsi"/>
          <w:lang w:eastAsia="de-DE"/>
          <w:rPrChange w:id="157" w:author="stephen" w:date="2015-05-20T08:07:00Z">
            <w:rPr>
              <w:rFonts w:asciiTheme="minorHAnsi" w:hAnsiTheme="minorHAnsi"/>
              <w:lang w:val="fr-FR" w:eastAsia="de-DE"/>
            </w:rPr>
          </w:rPrChange>
        </w:rPr>
        <w:tab/>
        <w:t>e-mail:</w:t>
      </w:r>
      <w:r w:rsidRPr="007018B9">
        <w:rPr>
          <w:rFonts w:asciiTheme="minorHAnsi" w:hAnsiTheme="minorHAnsi"/>
          <w:lang w:eastAsia="de-DE"/>
          <w:rPrChange w:id="158" w:author="stephen" w:date="2015-05-20T08:07:00Z">
            <w:rPr>
              <w:rFonts w:asciiTheme="minorHAnsi" w:hAnsiTheme="minorHAnsi"/>
              <w:lang w:val="fr-FR" w:eastAsia="de-DE"/>
            </w:rPr>
          </w:rPrChange>
        </w:rPr>
        <w:tab/>
      </w:r>
      <w:r w:rsidR="001449F8" w:rsidRPr="00303472">
        <w:fldChar w:fldCharType="begin"/>
      </w:r>
      <w:r w:rsidR="001449F8" w:rsidRPr="007018B9">
        <w:rPr>
          <w:rPrChange w:id="159" w:author="stephen" w:date="2015-05-20T08:07:00Z">
            <w:rPr>
              <w:lang w:val="fr-FR"/>
            </w:rPr>
          </w:rPrChange>
        </w:rPr>
        <w:instrText xml:space="preserve"> HYPERLINK "mailto:academy@iala-aism.org" </w:instrText>
      </w:r>
      <w:r w:rsidR="001449F8" w:rsidRPr="00303472">
        <w:rPr>
          <w:rPrChange w:id="160" w:author="stephen" w:date="2015-05-20T08:07:00Z">
            <w:rPr>
              <w:rStyle w:val="Hyperlink"/>
              <w:rFonts w:asciiTheme="minorHAnsi" w:eastAsia="Calibri" w:hAnsiTheme="minorHAnsi"/>
              <w:szCs w:val="22"/>
            </w:rPr>
          </w:rPrChange>
        </w:rPr>
        <w:fldChar w:fldCharType="separate"/>
      </w:r>
      <w:r w:rsidRPr="007018B9">
        <w:rPr>
          <w:rStyle w:val="Hyperlink"/>
          <w:rFonts w:asciiTheme="minorHAnsi" w:eastAsia="Calibri" w:hAnsiTheme="minorHAnsi"/>
          <w:szCs w:val="22"/>
          <w:rPrChange w:id="161" w:author="stephen" w:date="2015-05-20T08:07:00Z">
            <w:rPr>
              <w:rStyle w:val="Hyperlink"/>
              <w:rFonts w:asciiTheme="minorHAnsi" w:eastAsia="Calibri" w:hAnsiTheme="minorHAnsi"/>
              <w:szCs w:val="22"/>
              <w:lang w:val="fr-FR"/>
            </w:rPr>
          </w:rPrChange>
        </w:rPr>
        <w:t>academy@iala-aism.org</w:t>
      </w:r>
      <w:r w:rsidR="001449F8" w:rsidRPr="00303472">
        <w:rPr>
          <w:rStyle w:val="Hyperlink"/>
          <w:rFonts w:asciiTheme="minorHAnsi" w:eastAsia="Calibri" w:hAnsiTheme="minorHAnsi"/>
          <w:szCs w:val="22"/>
        </w:rPr>
        <w:fldChar w:fldCharType="end"/>
      </w:r>
    </w:p>
    <w:p w14:paraId="72F92183" w14:textId="77777777" w:rsidR="00591330" w:rsidRPr="007018B9" w:rsidRDefault="00591330" w:rsidP="00591330">
      <w:pPr>
        <w:tabs>
          <w:tab w:val="left" w:pos="5387"/>
        </w:tabs>
        <w:rPr>
          <w:rFonts w:asciiTheme="minorHAnsi" w:hAnsiTheme="minorHAnsi"/>
          <w:rPrChange w:id="162" w:author="stephen" w:date="2015-05-20T08:07:00Z">
            <w:rPr>
              <w:rFonts w:asciiTheme="minorHAnsi" w:hAnsiTheme="minorHAnsi"/>
              <w:lang w:val="fr-FR"/>
            </w:rPr>
          </w:rPrChange>
        </w:rPr>
      </w:pPr>
      <w:r w:rsidRPr="007018B9">
        <w:rPr>
          <w:rFonts w:asciiTheme="minorHAnsi" w:hAnsiTheme="minorHAnsi"/>
          <w:lang w:eastAsia="de-DE"/>
          <w:rPrChange w:id="163" w:author="stephen" w:date="2015-05-20T08:07:00Z">
            <w:rPr>
              <w:rFonts w:asciiTheme="minorHAnsi" w:hAnsiTheme="minorHAnsi"/>
              <w:lang w:val="fr-FR" w:eastAsia="de-DE"/>
            </w:rPr>
          </w:rPrChange>
        </w:rPr>
        <w:t>France</w:t>
      </w:r>
      <w:r w:rsidRPr="007018B9">
        <w:rPr>
          <w:rFonts w:asciiTheme="minorHAnsi" w:hAnsiTheme="minorHAnsi"/>
          <w:lang w:eastAsia="de-DE"/>
          <w:rPrChange w:id="164" w:author="stephen" w:date="2015-05-20T08:07:00Z">
            <w:rPr>
              <w:rFonts w:asciiTheme="minorHAnsi" w:hAnsiTheme="minorHAnsi"/>
              <w:lang w:val="fr-FR" w:eastAsia="de-DE"/>
            </w:rPr>
          </w:rPrChange>
        </w:rPr>
        <w:tab/>
        <w:t>Internet:</w:t>
      </w:r>
      <w:r w:rsidRPr="007018B9">
        <w:rPr>
          <w:rFonts w:asciiTheme="minorHAnsi" w:hAnsiTheme="minorHAnsi"/>
          <w:lang w:eastAsia="de-DE"/>
          <w:rPrChange w:id="165" w:author="stephen" w:date="2015-05-20T08:07:00Z">
            <w:rPr>
              <w:rFonts w:asciiTheme="minorHAnsi" w:hAnsiTheme="minorHAnsi"/>
              <w:lang w:val="fr-FR" w:eastAsia="de-DE"/>
            </w:rPr>
          </w:rPrChange>
        </w:rPr>
        <w:tab/>
      </w:r>
      <w:r w:rsidR="001449F8" w:rsidRPr="00303472">
        <w:fldChar w:fldCharType="begin"/>
      </w:r>
      <w:r w:rsidR="001449F8" w:rsidRPr="007018B9">
        <w:rPr>
          <w:rPrChange w:id="166" w:author="stephen" w:date="2015-05-20T08:07:00Z">
            <w:rPr>
              <w:lang w:val="fr-FR"/>
            </w:rPr>
          </w:rPrChange>
        </w:rPr>
        <w:instrText xml:space="preserve"> HYPERLINK "http://www.iala-aism.org" </w:instrText>
      </w:r>
      <w:r w:rsidR="001449F8" w:rsidRPr="00303472">
        <w:rPr>
          <w:rPrChange w:id="167" w:author="stephen" w:date="2015-05-20T08:07:00Z">
            <w:rPr>
              <w:rStyle w:val="Hyperlink"/>
              <w:rFonts w:asciiTheme="minorHAnsi" w:hAnsiTheme="minorHAnsi" w:cs="Arial"/>
              <w:lang w:eastAsia="de-DE"/>
            </w:rPr>
          </w:rPrChange>
        </w:rPr>
        <w:fldChar w:fldCharType="separate"/>
      </w:r>
      <w:r w:rsidRPr="007018B9">
        <w:rPr>
          <w:rStyle w:val="Hyperlink"/>
          <w:rFonts w:asciiTheme="minorHAnsi" w:hAnsiTheme="minorHAnsi" w:cs="Arial"/>
          <w:lang w:eastAsia="de-DE"/>
          <w:rPrChange w:id="168" w:author="stephen" w:date="2015-05-20T08:07:00Z">
            <w:rPr>
              <w:rStyle w:val="Hyperlink"/>
              <w:rFonts w:asciiTheme="minorHAnsi" w:hAnsiTheme="minorHAnsi" w:cs="Arial"/>
              <w:lang w:val="fr-FR" w:eastAsia="de-DE"/>
            </w:rPr>
          </w:rPrChange>
        </w:rPr>
        <w:t>www.iala-aism.org</w:t>
      </w:r>
      <w:r w:rsidR="001449F8" w:rsidRPr="00303472">
        <w:rPr>
          <w:rStyle w:val="Hyperlink"/>
          <w:rFonts w:asciiTheme="minorHAnsi" w:hAnsiTheme="minorHAnsi" w:cs="Arial"/>
          <w:lang w:eastAsia="de-DE"/>
        </w:rPr>
        <w:fldChar w:fldCharType="end"/>
      </w:r>
    </w:p>
    <w:p w14:paraId="65CBE58E" w14:textId="77777777" w:rsidR="000748B4" w:rsidRPr="007018B9" w:rsidRDefault="000748B4" w:rsidP="000748B4">
      <w:pPr>
        <w:pStyle w:val="BodyText"/>
        <w:tabs>
          <w:tab w:val="left" w:pos="5103"/>
        </w:tabs>
        <w:rPr>
          <w:rFonts w:asciiTheme="minorHAnsi" w:hAnsiTheme="minorHAnsi"/>
          <w:rPrChange w:id="169" w:author="stephen" w:date="2015-05-20T08:07:00Z">
            <w:rPr>
              <w:rFonts w:asciiTheme="minorHAnsi" w:hAnsiTheme="minorHAnsi"/>
              <w:lang w:val="fr-FR"/>
            </w:rPr>
          </w:rPrChange>
        </w:rPr>
      </w:pPr>
    </w:p>
    <w:p w14:paraId="5A326FDF" w14:textId="77777777" w:rsidR="000748B4" w:rsidRPr="007018B9" w:rsidRDefault="000748B4" w:rsidP="000748B4">
      <w:pPr>
        <w:pStyle w:val="BodyText"/>
        <w:rPr>
          <w:rFonts w:asciiTheme="minorHAnsi" w:hAnsiTheme="minorHAnsi"/>
          <w:rPrChange w:id="170" w:author="stephen" w:date="2015-05-20T08:07:00Z">
            <w:rPr>
              <w:rFonts w:asciiTheme="minorHAnsi" w:hAnsiTheme="minorHAnsi"/>
              <w:lang w:val="fr-FR"/>
            </w:rPr>
          </w:rPrChange>
        </w:rPr>
      </w:pPr>
    </w:p>
    <w:p w14:paraId="5BFA9E71" w14:textId="77777777" w:rsidR="000748B4" w:rsidRPr="007018B9" w:rsidRDefault="000748B4">
      <w:pPr>
        <w:rPr>
          <w:rFonts w:asciiTheme="minorHAnsi" w:hAnsiTheme="minorHAnsi" w:cs="Arial"/>
          <w:b/>
          <w:bCs/>
          <w:kern w:val="28"/>
          <w:sz w:val="32"/>
          <w:szCs w:val="32"/>
          <w:rPrChange w:id="171" w:author="stephen" w:date="2015-05-20T08:07:00Z">
            <w:rPr>
              <w:rFonts w:asciiTheme="minorHAnsi" w:hAnsiTheme="minorHAnsi" w:cs="Arial"/>
              <w:b/>
              <w:bCs/>
              <w:kern w:val="28"/>
              <w:sz w:val="32"/>
              <w:szCs w:val="32"/>
              <w:lang w:val="fr-FR"/>
            </w:rPr>
          </w:rPrChange>
        </w:rPr>
      </w:pPr>
      <w:r w:rsidRPr="007018B9">
        <w:rPr>
          <w:rFonts w:asciiTheme="minorHAnsi" w:hAnsiTheme="minorHAnsi"/>
          <w:rPrChange w:id="172" w:author="stephen" w:date="2015-05-20T08:07:00Z">
            <w:rPr>
              <w:rFonts w:asciiTheme="minorHAnsi" w:hAnsiTheme="minorHAnsi"/>
              <w:lang w:val="fr-FR"/>
            </w:rPr>
          </w:rPrChange>
        </w:rPr>
        <w:br w:type="page"/>
      </w:r>
    </w:p>
    <w:p w14:paraId="389D4C7D" w14:textId="77777777" w:rsidR="009E1230" w:rsidRPr="007018B9" w:rsidRDefault="00AD1083" w:rsidP="00371BEF">
      <w:pPr>
        <w:pStyle w:val="Title"/>
        <w:rPr>
          <w:rFonts w:asciiTheme="minorHAnsi" w:hAnsiTheme="minorHAnsi"/>
        </w:rPr>
      </w:pPr>
      <w:bookmarkStart w:id="173" w:name="_Toc419880339"/>
      <w:r w:rsidRPr="007018B9">
        <w:rPr>
          <w:rFonts w:asciiTheme="minorHAnsi" w:hAnsiTheme="minorHAnsi"/>
        </w:rPr>
        <w:lastRenderedPageBreak/>
        <w:t>PART A – COURSE OVERVIEW</w:t>
      </w:r>
      <w:bookmarkEnd w:id="173"/>
    </w:p>
    <w:p w14:paraId="5057BD40" w14:textId="77777777" w:rsidR="00CE2FF9" w:rsidRPr="007018B9" w:rsidRDefault="00CE2FF9" w:rsidP="00CE2FF9">
      <w:pPr>
        <w:pStyle w:val="Heading1"/>
        <w:ind w:left="0" w:firstLine="0"/>
        <w:rPr>
          <w:rFonts w:asciiTheme="minorHAnsi" w:hAnsiTheme="minorHAnsi"/>
        </w:rPr>
      </w:pPr>
      <w:bookmarkStart w:id="174" w:name="_Toc322529300"/>
      <w:bookmarkStart w:id="175" w:name="_Toc322529516"/>
      <w:bookmarkStart w:id="176" w:name="_Toc322529565"/>
      <w:bookmarkStart w:id="177" w:name="_Toc415492077"/>
      <w:bookmarkStart w:id="178" w:name="_Toc419880340"/>
      <w:r w:rsidRPr="007018B9">
        <w:rPr>
          <w:rFonts w:asciiTheme="minorHAnsi" w:hAnsiTheme="minorHAnsi"/>
        </w:rPr>
        <w:t>PART A - COURSE OVERVIEW</w:t>
      </w:r>
      <w:bookmarkEnd w:id="174"/>
      <w:bookmarkEnd w:id="175"/>
      <w:bookmarkEnd w:id="176"/>
      <w:bookmarkEnd w:id="177"/>
      <w:bookmarkEnd w:id="178"/>
    </w:p>
    <w:p w14:paraId="510432D1" w14:textId="77777777" w:rsidR="00CE2FF9" w:rsidRPr="007018B9" w:rsidRDefault="00CE2FF9" w:rsidP="00CE2FF9">
      <w:pPr>
        <w:pStyle w:val="Heading2"/>
        <w:keepNext/>
        <w:spacing w:after="240"/>
        <w:ind w:left="0" w:firstLine="0"/>
        <w:jc w:val="both"/>
        <w:rPr>
          <w:rFonts w:asciiTheme="minorHAnsi" w:hAnsiTheme="minorHAnsi"/>
        </w:rPr>
      </w:pPr>
      <w:bookmarkStart w:id="179" w:name="_Toc322529517"/>
      <w:bookmarkStart w:id="180" w:name="_Toc322529566"/>
      <w:bookmarkStart w:id="181" w:name="_Toc415492078"/>
      <w:bookmarkStart w:id="182" w:name="_Toc419880341"/>
      <w:r w:rsidRPr="007018B9">
        <w:rPr>
          <w:rFonts w:asciiTheme="minorHAnsi" w:hAnsiTheme="minorHAnsi"/>
        </w:rPr>
        <w:t>Scope</w:t>
      </w:r>
      <w:bookmarkEnd w:id="179"/>
      <w:bookmarkEnd w:id="180"/>
      <w:bookmarkEnd w:id="181"/>
      <w:bookmarkEnd w:id="182"/>
    </w:p>
    <w:p w14:paraId="291E4B5A" w14:textId="4D6B2FA1" w:rsidR="00CE2FF9" w:rsidRPr="007018B9" w:rsidRDefault="00CE2FF9" w:rsidP="00CE2FF9">
      <w:pPr>
        <w:pStyle w:val="BodyText"/>
        <w:rPr>
          <w:rFonts w:asciiTheme="minorHAnsi" w:hAnsiTheme="minorHAnsi"/>
        </w:rPr>
      </w:pPr>
      <w:r w:rsidRPr="007018B9">
        <w:rPr>
          <w:rFonts w:asciiTheme="minorHAnsi" w:hAnsiTheme="minorHAnsi"/>
        </w:rPr>
        <w:t xml:space="preserve">This course </w:t>
      </w:r>
      <w:r w:rsidR="00E23CBF" w:rsidRPr="007018B9">
        <w:rPr>
          <w:rFonts w:asciiTheme="minorHAnsi" w:hAnsiTheme="minorHAnsi"/>
        </w:rPr>
        <w:t xml:space="preserve">or seminar </w:t>
      </w:r>
      <w:r w:rsidRPr="007018B9">
        <w:rPr>
          <w:rFonts w:asciiTheme="minorHAnsi" w:hAnsiTheme="minorHAnsi"/>
        </w:rPr>
        <w:t>is intended to provide senior managers in national Competent Authorities and other interested parties with the training necessary to have a satisfactory understanding of their obligations to provide appropriate Aids to Navigation (AtoN) services as set out in international legislation.</w:t>
      </w:r>
    </w:p>
    <w:p w14:paraId="0A3D83DB" w14:textId="77777777" w:rsidR="00CE2FF9" w:rsidRPr="007018B9" w:rsidRDefault="00CE2FF9" w:rsidP="00CE2FF9">
      <w:pPr>
        <w:pStyle w:val="Heading2"/>
        <w:keepNext/>
        <w:spacing w:after="240"/>
        <w:ind w:left="0" w:firstLine="0"/>
        <w:jc w:val="both"/>
        <w:rPr>
          <w:rFonts w:asciiTheme="minorHAnsi" w:hAnsiTheme="minorHAnsi"/>
        </w:rPr>
      </w:pPr>
      <w:bookmarkStart w:id="183" w:name="_Toc322529518"/>
      <w:bookmarkStart w:id="184" w:name="_Toc322529567"/>
      <w:bookmarkStart w:id="185" w:name="_Toc415492079"/>
      <w:bookmarkStart w:id="186" w:name="_Toc419880342"/>
      <w:r w:rsidRPr="007018B9">
        <w:rPr>
          <w:rFonts w:asciiTheme="minorHAnsi" w:hAnsiTheme="minorHAnsi"/>
        </w:rPr>
        <w:t>Objective</w:t>
      </w:r>
      <w:bookmarkEnd w:id="183"/>
      <w:bookmarkEnd w:id="184"/>
      <w:bookmarkEnd w:id="185"/>
      <w:bookmarkEnd w:id="186"/>
      <w:r w:rsidRPr="007018B9">
        <w:rPr>
          <w:rFonts w:asciiTheme="minorHAnsi" w:hAnsiTheme="minorHAnsi"/>
        </w:rPr>
        <w:t xml:space="preserve"> </w:t>
      </w:r>
    </w:p>
    <w:p w14:paraId="74F818F6" w14:textId="72CC66AC" w:rsidR="00CE2FF9" w:rsidRPr="007018B9" w:rsidRDefault="00CE2FF9" w:rsidP="00CE2FF9">
      <w:pPr>
        <w:pStyle w:val="BodyText"/>
        <w:rPr>
          <w:rFonts w:asciiTheme="minorHAnsi" w:hAnsiTheme="minorHAnsi"/>
        </w:rPr>
      </w:pPr>
      <w:r w:rsidRPr="007018B9">
        <w:rPr>
          <w:rFonts w:asciiTheme="minorHAnsi" w:hAnsiTheme="minorHAnsi"/>
        </w:rPr>
        <w:t xml:space="preserve">Upon successful completion of this </w:t>
      </w:r>
      <w:r w:rsidR="00E23CBF" w:rsidRPr="007018B9">
        <w:rPr>
          <w:rFonts w:asciiTheme="minorHAnsi" w:hAnsiTheme="minorHAnsi"/>
        </w:rPr>
        <w:t>seminar</w:t>
      </w:r>
      <w:r w:rsidRPr="007018B9">
        <w:rPr>
          <w:rFonts w:asciiTheme="minorHAnsi" w:hAnsiTheme="minorHAnsi"/>
        </w:rPr>
        <w:t xml:space="preserve">, participants will have acquired sufficient knowledge to ensure that plans to meet the obligations placed on the national Competent Authorities responsible for the provision of AtoN services in their waters can be implemented individually or in </w:t>
      </w:r>
      <w:r w:rsidR="006F255D" w:rsidRPr="007018B9">
        <w:rPr>
          <w:rFonts w:asciiTheme="minorHAnsi" w:hAnsiTheme="minorHAnsi"/>
        </w:rPr>
        <w:t>cooperation</w:t>
      </w:r>
      <w:r w:rsidRPr="007018B9">
        <w:rPr>
          <w:rFonts w:asciiTheme="minorHAnsi" w:hAnsiTheme="minorHAnsi"/>
        </w:rPr>
        <w:t xml:space="preserve"> with adjacent States. </w:t>
      </w:r>
    </w:p>
    <w:p w14:paraId="6CE27C3E" w14:textId="069D6360" w:rsidR="00CE2FF9" w:rsidRPr="007018B9" w:rsidRDefault="00E23CBF" w:rsidP="00CE2FF9">
      <w:pPr>
        <w:pStyle w:val="Heading2"/>
        <w:keepNext/>
        <w:spacing w:after="240"/>
        <w:ind w:left="0" w:firstLine="0"/>
        <w:jc w:val="both"/>
        <w:rPr>
          <w:rFonts w:asciiTheme="minorHAnsi" w:hAnsiTheme="minorHAnsi"/>
        </w:rPr>
      </w:pPr>
      <w:bookmarkStart w:id="187" w:name="_Toc322529519"/>
      <w:bookmarkStart w:id="188" w:name="_Toc322529568"/>
      <w:bookmarkStart w:id="189" w:name="_Toc415492080"/>
      <w:bookmarkStart w:id="190" w:name="_Toc419880343"/>
      <w:r w:rsidRPr="007018B9">
        <w:rPr>
          <w:rFonts w:asciiTheme="minorHAnsi" w:hAnsiTheme="minorHAnsi"/>
        </w:rPr>
        <w:t>Seminar</w:t>
      </w:r>
      <w:r w:rsidR="00CE2FF9" w:rsidRPr="007018B9">
        <w:rPr>
          <w:rFonts w:asciiTheme="minorHAnsi" w:hAnsiTheme="minorHAnsi"/>
        </w:rPr>
        <w:t xml:space="preserve"> Outline</w:t>
      </w:r>
      <w:bookmarkEnd w:id="187"/>
      <w:bookmarkEnd w:id="188"/>
      <w:bookmarkEnd w:id="189"/>
      <w:bookmarkEnd w:id="190"/>
    </w:p>
    <w:p w14:paraId="47C53F7F" w14:textId="31D6AE20" w:rsidR="00CE2FF9" w:rsidRPr="007018B9" w:rsidRDefault="00CE2FF9" w:rsidP="00CE2FF9">
      <w:pPr>
        <w:pStyle w:val="BodyText"/>
        <w:rPr>
          <w:rFonts w:asciiTheme="minorHAnsi" w:hAnsiTheme="minorHAnsi"/>
        </w:rPr>
      </w:pPr>
      <w:r w:rsidRPr="007018B9">
        <w:rPr>
          <w:rFonts w:asciiTheme="minorHAnsi" w:hAnsiTheme="minorHAnsi"/>
        </w:rPr>
        <w:t xml:space="preserve">This </w:t>
      </w:r>
      <w:r w:rsidR="00E23CBF" w:rsidRPr="007018B9">
        <w:rPr>
          <w:rFonts w:asciiTheme="minorHAnsi" w:hAnsiTheme="minorHAnsi"/>
        </w:rPr>
        <w:t>seminar</w:t>
      </w:r>
      <w:r w:rsidRPr="007018B9">
        <w:rPr>
          <w:rFonts w:asciiTheme="minorHAnsi" w:hAnsiTheme="minorHAnsi"/>
        </w:rPr>
        <w:t xml:space="preserve"> is intended to cover the knowledge required </w:t>
      </w:r>
      <w:r w:rsidR="000440E9" w:rsidRPr="007018B9">
        <w:rPr>
          <w:rFonts w:asciiTheme="minorHAnsi" w:hAnsiTheme="minorHAnsi"/>
        </w:rPr>
        <w:t>by a senior AtoN</w:t>
      </w:r>
      <w:r w:rsidRPr="007018B9">
        <w:rPr>
          <w:rFonts w:asciiTheme="minorHAnsi" w:hAnsiTheme="minorHAnsi"/>
        </w:rPr>
        <w:t xml:space="preserve"> manager </w:t>
      </w:r>
      <w:r w:rsidR="000440E9" w:rsidRPr="007018B9">
        <w:rPr>
          <w:rFonts w:asciiTheme="minorHAnsi" w:hAnsiTheme="minorHAnsi"/>
        </w:rPr>
        <w:t xml:space="preserve">in a national Competent Authority </w:t>
      </w:r>
      <w:r w:rsidRPr="007018B9">
        <w:rPr>
          <w:rFonts w:asciiTheme="minorHAnsi" w:hAnsiTheme="minorHAnsi"/>
        </w:rPr>
        <w:t xml:space="preserve">to gain an understanding of </w:t>
      </w:r>
      <w:r w:rsidR="000440E9" w:rsidRPr="007018B9">
        <w:rPr>
          <w:rFonts w:asciiTheme="minorHAnsi" w:hAnsiTheme="minorHAnsi"/>
        </w:rPr>
        <w:t>the obligations placed on a State for the proper provision of AtoN services</w:t>
      </w:r>
      <w:r w:rsidRPr="007018B9">
        <w:rPr>
          <w:rFonts w:asciiTheme="minorHAnsi" w:hAnsiTheme="minorHAnsi"/>
        </w:rPr>
        <w:t xml:space="preserve"> and </w:t>
      </w:r>
      <w:r w:rsidR="000440E9" w:rsidRPr="007018B9">
        <w:rPr>
          <w:rFonts w:asciiTheme="minorHAnsi" w:hAnsiTheme="minorHAnsi"/>
        </w:rPr>
        <w:t xml:space="preserve">to </w:t>
      </w:r>
      <w:r w:rsidRPr="007018B9">
        <w:rPr>
          <w:rFonts w:asciiTheme="minorHAnsi" w:hAnsiTheme="minorHAnsi"/>
        </w:rPr>
        <w:t xml:space="preserve">disseminate that knowledge more widely. The course comprises </w:t>
      </w:r>
      <w:del w:id="191" w:author="stephen" w:date="2015-05-20T08:10:00Z">
        <w:r w:rsidRPr="007018B9" w:rsidDel="008F778B">
          <w:rPr>
            <w:rFonts w:asciiTheme="minorHAnsi" w:hAnsiTheme="minorHAnsi"/>
          </w:rPr>
          <w:delText xml:space="preserve">6 </w:delText>
        </w:r>
      </w:del>
      <w:ins w:id="192" w:author="stephen" w:date="2015-05-20T08:11:00Z">
        <w:r w:rsidR="00D94306">
          <w:rPr>
            <w:rFonts w:asciiTheme="minorHAnsi" w:hAnsiTheme="minorHAnsi"/>
          </w:rPr>
          <w:t>3</w:t>
        </w:r>
      </w:ins>
      <w:ins w:id="193" w:author="stephen" w:date="2015-05-20T08:10:00Z">
        <w:r w:rsidR="008F778B" w:rsidRPr="007018B9">
          <w:rPr>
            <w:rFonts w:asciiTheme="minorHAnsi" w:hAnsiTheme="minorHAnsi"/>
          </w:rPr>
          <w:t xml:space="preserve"> </w:t>
        </w:r>
      </w:ins>
      <w:r w:rsidRPr="007018B9">
        <w:rPr>
          <w:rFonts w:asciiTheme="minorHAnsi" w:hAnsiTheme="minorHAnsi"/>
        </w:rPr>
        <w:t>teaching modules</w:t>
      </w:r>
      <w:ins w:id="194" w:author="stephen" w:date="2015-05-20T08:11:00Z">
        <w:r w:rsidR="00D94306">
          <w:rPr>
            <w:rFonts w:asciiTheme="minorHAnsi" w:hAnsiTheme="minorHAnsi"/>
          </w:rPr>
          <w:t xml:space="preserve"> and a final seminar foru</w:t>
        </w:r>
      </w:ins>
      <w:ins w:id="195" w:author="stephen" w:date="2015-05-20T08:12:00Z">
        <w:r w:rsidR="00D94306">
          <w:rPr>
            <w:rFonts w:asciiTheme="minorHAnsi" w:hAnsiTheme="minorHAnsi"/>
          </w:rPr>
          <w:t>m</w:t>
        </w:r>
      </w:ins>
      <w:r w:rsidRPr="007018B9">
        <w:rPr>
          <w:rFonts w:asciiTheme="minorHAnsi" w:hAnsiTheme="minorHAnsi"/>
        </w:rPr>
        <w:t xml:space="preserve">.  </w:t>
      </w:r>
    </w:p>
    <w:p w14:paraId="7521D768" w14:textId="77777777" w:rsidR="00CE2FF9" w:rsidRPr="007018B9" w:rsidRDefault="00CE2FF9" w:rsidP="00CE2FF9">
      <w:pPr>
        <w:rPr>
          <w:rFonts w:asciiTheme="minorHAnsi" w:hAnsiTheme="minorHAnsi" w:cs="Arial"/>
        </w:rPr>
      </w:pPr>
    </w:p>
    <w:p w14:paraId="2E519CAE" w14:textId="5E99AAAB" w:rsidR="00CE2FF9" w:rsidRPr="007018B9" w:rsidRDefault="00CE2FF9" w:rsidP="00CE2FF9">
      <w:pPr>
        <w:pStyle w:val="Heading2"/>
        <w:keepNext/>
        <w:spacing w:after="240"/>
        <w:ind w:left="0" w:firstLine="0"/>
        <w:jc w:val="both"/>
        <w:rPr>
          <w:rFonts w:asciiTheme="minorHAnsi" w:hAnsiTheme="minorHAnsi"/>
        </w:rPr>
      </w:pPr>
      <w:bookmarkStart w:id="196" w:name="_Toc322529520"/>
      <w:bookmarkStart w:id="197" w:name="_Toc322529569"/>
      <w:bookmarkStart w:id="198" w:name="_Toc415492081"/>
      <w:del w:id="199" w:author="stephen" w:date="2015-05-20T08:41:00Z">
        <w:r w:rsidRPr="007018B9" w:rsidDel="00426ECE">
          <w:rPr>
            <w:rFonts w:asciiTheme="minorHAnsi" w:hAnsiTheme="minorHAnsi"/>
          </w:rPr>
          <w:delText xml:space="preserve">Table </w:delText>
        </w:r>
      </w:del>
      <w:bookmarkStart w:id="200" w:name="_Toc419880344"/>
      <w:ins w:id="201" w:author="stephen" w:date="2015-05-20T08:41:00Z">
        <w:r w:rsidR="00426ECE">
          <w:rPr>
            <w:rFonts w:asciiTheme="minorHAnsi" w:hAnsiTheme="minorHAnsi"/>
          </w:rPr>
          <w:t>List</w:t>
        </w:r>
        <w:r w:rsidR="00426ECE" w:rsidRPr="007018B9">
          <w:rPr>
            <w:rFonts w:asciiTheme="minorHAnsi" w:hAnsiTheme="minorHAnsi"/>
          </w:rPr>
          <w:t xml:space="preserve"> </w:t>
        </w:r>
      </w:ins>
      <w:r w:rsidRPr="007018B9">
        <w:rPr>
          <w:rFonts w:asciiTheme="minorHAnsi" w:hAnsiTheme="minorHAnsi"/>
        </w:rPr>
        <w:t>of Teaching Modules</w:t>
      </w:r>
      <w:bookmarkEnd w:id="196"/>
      <w:bookmarkEnd w:id="197"/>
      <w:bookmarkEnd w:id="198"/>
      <w:bookmarkEnd w:id="200"/>
      <w:r w:rsidRPr="007018B9">
        <w:rPr>
          <w:rFonts w:asciiTheme="minorHAnsi" w:hAnsiTheme="minorHAnsi"/>
        </w:rPr>
        <w:t xml:space="preserve"> </w:t>
      </w:r>
    </w:p>
    <w:tbl>
      <w:tblPr>
        <w:tblW w:w="8949" w:type="dxa"/>
        <w:jc w:val="center"/>
        <w:tblLayout w:type="fixed"/>
        <w:tblLook w:val="0000" w:firstRow="0" w:lastRow="0" w:firstColumn="0" w:lastColumn="0" w:noHBand="0" w:noVBand="0"/>
      </w:tblPr>
      <w:tblGrid>
        <w:gridCol w:w="2775"/>
        <w:gridCol w:w="992"/>
        <w:gridCol w:w="5182"/>
      </w:tblGrid>
      <w:tr w:rsidR="00CE2FF9" w:rsidRPr="007018B9" w14:paraId="08773370" w14:textId="77777777" w:rsidTr="0063159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0BF48845" w14:textId="77777777" w:rsidR="00CE2FF9" w:rsidRPr="007018B9" w:rsidRDefault="00CE2FF9" w:rsidP="0063159E">
            <w:pPr>
              <w:pStyle w:val="Default"/>
              <w:jc w:val="center"/>
              <w:rPr>
                <w:rFonts w:asciiTheme="minorHAnsi" w:hAnsiTheme="minorHAnsi"/>
                <w:b/>
                <w:sz w:val="22"/>
                <w:szCs w:val="22"/>
              </w:rPr>
            </w:pPr>
            <w:r w:rsidRPr="007018B9">
              <w:rPr>
                <w:rFonts w:asciiTheme="minorHAnsi" w:hAnsiTheme="minorHAnsi"/>
                <w:b/>
                <w:sz w:val="22"/>
                <w:szCs w:val="22"/>
              </w:rPr>
              <w:t>Module 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3F1C765D" w14:textId="77777777" w:rsidR="00CE2FF9" w:rsidRPr="007018B9" w:rsidRDefault="00CE2FF9" w:rsidP="0063159E">
            <w:pPr>
              <w:pStyle w:val="Default"/>
              <w:jc w:val="center"/>
              <w:rPr>
                <w:rFonts w:asciiTheme="minorHAnsi" w:hAnsiTheme="minorHAnsi"/>
                <w:b/>
                <w:sz w:val="22"/>
                <w:szCs w:val="22"/>
              </w:rPr>
            </w:pPr>
            <w:r w:rsidRPr="007018B9">
              <w:rPr>
                <w:rFonts w:asciiTheme="minorHAnsi" w:hAnsiTheme="minorHAnsi"/>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41F5A993" w14:textId="77777777" w:rsidR="00CE2FF9" w:rsidRPr="007018B9" w:rsidRDefault="00CE2FF9" w:rsidP="0063159E">
            <w:pPr>
              <w:pStyle w:val="Default"/>
              <w:jc w:val="center"/>
              <w:rPr>
                <w:rFonts w:asciiTheme="minorHAnsi" w:hAnsiTheme="minorHAnsi"/>
                <w:b/>
                <w:sz w:val="22"/>
                <w:szCs w:val="22"/>
              </w:rPr>
            </w:pPr>
            <w:r w:rsidRPr="007018B9">
              <w:rPr>
                <w:rFonts w:asciiTheme="minorHAnsi" w:hAnsiTheme="minorHAnsi"/>
                <w:b/>
                <w:sz w:val="22"/>
                <w:szCs w:val="22"/>
              </w:rPr>
              <w:t>Overview</w:t>
            </w:r>
          </w:p>
        </w:tc>
      </w:tr>
      <w:tr w:rsidR="00CE2FF9" w:rsidRPr="007018B9" w14:paraId="3E046FB3" w14:textId="77777777" w:rsidTr="0063159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FFD0AA8" w14:textId="37449C2E" w:rsidR="00CE2FF9" w:rsidRPr="007018B9" w:rsidRDefault="00E23CBF" w:rsidP="0063159E">
            <w:pPr>
              <w:pStyle w:val="Default"/>
              <w:rPr>
                <w:rFonts w:asciiTheme="minorHAnsi" w:hAnsiTheme="minorHAnsi"/>
                <w:sz w:val="22"/>
                <w:szCs w:val="22"/>
              </w:rPr>
            </w:pPr>
            <w:r w:rsidRPr="007018B9">
              <w:rPr>
                <w:rFonts w:asciiTheme="minorHAnsi" w:hAnsiTheme="minorHAnsi"/>
                <w:sz w:val="22"/>
                <w:szCs w:val="22"/>
              </w:rPr>
              <w:t>International Organizations and Legislation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098EA700" w14:textId="53355AAF" w:rsidR="00CE2FF9" w:rsidRPr="007018B9" w:rsidRDefault="00D2390A" w:rsidP="0063159E">
            <w:pPr>
              <w:pStyle w:val="Default"/>
              <w:jc w:val="center"/>
              <w:rPr>
                <w:rFonts w:asciiTheme="minorHAnsi" w:hAnsiTheme="minorHAnsi"/>
                <w:sz w:val="22"/>
                <w:szCs w:val="22"/>
              </w:rPr>
            </w:pPr>
            <w:r w:rsidRPr="007018B9">
              <w:rPr>
                <w:rFonts w:asciiTheme="minorHAnsi" w:hAnsiTheme="minorHAnsi"/>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14:paraId="40A967EB" w14:textId="167D2FC4" w:rsidR="00CE2FF9" w:rsidRPr="007018B9" w:rsidRDefault="00CE2FF9" w:rsidP="0063159E">
            <w:pPr>
              <w:rPr>
                <w:rFonts w:asciiTheme="minorHAnsi" w:hAnsiTheme="minorHAnsi" w:cs="Arial"/>
              </w:rPr>
            </w:pPr>
            <w:r w:rsidRPr="007018B9">
              <w:rPr>
                <w:rFonts w:asciiTheme="minorHAnsi" w:hAnsiTheme="minorHAnsi" w:cs="Arial"/>
              </w:rPr>
              <w:t xml:space="preserve">This module describes </w:t>
            </w:r>
            <w:r w:rsidR="0063159E" w:rsidRPr="007018B9">
              <w:rPr>
                <w:rFonts w:asciiTheme="minorHAnsi" w:hAnsiTheme="minorHAnsi" w:cs="Arial"/>
              </w:rPr>
              <w:t>the role of IALA and its Academy; its liaison with other international organisations and</w:t>
            </w:r>
            <w:r w:rsidR="00316C9A" w:rsidRPr="007018B9">
              <w:rPr>
                <w:rFonts w:asciiTheme="minorHAnsi" w:hAnsiTheme="minorHAnsi" w:cs="Arial"/>
              </w:rPr>
              <w:t xml:space="preserve"> Coastal State responsibilities under SOLAS Chapter V and other international legislation.</w:t>
            </w:r>
          </w:p>
        </w:tc>
      </w:tr>
      <w:tr w:rsidR="00CE2FF9" w:rsidRPr="007018B9" w14:paraId="6ECAF229" w14:textId="77777777" w:rsidTr="0063159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4B3DEAE3" w14:textId="50254BE1" w:rsidR="00CE2FF9" w:rsidRPr="007018B9" w:rsidRDefault="00A131E1" w:rsidP="0063159E">
            <w:pPr>
              <w:pStyle w:val="Default"/>
              <w:rPr>
                <w:rFonts w:asciiTheme="minorHAnsi" w:hAnsiTheme="minorHAnsi"/>
                <w:sz w:val="22"/>
                <w:szCs w:val="22"/>
              </w:rPr>
            </w:pPr>
            <w:r w:rsidRPr="007018B9">
              <w:rPr>
                <w:rFonts w:asciiTheme="minorHAnsi" w:hAnsiTheme="minorHAnsi"/>
                <w:sz w:val="22"/>
                <w:szCs w:val="22"/>
              </w:rPr>
              <w:t>Navigation</w:t>
            </w:r>
            <w:r w:rsidR="00A86C54" w:rsidRPr="007018B9">
              <w:rPr>
                <w:rFonts w:asciiTheme="minorHAnsi" w:hAnsiTheme="minorHAnsi"/>
                <w:sz w:val="22"/>
                <w:szCs w:val="22"/>
              </w:rPr>
              <w:t>al Factors</w:t>
            </w:r>
          </w:p>
        </w:tc>
        <w:tc>
          <w:tcPr>
            <w:tcW w:w="992" w:type="dxa"/>
            <w:tcBorders>
              <w:top w:val="single" w:sz="6" w:space="0" w:color="000000"/>
              <w:left w:val="single" w:sz="4" w:space="0" w:color="000000"/>
              <w:bottom w:val="single" w:sz="4" w:space="0" w:color="000000"/>
              <w:right w:val="single" w:sz="4" w:space="0" w:color="000000"/>
            </w:tcBorders>
            <w:vAlign w:val="center"/>
          </w:tcPr>
          <w:p w14:paraId="2168DD89" w14:textId="3FA2BFCD" w:rsidR="00CE2FF9" w:rsidRPr="007018B9" w:rsidRDefault="00087733" w:rsidP="0063159E">
            <w:pPr>
              <w:pStyle w:val="Default"/>
              <w:jc w:val="center"/>
              <w:rPr>
                <w:rFonts w:asciiTheme="minorHAnsi" w:hAnsiTheme="minorHAnsi"/>
                <w:sz w:val="22"/>
                <w:szCs w:val="22"/>
              </w:rPr>
            </w:pPr>
            <w:r w:rsidRPr="007018B9">
              <w:rPr>
                <w:rFonts w:asciiTheme="minorHAnsi" w:hAnsiTheme="minorHAnsi"/>
                <w:sz w:val="22"/>
                <w:szCs w:val="22"/>
              </w:rPr>
              <w:t>5</w:t>
            </w:r>
          </w:p>
        </w:tc>
        <w:tc>
          <w:tcPr>
            <w:tcW w:w="5182" w:type="dxa"/>
            <w:tcBorders>
              <w:top w:val="single" w:sz="6" w:space="0" w:color="000000"/>
              <w:left w:val="single" w:sz="4" w:space="0" w:color="000000"/>
              <w:bottom w:val="single" w:sz="4" w:space="0" w:color="000000"/>
              <w:right w:val="single" w:sz="4" w:space="0" w:color="000000"/>
            </w:tcBorders>
          </w:tcPr>
          <w:p w14:paraId="4F0786CB" w14:textId="4F11716A" w:rsidR="00CE2FF9" w:rsidRPr="007018B9" w:rsidRDefault="00CE2FF9">
            <w:pPr>
              <w:rPr>
                <w:rFonts w:asciiTheme="minorHAnsi" w:hAnsiTheme="minorHAnsi" w:cs="Arial"/>
              </w:rPr>
            </w:pPr>
            <w:r w:rsidRPr="007018B9">
              <w:rPr>
                <w:rFonts w:asciiTheme="minorHAnsi" w:hAnsiTheme="minorHAnsi" w:cs="Arial"/>
              </w:rPr>
              <w:t xml:space="preserve">This module describes </w:t>
            </w:r>
            <w:del w:id="202" w:author="stephen" w:date="2015-05-20T08:21:00Z">
              <w:r w:rsidR="00C772FA" w:rsidRPr="007018B9" w:rsidDel="00BE4253">
                <w:rPr>
                  <w:rFonts w:asciiTheme="minorHAnsi" w:hAnsiTheme="minorHAnsi" w:cs="Arial"/>
                  <w:szCs w:val="22"/>
                </w:rPr>
                <w:delText xml:space="preserve">module describes </w:delText>
              </w:r>
            </w:del>
            <w:r w:rsidR="00C772FA" w:rsidRPr="007018B9">
              <w:rPr>
                <w:rFonts w:asciiTheme="minorHAnsi" w:hAnsiTheme="minorHAnsi" w:cs="Arial"/>
              </w:rPr>
              <w:t>the concept of navigation in general and e-navigation in particular focussing on the IALA Maritime Buoyage System (MBS); Aids to Navigation (AtoN) including Automatic Identification Systems (AIS) and Vessel Traffic Services (VTS)</w:t>
            </w:r>
            <w:ins w:id="203" w:author="stephen" w:date="2015-05-20T08:21:00Z">
              <w:r w:rsidR="00BE4253">
                <w:rPr>
                  <w:rFonts w:asciiTheme="minorHAnsi" w:hAnsiTheme="minorHAnsi" w:cs="Arial"/>
                </w:rPr>
                <w:t>;</w:t>
              </w:r>
            </w:ins>
            <w:r w:rsidR="0083309A" w:rsidRPr="007018B9">
              <w:rPr>
                <w:rFonts w:asciiTheme="minorHAnsi" w:hAnsiTheme="minorHAnsi" w:cs="Arial"/>
              </w:rPr>
              <w:t xml:space="preserve"> </w:t>
            </w:r>
            <w:del w:id="204" w:author="stephen" w:date="2015-05-20T08:21:00Z">
              <w:r w:rsidR="0083309A" w:rsidRPr="007018B9" w:rsidDel="00BE4253">
                <w:rPr>
                  <w:rFonts w:asciiTheme="minorHAnsi" w:hAnsiTheme="minorHAnsi" w:cs="Arial"/>
                </w:rPr>
                <w:delText>)</w:delText>
              </w:r>
            </w:del>
            <w:r w:rsidR="0083309A" w:rsidRPr="007018B9">
              <w:rPr>
                <w:rFonts w:asciiTheme="minorHAnsi" w:hAnsiTheme="minorHAnsi" w:cs="Arial"/>
              </w:rPr>
              <w:t xml:space="preserve"> and Maritime Safety Information</w:t>
            </w:r>
            <w:r w:rsidR="0083309A" w:rsidRPr="007018B9">
              <w:rPr>
                <w:rFonts w:asciiTheme="minorHAnsi" w:hAnsiTheme="minorHAnsi" w:cs="Arial"/>
                <w:szCs w:val="22"/>
              </w:rPr>
              <w:t>.</w:t>
            </w:r>
          </w:p>
        </w:tc>
      </w:tr>
      <w:tr w:rsidR="00CE2FF9" w:rsidRPr="007018B9" w14:paraId="7A1FD3E8" w14:textId="77777777" w:rsidTr="0063159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7AB8F59E" w14:textId="025665C2" w:rsidR="00CE2FF9" w:rsidRPr="007018B9" w:rsidRDefault="00B1253E" w:rsidP="0063159E">
            <w:pPr>
              <w:pStyle w:val="Default"/>
              <w:rPr>
                <w:rFonts w:asciiTheme="minorHAnsi" w:hAnsiTheme="minorHAnsi"/>
                <w:sz w:val="22"/>
                <w:szCs w:val="22"/>
              </w:rPr>
            </w:pPr>
            <w:r w:rsidRPr="007018B9">
              <w:rPr>
                <w:rFonts w:asciiTheme="minorHAnsi" w:hAnsiTheme="minorHAnsi"/>
                <w:sz w:val="22"/>
                <w:szCs w:val="22"/>
              </w:rPr>
              <w:t>Management of Aids to Navigation Services</w:t>
            </w:r>
          </w:p>
        </w:tc>
        <w:tc>
          <w:tcPr>
            <w:tcW w:w="992" w:type="dxa"/>
            <w:tcBorders>
              <w:top w:val="single" w:sz="6" w:space="0" w:color="000000"/>
              <w:left w:val="single" w:sz="4" w:space="0" w:color="000000"/>
              <w:bottom w:val="single" w:sz="4" w:space="0" w:color="000000"/>
              <w:right w:val="single" w:sz="4" w:space="0" w:color="000000"/>
            </w:tcBorders>
            <w:vAlign w:val="center"/>
          </w:tcPr>
          <w:p w14:paraId="24B3AFCD" w14:textId="78400FE1" w:rsidR="00CE2FF9" w:rsidRPr="007018B9" w:rsidRDefault="00F90775" w:rsidP="0063159E">
            <w:pPr>
              <w:pStyle w:val="Default"/>
              <w:jc w:val="center"/>
              <w:rPr>
                <w:rFonts w:asciiTheme="minorHAnsi" w:hAnsiTheme="minorHAnsi"/>
                <w:sz w:val="22"/>
                <w:szCs w:val="22"/>
              </w:rPr>
            </w:pPr>
            <w:r w:rsidRPr="007018B9">
              <w:rPr>
                <w:rFonts w:asciiTheme="minorHAnsi" w:hAnsiTheme="minorHAnsi"/>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14:paraId="1C6C19A0" w14:textId="0153F049" w:rsidR="00CE2FF9" w:rsidRPr="007018B9" w:rsidRDefault="00CE2FF9">
            <w:pPr>
              <w:rPr>
                <w:rFonts w:asciiTheme="minorHAnsi" w:hAnsiTheme="minorHAnsi" w:cs="Arial"/>
              </w:rPr>
            </w:pPr>
            <w:r w:rsidRPr="007018B9">
              <w:rPr>
                <w:rFonts w:asciiTheme="minorHAnsi" w:hAnsiTheme="minorHAnsi" w:cs="Arial"/>
              </w:rPr>
              <w:t xml:space="preserve">This module describes </w:t>
            </w:r>
            <w:r w:rsidR="00B1253E" w:rsidRPr="007018B9">
              <w:rPr>
                <w:rFonts w:asciiTheme="minorHAnsi" w:hAnsiTheme="minorHAnsi" w:cs="Arial"/>
              </w:rPr>
              <w:t>the principles of managing an AtoN service with the focus on volume of maritime traffic and degree of navigation risk</w:t>
            </w:r>
            <w:r w:rsidR="00BC59D8" w:rsidRPr="007018B9">
              <w:rPr>
                <w:rFonts w:asciiTheme="minorHAnsi" w:hAnsiTheme="minorHAnsi" w:cs="Arial"/>
              </w:rPr>
              <w:t>.</w:t>
            </w:r>
          </w:p>
        </w:tc>
      </w:tr>
      <w:tr w:rsidR="00CE2FF9" w:rsidRPr="007018B9" w14:paraId="5B8FA0F0" w14:textId="77777777" w:rsidTr="0063159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9F56281" w14:textId="4CAE2446" w:rsidR="00CE2FF9" w:rsidRPr="007018B9" w:rsidRDefault="00F90775" w:rsidP="0063159E">
            <w:pPr>
              <w:pStyle w:val="Default"/>
              <w:rPr>
                <w:rFonts w:asciiTheme="minorHAnsi" w:hAnsiTheme="minorHAnsi"/>
                <w:sz w:val="22"/>
                <w:szCs w:val="22"/>
              </w:rPr>
            </w:pPr>
            <w:r w:rsidRPr="007018B9">
              <w:rPr>
                <w:rFonts w:asciiTheme="minorHAnsi" w:hAnsiTheme="minorHAnsi"/>
                <w:sz w:val="22"/>
                <w:szCs w:val="22"/>
              </w:rPr>
              <w:t>Final Seminar Forum</w:t>
            </w:r>
          </w:p>
        </w:tc>
        <w:tc>
          <w:tcPr>
            <w:tcW w:w="992" w:type="dxa"/>
            <w:tcBorders>
              <w:top w:val="single" w:sz="6" w:space="0" w:color="000000"/>
              <w:left w:val="single" w:sz="4" w:space="0" w:color="000000"/>
              <w:bottom w:val="single" w:sz="4" w:space="0" w:color="000000"/>
              <w:right w:val="single" w:sz="4" w:space="0" w:color="000000"/>
            </w:tcBorders>
            <w:vAlign w:val="center"/>
          </w:tcPr>
          <w:p w14:paraId="35D0D06C" w14:textId="4FB25CE2" w:rsidR="00CE2FF9" w:rsidRPr="007018B9" w:rsidRDefault="00F90775" w:rsidP="0063159E">
            <w:pPr>
              <w:pStyle w:val="Default"/>
              <w:jc w:val="center"/>
              <w:rPr>
                <w:rFonts w:asciiTheme="minorHAnsi" w:hAnsiTheme="minorHAnsi"/>
                <w:sz w:val="22"/>
                <w:szCs w:val="22"/>
              </w:rPr>
            </w:pPr>
            <w:r w:rsidRPr="007018B9">
              <w:rPr>
                <w:rFonts w:asciiTheme="minorHAnsi" w:hAnsiTheme="minorHAnsi"/>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26D885BE" w14:textId="6AE43264" w:rsidR="00CE2FF9" w:rsidRPr="007018B9" w:rsidRDefault="00F90775">
            <w:pPr>
              <w:rPr>
                <w:rFonts w:asciiTheme="minorHAnsi" w:hAnsiTheme="minorHAnsi"/>
              </w:rPr>
            </w:pPr>
            <w:r w:rsidRPr="007018B9">
              <w:rPr>
                <w:rFonts w:asciiTheme="minorHAnsi" w:hAnsiTheme="minorHAnsi" w:cs="Arial"/>
              </w:rPr>
              <w:t xml:space="preserve">The seminar ends with a forum in which participants can interact with the lecturers and presenters with the aim of producing a number of recommendations to be implemented by the national Competent Authority(ies) </w:t>
            </w:r>
            <w:r w:rsidR="00CE2FF9" w:rsidRPr="007018B9">
              <w:rPr>
                <w:rFonts w:asciiTheme="minorHAnsi" w:hAnsiTheme="minorHAnsi" w:cs="Arial"/>
              </w:rPr>
              <w:t xml:space="preserve"> </w:t>
            </w:r>
          </w:p>
        </w:tc>
      </w:tr>
      <w:tr w:rsidR="00CE2FF9" w:rsidRPr="007018B9" w14:paraId="3A51484C" w14:textId="77777777" w:rsidTr="0063159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134EC341" w14:textId="77777777" w:rsidR="00CE2FF9" w:rsidRPr="007018B9" w:rsidRDefault="00CE2FF9" w:rsidP="0063159E">
            <w:pPr>
              <w:pStyle w:val="Default"/>
              <w:rPr>
                <w:rFonts w:asciiTheme="minorHAnsi" w:hAnsiTheme="minorHAnsi"/>
                <w:sz w:val="22"/>
                <w:szCs w:val="22"/>
              </w:rPr>
            </w:pPr>
            <w:r w:rsidRPr="007018B9">
              <w:rPr>
                <w:rFonts w:asciiTheme="minorHAnsi" w:hAnsiTheme="minorHAnsi"/>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4FA552CE" w14:textId="7B5F69D6" w:rsidR="00CE2FF9" w:rsidRPr="007018B9" w:rsidRDefault="00F90775" w:rsidP="0063159E">
            <w:pPr>
              <w:pStyle w:val="Default"/>
              <w:jc w:val="center"/>
              <w:rPr>
                <w:rFonts w:asciiTheme="minorHAnsi" w:hAnsiTheme="minorHAnsi"/>
                <w:b/>
                <w:sz w:val="22"/>
                <w:szCs w:val="22"/>
              </w:rPr>
            </w:pPr>
            <w:r w:rsidRPr="007018B9">
              <w:rPr>
                <w:rFonts w:asciiTheme="minorHAnsi" w:hAnsiTheme="minorHAnsi"/>
                <w:b/>
                <w:sz w:val="22"/>
                <w:szCs w:val="22"/>
              </w:rPr>
              <w:t>10</w:t>
            </w:r>
          </w:p>
        </w:tc>
        <w:tc>
          <w:tcPr>
            <w:tcW w:w="5182" w:type="dxa"/>
            <w:tcBorders>
              <w:top w:val="single" w:sz="4" w:space="0" w:color="000000"/>
              <w:left w:val="single" w:sz="4" w:space="0" w:color="000000"/>
              <w:bottom w:val="single" w:sz="6" w:space="0" w:color="000000"/>
              <w:right w:val="single" w:sz="4" w:space="0" w:color="000000"/>
            </w:tcBorders>
          </w:tcPr>
          <w:p w14:paraId="14667989" w14:textId="77777777" w:rsidR="00CE2FF9" w:rsidRPr="007018B9" w:rsidRDefault="00CE2FF9" w:rsidP="0063159E">
            <w:pPr>
              <w:pStyle w:val="Default"/>
              <w:rPr>
                <w:rFonts w:asciiTheme="minorHAnsi" w:hAnsiTheme="minorHAnsi"/>
                <w:b/>
                <w:color w:val="auto"/>
                <w:sz w:val="22"/>
                <w:szCs w:val="22"/>
              </w:rPr>
            </w:pPr>
            <w:r w:rsidRPr="007018B9">
              <w:rPr>
                <w:rFonts w:asciiTheme="minorHAnsi" w:hAnsiTheme="minorHAnsi"/>
                <w:b/>
                <w:color w:val="auto"/>
                <w:sz w:val="22"/>
                <w:szCs w:val="22"/>
              </w:rPr>
              <w:t>Two day course</w:t>
            </w:r>
          </w:p>
        </w:tc>
      </w:tr>
    </w:tbl>
    <w:p w14:paraId="3CFA24C1" w14:textId="77777777" w:rsidR="00E23CBF" w:rsidRPr="007018B9" w:rsidRDefault="00E23CBF" w:rsidP="0043255C">
      <w:pPr>
        <w:pStyle w:val="Heading2"/>
        <w:keepNext/>
        <w:numPr>
          <w:ilvl w:val="0"/>
          <w:numId w:val="0"/>
        </w:numPr>
        <w:spacing w:after="240"/>
        <w:jc w:val="both"/>
        <w:rPr>
          <w:rFonts w:asciiTheme="minorHAnsi" w:hAnsiTheme="minorHAnsi"/>
        </w:rPr>
      </w:pPr>
      <w:bookmarkStart w:id="205" w:name="_Toc322529521"/>
      <w:bookmarkStart w:id="206" w:name="_Toc322529570"/>
      <w:bookmarkStart w:id="207" w:name="_Toc415492082"/>
    </w:p>
    <w:p w14:paraId="5B4F690B" w14:textId="77777777" w:rsidR="00CE2FF9" w:rsidRPr="007018B9" w:rsidRDefault="00CE2FF9" w:rsidP="00CE2FF9">
      <w:pPr>
        <w:pStyle w:val="Heading2"/>
        <w:keepNext/>
        <w:spacing w:after="240"/>
        <w:ind w:left="0" w:firstLine="0"/>
        <w:jc w:val="both"/>
        <w:rPr>
          <w:rFonts w:asciiTheme="minorHAnsi" w:hAnsiTheme="minorHAnsi"/>
        </w:rPr>
      </w:pPr>
      <w:bookmarkStart w:id="208" w:name="_Toc419880345"/>
      <w:r w:rsidRPr="007018B9">
        <w:rPr>
          <w:rFonts w:asciiTheme="minorHAnsi" w:hAnsiTheme="minorHAnsi"/>
        </w:rPr>
        <w:t>Specific Course Related Teaching Aids</w:t>
      </w:r>
      <w:bookmarkEnd w:id="205"/>
      <w:bookmarkEnd w:id="206"/>
      <w:r w:rsidRPr="007018B9">
        <w:rPr>
          <w:rFonts w:asciiTheme="minorHAnsi" w:hAnsiTheme="minorHAnsi"/>
        </w:rPr>
        <w:t xml:space="preserve"> and Notes</w:t>
      </w:r>
      <w:bookmarkEnd w:id="207"/>
      <w:bookmarkEnd w:id="208"/>
    </w:p>
    <w:p w14:paraId="107DB83F" w14:textId="1AAF9CD6" w:rsidR="00CE2FF9" w:rsidRPr="007018B9" w:rsidRDefault="00CE2FF9" w:rsidP="00CE2FF9">
      <w:pPr>
        <w:pStyle w:val="List1"/>
        <w:numPr>
          <w:ilvl w:val="0"/>
          <w:numId w:val="24"/>
        </w:numPr>
        <w:rPr>
          <w:rFonts w:asciiTheme="minorHAnsi" w:hAnsiTheme="minorHAnsi"/>
        </w:rPr>
      </w:pPr>
      <w:r w:rsidRPr="0006421A">
        <w:rPr>
          <w:rFonts w:asciiTheme="minorHAnsi" w:hAnsiTheme="minorHAnsi"/>
        </w:rPr>
        <w:t>This</w:t>
      </w:r>
      <w:r w:rsidRPr="007018B9">
        <w:rPr>
          <w:rFonts w:asciiTheme="minorHAnsi" w:hAnsiTheme="minorHAnsi"/>
        </w:rPr>
        <w:t xml:space="preserve"> </w:t>
      </w:r>
      <w:r w:rsidR="00E23CBF" w:rsidRPr="007018B9">
        <w:rPr>
          <w:rFonts w:asciiTheme="minorHAnsi" w:hAnsiTheme="minorHAnsi"/>
        </w:rPr>
        <w:t>seminar</w:t>
      </w:r>
      <w:r w:rsidRPr="007018B9">
        <w:rPr>
          <w:rFonts w:asciiTheme="minorHAnsi" w:hAnsiTheme="minorHAnsi"/>
        </w:rPr>
        <w:t xml:space="preserve"> will be </w:t>
      </w:r>
      <w:r w:rsidR="00E23CBF" w:rsidRPr="007018B9">
        <w:rPr>
          <w:rFonts w:asciiTheme="minorHAnsi" w:hAnsiTheme="minorHAnsi"/>
        </w:rPr>
        <w:t>delivered in an appropriate venue</w:t>
      </w:r>
      <w:r w:rsidRPr="007018B9">
        <w:rPr>
          <w:rFonts w:asciiTheme="minorHAnsi" w:hAnsiTheme="minorHAnsi"/>
        </w:rPr>
        <w:t xml:space="preserve"> </w:t>
      </w:r>
      <w:del w:id="209" w:author="stephen" w:date="2015-05-20T08:24:00Z">
        <w:r w:rsidRPr="007018B9" w:rsidDel="00BD28DB">
          <w:rPr>
            <w:rFonts w:asciiTheme="minorHAnsi" w:hAnsiTheme="minorHAnsi"/>
          </w:rPr>
          <w:delText xml:space="preserve">based </w:delText>
        </w:r>
      </w:del>
      <w:r w:rsidRPr="007018B9">
        <w:rPr>
          <w:rFonts w:asciiTheme="minorHAnsi" w:hAnsiTheme="minorHAnsi"/>
        </w:rPr>
        <w:t>with presentations delivered using MS PowerPoint</w:t>
      </w:r>
      <w:r w:rsidRPr="007018B9">
        <w:rPr>
          <w:rFonts w:asciiTheme="minorHAnsi" w:hAnsiTheme="minorHAnsi" w:cs="Arial"/>
        </w:rPr>
        <w:t>®</w:t>
      </w:r>
      <w:r w:rsidRPr="007018B9">
        <w:rPr>
          <w:rFonts w:asciiTheme="minorHAnsi" w:hAnsiTheme="minorHAnsi"/>
        </w:rPr>
        <w:t xml:space="preserve">. </w:t>
      </w:r>
      <w:r w:rsidR="00E23CBF" w:rsidRPr="007018B9">
        <w:rPr>
          <w:rFonts w:asciiTheme="minorHAnsi" w:hAnsiTheme="minorHAnsi"/>
        </w:rPr>
        <w:t>The seminar</w:t>
      </w:r>
      <w:r w:rsidRPr="007018B9">
        <w:rPr>
          <w:rFonts w:asciiTheme="minorHAnsi" w:hAnsiTheme="minorHAnsi"/>
        </w:rPr>
        <w:t xml:space="preserve"> is </w:t>
      </w:r>
      <w:r w:rsidR="00E23CBF" w:rsidRPr="007018B9">
        <w:rPr>
          <w:rFonts w:asciiTheme="minorHAnsi" w:hAnsiTheme="minorHAnsi"/>
        </w:rPr>
        <w:t xml:space="preserve">not </w:t>
      </w:r>
      <w:r w:rsidRPr="007018B9">
        <w:rPr>
          <w:rFonts w:asciiTheme="minorHAnsi" w:hAnsiTheme="minorHAnsi"/>
        </w:rPr>
        <w:t xml:space="preserve">limited to </w:t>
      </w:r>
      <w:r w:rsidR="00E23CBF" w:rsidRPr="007018B9">
        <w:rPr>
          <w:rFonts w:asciiTheme="minorHAnsi" w:hAnsiTheme="minorHAnsi"/>
        </w:rPr>
        <w:t>a maximum number of</w:t>
      </w:r>
      <w:r w:rsidRPr="007018B9">
        <w:rPr>
          <w:rFonts w:asciiTheme="minorHAnsi" w:hAnsiTheme="minorHAnsi"/>
        </w:rPr>
        <w:t xml:space="preserve"> </w:t>
      </w:r>
      <w:r w:rsidR="007018B9" w:rsidRPr="007018B9">
        <w:rPr>
          <w:rFonts w:asciiTheme="minorHAnsi" w:hAnsiTheme="minorHAnsi"/>
        </w:rPr>
        <w:t>participants;</w:t>
      </w:r>
      <w:r w:rsidRPr="007018B9">
        <w:rPr>
          <w:rFonts w:asciiTheme="minorHAnsi" w:hAnsiTheme="minorHAnsi"/>
        </w:rPr>
        <w:t xml:space="preserve"> </w:t>
      </w:r>
      <w:r w:rsidR="00E23CBF" w:rsidRPr="007018B9">
        <w:rPr>
          <w:rFonts w:asciiTheme="minorHAnsi" w:hAnsiTheme="minorHAnsi"/>
        </w:rPr>
        <w:t xml:space="preserve">however </w:t>
      </w:r>
      <w:r w:rsidRPr="007018B9">
        <w:rPr>
          <w:rFonts w:asciiTheme="minorHAnsi" w:hAnsiTheme="minorHAnsi"/>
        </w:rPr>
        <w:t xml:space="preserve">the </w:t>
      </w:r>
      <w:r w:rsidR="00E23CBF" w:rsidRPr="007018B9">
        <w:rPr>
          <w:rFonts w:asciiTheme="minorHAnsi" w:hAnsiTheme="minorHAnsi"/>
        </w:rPr>
        <w:t xml:space="preserve">venue </w:t>
      </w:r>
      <w:r w:rsidRPr="007018B9">
        <w:rPr>
          <w:rFonts w:asciiTheme="minorHAnsi" w:hAnsiTheme="minorHAnsi"/>
        </w:rPr>
        <w:t xml:space="preserve">should be big enough to permit the participants to sit at desks large enough to operate a laptop </w:t>
      </w:r>
      <w:r w:rsidRPr="007018B9">
        <w:rPr>
          <w:rFonts w:asciiTheme="minorHAnsi" w:hAnsiTheme="minorHAnsi"/>
        </w:rPr>
        <w:lastRenderedPageBreak/>
        <w:t>computer with room for printed material to hand. Each desk should be provided with a power socket.</w:t>
      </w:r>
    </w:p>
    <w:p w14:paraId="4211F5EB" w14:textId="09283ED9" w:rsidR="00CE2FF9" w:rsidRPr="007018B9" w:rsidRDefault="00CE2FF9" w:rsidP="00CE2FF9">
      <w:pPr>
        <w:pStyle w:val="List1"/>
        <w:numPr>
          <w:ilvl w:val="0"/>
          <w:numId w:val="24"/>
        </w:numPr>
        <w:rPr>
          <w:rFonts w:asciiTheme="minorHAnsi" w:hAnsiTheme="minorHAnsi"/>
        </w:rPr>
      </w:pPr>
      <w:r w:rsidRPr="007018B9">
        <w:rPr>
          <w:rFonts w:asciiTheme="minorHAnsi" w:hAnsiTheme="minorHAnsi"/>
        </w:rPr>
        <w:t xml:space="preserve">The </w:t>
      </w:r>
      <w:r w:rsidR="00F65395" w:rsidRPr="007018B9">
        <w:rPr>
          <w:rFonts w:asciiTheme="minorHAnsi" w:hAnsiTheme="minorHAnsi"/>
        </w:rPr>
        <w:t>seminar venue</w:t>
      </w:r>
      <w:r w:rsidRPr="007018B9">
        <w:rPr>
          <w:rFonts w:asciiTheme="minorHAnsi" w:hAnsiTheme="minorHAnsi"/>
        </w:rPr>
        <w:t xml:space="preserve"> should be equipped with overhead projectors and screens to enable presentation of the subject matter.</w:t>
      </w:r>
    </w:p>
    <w:p w14:paraId="46141894" w14:textId="59B6088D" w:rsidR="00CE2FF9" w:rsidRPr="007018B9" w:rsidRDefault="00CE2FF9" w:rsidP="00CE2FF9">
      <w:pPr>
        <w:pStyle w:val="List1"/>
        <w:numPr>
          <w:ilvl w:val="0"/>
          <w:numId w:val="24"/>
        </w:numPr>
        <w:rPr>
          <w:rFonts w:asciiTheme="minorHAnsi" w:hAnsiTheme="minorHAnsi"/>
        </w:rPr>
      </w:pPr>
      <w:r w:rsidRPr="007018B9">
        <w:rPr>
          <w:rFonts w:asciiTheme="minorHAnsi" w:hAnsiTheme="minorHAnsi"/>
        </w:rPr>
        <w:t xml:space="preserve">To enable all participants to receive clear guidance from instructors and to raise questions that can be heard throughout the </w:t>
      </w:r>
      <w:r w:rsidR="00F65395" w:rsidRPr="007018B9">
        <w:rPr>
          <w:rFonts w:asciiTheme="minorHAnsi" w:hAnsiTheme="minorHAnsi"/>
        </w:rPr>
        <w:t>venue</w:t>
      </w:r>
      <w:r w:rsidRPr="007018B9">
        <w:rPr>
          <w:rFonts w:asciiTheme="minorHAnsi" w:hAnsiTheme="minorHAnsi"/>
        </w:rPr>
        <w:t>, lapel or fixed lectern microphones should be provided together with a roving microphone for use by participants.</w:t>
      </w:r>
    </w:p>
    <w:p w14:paraId="0BFFC84D" w14:textId="77777777" w:rsidR="00CE2FF9" w:rsidRPr="007018B9" w:rsidRDefault="00CE2FF9" w:rsidP="00CE2FF9">
      <w:pPr>
        <w:pStyle w:val="List1"/>
        <w:numPr>
          <w:ilvl w:val="0"/>
          <w:numId w:val="24"/>
        </w:numPr>
        <w:rPr>
          <w:rFonts w:asciiTheme="minorHAnsi" w:hAnsiTheme="minorHAnsi"/>
        </w:rPr>
      </w:pPr>
      <w:r w:rsidRPr="007018B9">
        <w:rPr>
          <w:rFonts w:asciiTheme="minorHAnsi" w:hAnsiTheme="minorHAnsi"/>
        </w:rPr>
        <w:t>Participants should have Wi-Fi internet access.</w:t>
      </w:r>
    </w:p>
    <w:p w14:paraId="6EB3DFFA" w14:textId="77777777" w:rsidR="00CE2FF9" w:rsidRPr="007018B9" w:rsidRDefault="00CE2FF9" w:rsidP="00CE2FF9">
      <w:pPr>
        <w:pStyle w:val="Heading2"/>
        <w:keepNext/>
        <w:spacing w:after="240"/>
        <w:ind w:left="0" w:firstLine="0"/>
        <w:jc w:val="both"/>
        <w:rPr>
          <w:rFonts w:asciiTheme="minorHAnsi" w:hAnsiTheme="minorHAnsi"/>
          <w:sz w:val="35"/>
        </w:rPr>
      </w:pPr>
      <w:bookmarkStart w:id="210" w:name="_Toc322529522"/>
      <w:bookmarkStart w:id="211" w:name="_Toc322529571"/>
      <w:bookmarkStart w:id="212" w:name="_Toc415492083"/>
      <w:bookmarkStart w:id="213" w:name="_Toc419880346"/>
      <w:r w:rsidRPr="007018B9">
        <w:rPr>
          <w:rFonts w:asciiTheme="minorHAnsi" w:hAnsiTheme="minorHAnsi"/>
        </w:rPr>
        <w:t>References</w:t>
      </w:r>
      <w:bookmarkEnd w:id="210"/>
      <w:bookmarkEnd w:id="211"/>
      <w:bookmarkEnd w:id="212"/>
      <w:bookmarkEnd w:id="213"/>
    </w:p>
    <w:p w14:paraId="05A467E5" w14:textId="77777777" w:rsidR="00CE2FF9" w:rsidRPr="007018B9" w:rsidRDefault="00CE2FF9" w:rsidP="00CE2FF9">
      <w:pPr>
        <w:pStyle w:val="BodyText"/>
        <w:rPr>
          <w:rFonts w:asciiTheme="minorHAnsi" w:hAnsiTheme="minorHAnsi"/>
        </w:rPr>
      </w:pPr>
      <w:r w:rsidRPr="007018B9">
        <w:rPr>
          <w:rFonts w:asciiTheme="minorHAnsi" w:hAnsiTheme="minorHAnsi"/>
        </w:rPr>
        <w:t>In addition to any specific references required by the Competent Authority, the following material is relevant to this course: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64"/>
        <w:gridCol w:w="4864"/>
      </w:tblGrid>
      <w:tr w:rsidR="00CE2FF9" w:rsidRPr="007018B9" w14:paraId="1CCCE68A" w14:textId="77777777" w:rsidTr="0063159E">
        <w:trPr>
          <w:tblCellSpacing w:w="15" w:type="dxa"/>
        </w:trPr>
        <w:tc>
          <w:tcPr>
            <w:tcW w:w="0" w:type="auto"/>
            <w:noWrap/>
            <w:vAlign w:val="center"/>
            <w:hideMark/>
          </w:tcPr>
          <w:p w14:paraId="0F32693A" w14:textId="77777777" w:rsidR="00CE2FF9" w:rsidRPr="007018B9" w:rsidRDefault="00CE2FF9" w:rsidP="0063159E">
            <w:pPr>
              <w:jc w:val="center"/>
              <w:rPr>
                <w:rFonts w:asciiTheme="minorHAnsi" w:hAnsiTheme="minorHAnsi" w:cs="Arial"/>
                <w:szCs w:val="22"/>
                <w:lang w:eastAsia="en-GB"/>
              </w:rPr>
            </w:pPr>
          </w:p>
        </w:tc>
        <w:tc>
          <w:tcPr>
            <w:tcW w:w="0" w:type="auto"/>
            <w:vAlign w:val="center"/>
            <w:hideMark/>
          </w:tcPr>
          <w:p w14:paraId="1BFB8FEB" w14:textId="77777777" w:rsidR="00CE2FF9" w:rsidRPr="007018B9" w:rsidRDefault="00CE2FF9" w:rsidP="0063159E">
            <w:pPr>
              <w:rPr>
                <w:rFonts w:asciiTheme="minorHAnsi" w:hAnsiTheme="minorHAnsi" w:cs="Arial"/>
                <w:szCs w:val="22"/>
                <w:lang w:eastAsia="en-GB"/>
              </w:rPr>
            </w:pPr>
          </w:p>
        </w:tc>
      </w:tr>
    </w:tbl>
    <w:p w14:paraId="7BB51080" w14:textId="77777777" w:rsidR="00CE2FF9" w:rsidRDefault="00CE2FF9" w:rsidP="00CE2FF9">
      <w:pPr>
        <w:pStyle w:val="Bullet1"/>
        <w:tabs>
          <w:tab w:val="clear" w:pos="993"/>
          <w:tab w:val="num" w:pos="1134"/>
        </w:tabs>
        <w:ind w:left="1134" w:hanging="567"/>
        <w:rPr>
          <w:ins w:id="214" w:author="stephen" w:date="2015-05-20T08:29:00Z"/>
          <w:rFonts w:asciiTheme="minorHAnsi" w:hAnsiTheme="minorHAnsi"/>
        </w:rPr>
      </w:pPr>
      <w:r w:rsidRPr="007018B9">
        <w:rPr>
          <w:rFonts w:asciiTheme="minorHAnsi" w:hAnsiTheme="minorHAnsi"/>
        </w:rPr>
        <w:t>The IALA NAVGUIDE</w:t>
      </w:r>
    </w:p>
    <w:p w14:paraId="5AD0C2CE" w14:textId="49CE8186" w:rsidR="007538CC" w:rsidRPr="007018B9" w:rsidRDefault="007538CC" w:rsidP="00CE2FF9">
      <w:pPr>
        <w:pStyle w:val="Bullet1"/>
        <w:tabs>
          <w:tab w:val="clear" w:pos="993"/>
          <w:tab w:val="num" w:pos="1134"/>
        </w:tabs>
        <w:ind w:left="1134" w:hanging="567"/>
        <w:rPr>
          <w:rFonts w:asciiTheme="minorHAnsi" w:hAnsiTheme="minorHAnsi"/>
        </w:rPr>
      </w:pPr>
      <w:ins w:id="215" w:author="stephen" w:date="2015-05-20T08:29:00Z">
        <w:r>
          <w:rPr>
            <w:rFonts w:asciiTheme="minorHAnsi" w:hAnsiTheme="minorHAnsi"/>
          </w:rPr>
          <w:t>Relevant IALA Recommendations and Guidelines</w:t>
        </w:r>
      </w:ins>
    </w:p>
    <w:p w14:paraId="5D1CE4E5" w14:textId="113AAC41" w:rsidR="000964C2" w:rsidRPr="007018B9" w:rsidRDefault="000964C2" w:rsidP="00CE2FF9">
      <w:pPr>
        <w:pStyle w:val="Bullet1"/>
        <w:tabs>
          <w:tab w:val="clear" w:pos="993"/>
          <w:tab w:val="num" w:pos="1134"/>
        </w:tabs>
        <w:ind w:left="1134" w:hanging="567"/>
        <w:rPr>
          <w:rFonts w:asciiTheme="minorHAnsi" w:hAnsiTheme="minorHAnsi"/>
        </w:rPr>
      </w:pPr>
      <w:r w:rsidRPr="007018B9">
        <w:rPr>
          <w:rFonts w:asciiTheme="minorHAnsi" w:hAnsiTheme="minorHAnsi"/>
        </w:rPr>
        <w:t>The United Nations Convention on the Law of the Sea</w:t>
      </w:r>
    </w:p>
    <w:p w14:paraId="12EEE958" w14:textId="727AA37E" w:rsidR="000964C2" w:rsidRPr="007018B9" w:rsidRDefault="000964C2" w:rsidP="00CE2FF9">
      <w:pPr>
        <w:pStyle w:val="Bullet1"/>
        <w:tabs>
          <w:tab w:val="clear" w:pos="993"/>
          <w:tab w:val="num" w:pos="1134"/>
        </w:tabs>
        <w:ind w:left="1134" w:hanging="567"/>
        <w:rPr>
          <w:rFonts w:asciiTheme="minorHAnsi" w:hAnsiTheme="minorHAnsi"/>
        </w:rPr>
      </w:pPr>
      <w:r w:rsidRPr="007018B9">
        <w:rPr>
          <w:rFonts w:asciiTheme="minorHAnsi" w:hAnsiTheme="minorHAnsi"/>
        </w:rPr>
        <w:t xml:space="preserve">The Safety of Life at Sea Convention </w:t>
      </w:r>
    </w:p>
    <w:p w14:paraId="1A692BDA" w14:textId="25143A55" w:rsidR="008B61C8" w:rsidRPr="007018B9" w:rsidRDefault="008B61C8">
      <w:pPr>
        <w:rPr>
          <w:rFonts w:asciiTheme="minorHAnsi" w:eastAsia="Times" w:hAnsiTheme="minorHAnsi"/>
          <w:szCs w:val="20"/>
          <w:lang w:eastAsia="en-GB"/>
        </w:rPr>
      </w:pPr>
      <w:r w:rsidRPr="007018B9">
        <w:rPr>
          <w:rFonts w:asciiTheme="minorHAnsi" w:hAnsiTheme="minorHAnsi"/>
        </w:rPr>
        <w:br w:type="page"/>
      </w:r>
    </w:p>
    <w:p w14:paraId="32AFFAC7" w14:textId="77777777" w:rsidR="0063159E" w:rsidRPr="007018B9" w:rsidRDefault="0063159E" w:rsidP="0063159E">
      <w:pPr>
        <w:pStyle w:val="Heading1"/>
        <w:ind w:left="0" w:firstLine="0"/>
        <w:sectPr w:rsidR="0063159E" w:rsidRPr="007018B9" w:rsidSect="008B61C8">
          <w:headerReference w:type="default" r:id="rId13"/>
          <w:footerReference w:type="default" r:id="rId14"/>
          <w:headerReference w:type="first" r:id="rId15"/>
          <w:footerReference w:type="first" r:id="rId16"/>
          <w:type w:val="continuous"/>
          <w:pgSz w:w="11906" w:h="16838" w:code="9"/>
          <w:pgMar w:top="1134" w:right="1134" w:bottom="1134" w:left="1134" w:header="567" w:footer="567" w:gutter="0"/>
          <w:cols w:space="708"/>
          <w:titlePg/>
          <w:docGrid w:linePitch="360"/>
        </w:sectPr>
      </w:pPr>
      <w:bookmarkStart w:id="216" w:name="_Toc322529523"/>
      <w:bookmarkStart w:id="217" w:name="_Toc322529572"/>
      <w:bookmarkStart w:id="218" w:name="_Toc415492086"/>
    </w:p>
    <w:p w14:paraId="4B35EC05" w14:textId="23529878" w:rsidR="0063159E" w:rsidRPr="007018B9" w:rsidRDefault="0063159E" w:rsidP="0063159E">
      <w:pPr>
        <w:pStyle w:val="Heading1"/>
        <w:ind w:left="0" w:firstLine="0"/>
        <w:rPr>
          <w:rFonts w:asciiTheme="minorHAnsi" w:hAnsiTheme="minorHAnsi"/>
          <w:sz w:val="22"/>
          <w:szCs w:val="22"/>
        </w:rPr>
      </w:pPr>
      <w:bookmarkStart w:id="219" w:name="_Toc419880347"/>
      <w:r w:rsidRPr="007018B9">
        <w:rPr>
          <w:rFonts w:asciiTheme="minorHAnsi" w:hAnsiTheme="minorHAnsi"/>
          <w:sz w:val="22"/>
          <w:szCs w:val="22"/>
        </w:rPr>
        <w:lastRenderedPageBreak/>
        <w:t>PART B - TEACHING MODULES</w:t>
      </w:r>
      <w:bookmarkEnd w:id="216"/>
      <w:bookmarkEnd w:id="217"/>
      <w:bookmarkEnd w:id="218"/>
      <w:bookmarkEnd w:id="219"/>
    </w:p>
    <w:p w14:paraId="6EAC683C" w14:textId="60528C7C" w:rsidR="0063159E" w:rsidRPr="007018B9" w:rsidRDefault="0063159E" w:rsidP="00C06639">
      <w:pPr>
        <w:pStyle w:val="Default"/>
        <w:jc w:val="both"/>
        <w:rPr>
          <w:rFonts w:asciiTheme="minorHAnsi" w:hAnsiTheme="minorHAnsi"/>
          <w:sz w:val="22"/>
          <w:szCs w:val="22"/>
        </w:rPr>
      </w:pPr>
      <w:bookmarkStart w:id="220" w:name="_Toc322529524"/>
      <w:bookmarkStart w:id="221" w:name="_Toc322529573"/>
      <w:bookmarkStart w:id="222" w:name="_Toc415492087"/>
      <w:r w:rsidRPr="007018B9">
        <w:rPr>
          <w:rFonts w:asciiTheme="minorHAnsi" w:hAnsiTheme="minorHAnsi"/>
          <w:b/>
          <w:sz w:val="22"/>
          <w:szCs w:val="22"/>
        </w:rPr>
        <w:t xml:space="preserve">Module 1 – </w:t>
      </w:r>
      <w:bookmarkEnd w:id="220"/>
      <w:bookmarkEnd w:id="221"/>
      <w:bookmarkEnd w:id="222"/>
      <w:r w:rsidR="00E93F05" w:rsidRPr="007018B9">
        <w:rPr>
          <w:rFonts w:asciiTheme="minorHAnsi" w:hAnsiTheme="minorHAnsi"/>
          <w:b/>
          <w:sz w:val="22"/>
          <w:szCs w:val="22"/>
        </w:rPr>
        <w:t>International Organizations and Legislation</w:t>
      </w:r>
    </w:p>
    <w:p w14:paraId="6727BFA1" w14:textId="77777777" w:rsidR="0063159E" w:rsidRPr="007018B9" w:rsidRDefault="0063159E" w:rsidP="0063159E">
      <w:pPr>
        <w:pStyle w:val="Heading3"/>
        <w:numPr>
          <w:ilvl w:val="2"/>
          <w:numId w:val="25"/>
        </w:numPr>
        <w:ind w:left="0" w:firstLine="0"/>
        <w:rPr>
          <w:rFonts w:asciiTheme="minorHAnsi" w:hAnsiTheme="minorHAnsi"/>
          <w:b/>
          <w:szCs w:val="22"/>
        </w:rPr>
      </w:pPr>
      <w:bookmarkStart w:id="223" w:name="_Toc419880348"/>
      <w:r w:rsidRPr="007018B9">
        <w:rPr>
          <w:rFonts w:asciiTheme="minorHAnsi" w:hAnsiTheme="minorHAnsi"/>
          <w:szCs w:val="22"/>
        </w:rPr>
        <w:t>Scope</w:t>
      </w:r>
      <w:bookmarkEnd w:id="223"/>
      <w:r w:rsidRPr="007018B9">
        <w:rPr>
          <w:rFonts w:asciiTheme="minorHAnsi" w:hAnsiTheme="minorHAnsi"/>
          <w:szCs w:val="22"/>
        </w:rPr>
        <w:t xml:space="preserve"> </w:t>
      </w:r>
    </w:p>
    <w:p w14:paraId="7AEF6AD0" w14:textId="6881B1DC" w:rsidR="0063159E" w:rsidRPr="007018B9" w:rsidRDefault="0063159E" w:rsidP="0063159E">
      <w:pPr>
        <w:rPr>
          <w:rFonts w:asciiTheme="minorHAnsi" w:hAnsiTheme="minorHAnsi" w:cs="Arial"/>
          <w:szCs w:val="22"/>
        </w:rPr>
      </w:pPr>
      <w:r w:rsidRPr="007018B9">
        <w:rPr>
          <w:rFonts w:asciiTheme="minorHAnsi" w:hAnsiTheme="minorHAnsi" w:cs="Arial"/>
          <w:szCs w:val="22"/>
        </w:rPr>
        <w:t xml:space="preserve">This </w:t>
      </w:r>
      <w:r w:rsidR="00054971" w:rsidRPr="007018B9">
        <w:rPr>
          <w:rFonts w:asciiTheme="minorHAnsi" w:hAnsiTheme="minorHAnsi" w:cs="Arial"/>
          <w:szCs w:val="22"/>
        </w:rPr>
        <w:t>module describes the role of IALA and its Academy; its liaison with other international organisations and Coastal State responsibilities under SOLAS Chapter V and other international legislation</w:t>
      </w:r>
      <w:r w:rsidRPr="007018B9">
        <w:rPr>
          <w:rFonts w:asciiTheme="minorHAnsi" w:hAnsiTheme="minorHAnsi" w:cs="Arial"/>
          <w:szCs w:val="22"/>
        </w:rPr>
        <w:t>.</w:t>
      </w:r>
    </w:p>
    <w:p w14:paraId="4DE199E9" w14:textId="77777777" w:rsidR="0063159E" w:rsidRPr="007018B9" w:rsidRDefault="0063159E" w:rsidP="0063159E">
      <w:pPr>
        <w:pStyle w:val="Heading3"/>
        <w:ind w:left="0" w:firstLine="0"/>
        <w:rPr>
          <w:rFonts w:asciiTheme="minorHAnsi" w:hAnsiTheme="minorHAnsi"/>
          <w:b/>
          <w:szCs w:val="22"/>
        </w:rPr>
      </w:pPr>
      <w:bookmarkStart w:id="224" w:name="_Toc419880349"/>
      <w:r w:rsidRPr="007018B9">
        <w:rPr>
          <w:rFonts w:asciiTheme="minorHAnsi" w:hAnsiTheme="minorHAnsi"/>
          <w:szCs w:val="22"/>
        </w:rPr>
        <w:t>Learning Objectives</w:t>
      </w:r>
      <w:bookmarkEnd w:id="224"/>
    </w:p>
    <w:p w14:paraId="6BADD27A" w14:textId="4DE6E742" w:rsidR="0063159E" w:rsidRPr="007018B9" w:rsidRDefault="0063159E" w:rsidP="0063159E">
      <w:pPr>
        <w:rPr>
          <w:rFonts w:asciiTheme="minorHAnsi" w:hAnsiTheme="minorHAnsi"/>
          <w:szCs w:val="22"/>
        </w:rPr>
      </w:pPr>
      <w:r w:rsidRPr="007018B9">
        <w:rPr>
          <w:rFonts w:asciiTheme="minorHAnsi" w:hAnsiTheme="minorHAnsi"/>
          <w:szCs w:val="22"/>
        </w:rPr>
        <w:t xml:space="preserve">To gain a </w:t>
      </w:r>
      <w:r w:rsidRPr="007018B9">
        <w:rPr>
          <w:rFonts w:asciiTheme="minorHAnsi" w:hAnsiTheme="minorHAnsi"/>
          <w:b/>
          <w:szCs w:val="22"/>
        </w:rPr>
        <w:t>satisfactory</w:t>
      </w:r>
      <w:r w:rsidRPr="007018B9">
        <w:rPr>
          <w:rFonts w:asciiTheme="minorHAnsi" w:hAnsiTheme="minorHAnsi"/>
          <w:szCs w:val="22"/>
        </w:rPr>
        <w:t xml:space="preserve"> (Level 2) understanding of</w:t>
      </w:r>
      <w:r w:rsidR="000A1158" w:rsidRPr="007018B9">
        <w:rPr>
          <w:rFonts w:asciiTheme="minorHAnsi" w:hAnsiTheme="minorHAnsi"/>
          <w:szCs w:val="22"/>
        </w:rPr>
        <w:t xml:space="preserve"> IALA; its relationship with other international organisations</w:t>
      </w:r>
      <w:ins w:id="225" w:author="stephen" w:date="2015-05-20T08:27:00Z">
        <w:r w:rsidR="007538CC">
          <w:rPr>
            <w:rFonts w:asciiTheme="minorHAnsi" w:hAnsiTheme="minorHAnsi"/>
            <w:szCs w:val="22"/>
          </w:rPr>
          <w:t xml:space="preserve"> and</w:t>
        </w:r>
      </w:ins>
      <w:del w:id="226" w:author="stephen" w:date="2015-05-20T08:27:00Z">
        <w:r w:rsidR="000A1158" w:rsidRPr="007018B9" w:rsidDel="007538CC">
          <w:rPr>
            <w:rFonts w:asciiTheme="minorHAnsi" w:hAnsiTheme="minorHAnsi"/>
            <w:szCs w:val="22"/>
          </w:rPr>
          <w:delText xml:space="preserve"> and</w:delText>
        </w:r>
      </w:del>
      <w:r w:rsidR="000A1158" w:rsidRPr="007018B9">
        <w:rPr>
          <w:rFonts w:asciiTheme="minorHAnsi" w:hAnsiTheme="minorHAnsi"/>
          <w:szCs w:val="22"/>
        </w:rPr>
        <w:t xml:space="preserve"> </w:t>
      </w:r>
      <w:del w:id="227" w:author="stephen" w:date="2015-05-20T08:26:00Z">
        <w:r w:rsidR="00984C22" w:rsidRPr="007018B9" w:rsidDel="007538CC">
          <w:rPr>
            <w:rFonts w:asciiTheme="minorHAnsi" w:hAnsiTheme="minorHAnsi"/>
            <w:szCs w:val="22"/>
          </w:rPr>
          <w:delText xml:space="preserve">a </w:delText>
        </w:r>
      </w:del>
      <w:r w:rsidR="00786B7F" w:rsidRPr="007018B9">
        <w:rPr>
          <w:rFonts w:asciiTheme="minorHAnsi" w:hAnsiTheme="minorHAnsi"/>
          <w:szCs w:val="22"/>
        </w:rPr>
        <w:t>the process of training and accreditation</w:t>
      </w:r>
      <w:ins w:id="228" w:author="stephen" w:date="2015-05-20T08:27:00Z">
        <w:r w:rsidR="007538CC">
          <w:rPr>
            <w:rFonts w:asciiTheme="minorHAnsi" w:hAnsiTheme="minorHAnsi"/>
            <w:szCs w:val="22"/>
          </w:rPr>
          <w:t>;</w:t>
        </w:r>
      </w:ins>
      <w:r w:rsidR="00786B7F" w:rsidRPr="007018B9">
        <w:rPr>
          <w:rFonts w:asciiTheme="minorHAnsi" w:hAnsiTheme="minorHAnsi"/>
          <w:szCs w:val="22"/>
        </w:rPr>
        <w:t xml:space="preserve"> and a </w:t>
      </w:r>
      <w:r w:rsidR="00984C22" w:rsidRPr="007018B9">
        <w:rPr>
          <w:rFonts w:asciiTheme="minorHAnsi" w:hAnsiTheme="minorHAnsi"/>
          <w:b/>
          <w:szCs w:val="22"/>
        </w:rPr>
        <w:t xml:space="preserve">good </w:t>
      </w:r>
      <w:r w:rsidR="00984C22" w:rsidRPr="007018B9">
        <w:rPr>
          <w:rFonts w:asciiTheme="minorHAnsi" w:hAnsiTheme="minorHAnsi"/>
          <w:szCs w:val="22"/>
        </w:rPr>
        <w:t xml:space="preserve">(Level 3) understanding of </w:t>
      </w:r>
      <w:r w:rsidR="00786B7F" w:rsidRPr="007018B9">
        <w:rPr>
          <w:rFonts w:asciiTheme="minorHAnsi" w:hAnsiTheme="minorHAnsi"/>
          <w:szCs w:val="22"/>
        </w:rPr>
        <w:t xml:space="preserve">the responsibility of and </w:t>
      </w:r>
      <w:r w:rsidR="000A1158" w:rsidRPr="007018B9">
        <w:rPr>
          <w:rFonts w:asciiTheme="minorHAnsi" w:hAnsiTheme="minorHAnsi"/>
          <w:szCs w:val="22"/>
        </w:rPr>
        <w:t>obligations placed on Coastal States related to the provision of Aids to Navigation services</w:t>
      </w:r>
      <w:r w:rsidRPr="007018B9">
        <w:rPr>
          <w:rFonts w:asciiTheme="minorHAnsi" w:hAnsiTheme="minorHAnsi"/>
          <w:szCs w:val="22"/>
        </w:rPr>
        <w:t>.</w:t>
      </w:r>
    </w:p>
    <w:p w14:paraId="06708E7B" w14:textId="5B74BC67" w:rsidR="0063159E" w:rsidRPr="007018B9" w:rsidRDefault="0063159E" w:rsidP="0063159E">
      <w:pPr>
        <w:pStyle w:val="Heading3"/>
        <w:rPr>
          <w:rFonts w:asciiTheme="minorHAnsi" w:hAnsiTheme="minorHAnsi"/>
          <w:szCs w:val="22"/>
        </w:rPr>
      </w:pPr>
      <w:bookmarkStart w:id="229" w:name="_Toc419880350"/>
      <w:r w:rsidRPr="007018B9">
        <w:rPr>
          <w:rFonts w:asciiTheme="minorHAnsi" w:hAnsiTheme="minorHAnsi"/>
          <w:szCs w:val="22"/>
        </w:rPr>
        <w:t xml:space="preserve">DETAILED TEACHING SYLLABUS FOR MODULE 1 – </w:t>
      </w:r>
      <w:r w:rsidR="00E93F05" w:rsidRPr="007018B9">
        <w:rPr>
          <w:rFonts w:asciiTheme="minorHAnsi" w:hAnsiTheme="minorHAnsi"/>
          <w:szCs w:val="22"/>
        </w:rPr>
        <w:t>INTERNATIONAL ORGANISATIONS AND LEGISLATION</w:t>
      </w:r>
      <w:bookmarkEnd w:id="229"/>
    </w:p>
    <w:p w14:paraId="683C651A" w14:textId="77777777" w:rsidR="0063159E" w:rsidRPr="007018B9" w:rsidRDefault="0063159E" w:rsidP="0063159E">
      <w:pPr>
        <w:pStyle w:val="Table"/>
        <w:rPr>
          <w:rFonts w:asciiTheme="minorHAnsi" w:hAnsiTheme="minorHAnsi"/>
          <w:szCs w:val="22"/>
        </w:rPr>
      </w:pPr>
      <w:bookmarkStart w:id="230" w:name="_Toc306783978"/>
      <w:r w:rsidRPr="007018B9">
        <w:rPr>
          <w:rFonts w:asciiTheme="minorHAnsi" w:hAnsiTheme="minorHAnsi" w:cs="Arial"/>
          <w:szCs w:val="22"/>
        </w:rPr>
        <w:t>Detailed Teaching Syllabus Module 1</w:t>
      </w:r>
      <w:bookmarkEnd w:id="230"/>
    </w:p>
    <w:tbl>
      <w:tblPr>
        <w:tblStyle w:val="TableGrid"/>
        <w:tblW w:w="14148" w:type="dxa"/>
        <w:jc w:val="center"/>
        <w:tblLook w:val="04A0" w:firstRow="1" w:lastRow="0" w:firstColumn="1" w:lastColumn="0" w:noHBand="0" w:noVBand="1"/>
      </w:tblPr>
      <w:tblGrid>
        <w:gridCol w:w="499"/>
        <w:gridCol w:w="524"/>
        <w:gridCol w:w="774"/>
        <w:gridCol w:w="6222"/>
        <w:gridCol w:w="646"/>
        <w:gridCol w:w="1649"/>
        <w:gridCol w:w="3152"/>
        <w:gridCol w:w="682"/>
      </w:tblGrid>
      <w:tr w:rsidR="0063159E" w:rsidRPr="007018B9" w14:paraId="5CFF7CCC" w14:textId="77777777" w:rsidTr="0006421A">
        <w:trPr>
          <w:cantSplit/>
          <w:trHeight w:val="1514"/>
          <w:jc w:val="center"/>
        </w:trPr>
        <w:tc>
          <w:tcPr>
            <w:tcW w:w="499" w:type="dxa"/>
            <w:textDirection w:val="btLr"/>
            <w:vAlign w:val="center"/>
          </w:tcPr>
          <w:p w14:paraId="6FFF85A3" w14:textId="77777777" w:rsidR="0063159E" w:rsidRPr="007018B9" w:rsidRDefault="0063159E" w:rsidP="0063159E">
            <w:pPr>
              <w:ind w:left="113" w:right="113"/>
              <w:jc w:val="center"/>
              <w:rPr>
                <w:rFonts w:asciiTheme="minorHAnsi" w:hAnsiTheme="minorHAnsi" w:cs="Arial"/>
                <w:b/>
                <w:szCs w:val="22"/>
              </w:rPr>
            </w:pPr>
            <w:r w:rsidRPr="007018B9">
              <w:rPr>
                <w:rFonts w:asciiTheme="minorHAnsi" w:hAnsiTheme="minorHAnsi" w:cs="Arial"/>
                <w:b/>
                <w:szCs w:val="22"/>
              </w:rPr>
              <w:t>Module</w:t>
            </w:r>
          </w:p>
        </w:tc>
        <w:tc>
          <w:tcPr>
            <w:tcW w:w="524" w:type="dxa"/>
            <w:textDirection w:val="btLr"/>
            <w:vAlign w:val="center"/>
          </w:tcPr>
          <w:p w14:paraId="38B6AD56" w14:textId="77777777" w:rsidR="0063159E" w:rsidRPr="007018B9" w:rsidRDefault="0063159E" w:rsidP="0063159E">
            <w:pPr>
              <w:ind w:left="113" w:right="113"/>
              <w:jc w:val="center"/>
              <w:rPr>
                <w:rFonts w:asciiTheme="minorHAnsi" w:hAnsiTheme="minorHAnsi" w:cs="Arial"/>
                <w:b/>
                <w:szCs w:val="22"/>
              </w:rPr>
            </w:pPr>
            <w:r w:rsidRPr="007018B9">
              <w:rPr>
                <w:rFonts w:asciiTheme="minorHAnsi" w:hAnsiTheme="minorHAnsi" w:cs="Arial"/>
                <w:b/>
                <w:szCs w:val="22"/>
              </w:rPr>
              <w:t>Element</w:t>
            </w:r>
          </w:p>
        </w:tc>
        <w:tc>
          <w:tcPr>
            <w:tcW w:w="774" w:type="dxa"/>
            <w:textDirection w:val="btLr"/>
            <w:vAlign w:val="center"/>
          </w:tcPr>
          <w:p w14:paraId="53247E1A" w14:textId="77777777" w:rsidR="0063159E" w:rsidRPr="007018B9" w:rsidRDefault="0063159E" w:rsidP="0063159E">
            <w:pPr>
              <w:ind w:left="113" w:right="113"/>
              <w:jc w:val="center"/>
              <w:rPr>
                <w:rFonts w:asciiTheme="minorHAnsi" w:hAnsiTheme="minorHAnsi" w:cs="Arial"/>
                <w:b/>
                <w:szCs w:val="22"/>
              </w:rPr>
            </w:pPr>
            <w:r w:rsidRPr="007018B9">
              <w:rPr>
                <w:rFonts w:asciiTheme="minorHAnsi" w:hAnsiTheme="minorHAnsi" w:cs="Arial"/>
                <w:b/>
                <w:szCs w:val="22"/>
              </w:rPr>
              <w:t>Sub-element</w:t>
            </w:r>
          </w:p>
        </w:tc>
        <w:tc>
          <w:tcPr>
            <w:tcW w:w="6222" w:type="dxa"/>
            <w:vAlign w:val="center"/>
          </w:tcPr>
          <w:p w14:paraId="3A069EB0" w14:textId="77777777" w:rsidR="0063159E" w:rsidRPr="007018B9" w:rsidRDefault="0063159E" w:rsidP="0063159E">
            <w:pPr>
              <w:jc w:val="center"/>
              <w:rPr>
                <w:rFonts w:asciiTheme="minorHAnsi" w:hAnsiTheme="minorHAnsi" w:cs="Arial"/>
                <w:b/>
                <w:szCs w:val="22"/>
              </w:rPr>
            </w:pPr>
            <w:r w:rsidRPr="007018B9">
              <w:rPr>
                <w:rFonts w:asciiTheme="minorHAnsi" w:hAnsiTheme="minorHAnsi" w:cs="Arial"/>
                <w:b/>
                <w:szCs w:val="22"/>
              </w:rPr>
              <w:t>Subject</w:t>
            </w:r>
          </w:p>
        </w:tc>
        <w:tc>
          <w:tcPr>
            <w:tcW w:w="646" w:type="dxa"/>
            <w:textDirection w:val="btLr"/>
            <w:vAlign w:val="center"/>
          </w:tcPr>
          <w:p w14:paraId="2B02875A" w14:textId="77777777" w:rsidR="0063159E" w:rsidRPr="007018B9" w:rsidRDefault="0063159E" w:rsidP="0063159E">
            <w:pPr>
              <w:ind w:left="113" w:right="113"/>
              <w:jc w:val="center"/>
              <w:rPr>
                <w:rFonts w:asciiTheme="minorHAnsi" w:hAnsiTheme="minorHAnsi" w:cs="Arial"/>
                <w:b/>
                <w:szCs w:val="22"/>
              </w:rPr>
            </w:pPr>
            <w:r w:rsidRPr="007018B9">
              <w:rPr>
                <w:rFonts w:asciiTheme="minorHAnsi" w:hAnsiTheme="minorHAnsi" w:cs="Arial"/>
                <w:b/>
                <w:szCs w:val="22"/>
              </w:rPr>
              <w:t>Level of Competence</w:t>
            </w:r>
          </w:p>
        </w:tc>
        <w:tc>
          <w:tcPr>
            <w:tcW w:w="1649" w:type="dxa"/>
            <w:vAlign w:val="center"/>
          </w:tcPr>
          <w:p w14:paraId="1B0F5121" w14:textId="77777777" w:rsidR="0063159E" w:rsidRPr="007018B9" w:rsidRDefault="0063159E" w:rsidP="0063159E">
            <w:pPr>
              <w:jc w:val="center"/>
              <w:rPr>
                <w:rFonts w:asciiTheme="minorHAnsi" w:hAnsiTheme="minorHAnsi" w:cs="Arial"/>
                <w:b/>
                <w:szCs w:val="22"/>
              </w:rPr>
            </w:pPr>
            <w:r w:rsidRPr="007018B9">
              <w:rPr>
                <w:rFonts w:asciiTheme="minorHAnsi" w:hAnsiTheme="minorHAnsi" w:cs="Arial"/>
                <w:b/>
                <w:szCs w:val="22"/>
              </w:rPr>
              <w:t>Recommended training aids and exercises</w:t>
            </w:r>
          </w:p>
        </w:tc>
        <w:tc>
          <w:tcPr>
            <w:tcW w:w="3152" w:type="dxa"/>
            <w:vAlign w:val="center"/>
          </w:tcPr>
          <w:p w14:paraId="35A812C4" w14:textId="77777777" w:rsidR="0063159E" w:rsidRPr="007018B9" w:rsidRDefault="0063159E" w:rsidP="0063159E">
            <w:pPr>
              <w:jc w:val="center"/>
              <w:rPr>
                <w:rFonts w:asciiTheme="minorHAnsi" w:hAnsiTheme="minorHAnsi" w:cs="Arial"/>
                <w:b/>
                <w:szCs w:val="22"/>
              </w:rPr>
            </w:pPr>
            <w:r w:rsidRPr="007018B9">
              <w:rPr>
                <w:rFonts w:asciiTheme="minorHAnsi" w:hAnsiTheme="minorHAnsi" w:cs="Arial"/>
                <w:b/>
                <w:szCs w:val="22"/>
              </w:rPr>
              <w:t>References</w:t>
            </w:r>
          </w:p>
          <w:p w14:paraId="0BE4B063" w14:textId="77777777" w:rsidR="0063159E" w:rsidRPr="007018B9" w:rsidRDefault="0063159E" w:rsidP="0063159E">
            <w:pPr>
              <w:jc w:val="center"/>
              <w:rPr>
                <w:rFonts w:asciiTheme="minorHAnsi" w:hAnsiTheme="minorHAnsi" w:cs="Arial"/>
                <w:szCs w:val="22"/>
              </w:rPr>
            </w:pPr>
          </w:p>
          <w:p w14:paraId="5B7EEA76" w14:textId="77777777" w:rsidR="00635264" w:rsidRDefault="00635264">
            <w:pPr>
              <w:rPr>
                <w:ins w:id="231" w:author="stephen" w:date="2015-05-20T10:22:00Z"/>
                <w:rFonts w:asciiTheme="minorHAnsi" w:hAnsiTheme="minorHAnsi" w:cs="Arial"/>
                <w:szCs w:val="22"/>
              </w:rPr>
              <w:pPrChange w:id="232" w:author="stephen" w:date="2015-05-20T10:22:00Z">
                <w:pPr>
                  <w:jc w:val="center"/>
                </w:pPr>
              </w:pPrChange>
            </w:pPr>
          </w:p>
          <w:p w14:paraId="5F4F8EDE" w14:textId="77777777" w:rsidR="0063159E" w:rsidRPr="007018B9" w:rsidRDefault="0063159E">
            <w:pPr>
              <w:rPr>
                <w:rFonts w:asciiTheme="minorHAnsi" w:hAnsiTheme="minorHAnsi" w:cs="Arial"/>
                <w:szCs w:val="22"/>
              </w:rPr>
              <w:pPrChange w:id="233" w:author="stephen" w:date="2015-05-20T10:22:00Z">
                <w:pPr>
                  <w:jc w:val="center"/>
                </w:pPr>
              </w:pPrChange>
            </w:pPr>
            <w:r w:rsidRPr="007018B9">
              <w:rPr>
                <w:rFonts w:asciiTheme="minorHAnsi" w:hAnsiTheme="minorHAnsi" w:cs="Arial"/>
                <w:szCs w:val="22"/>
              </w:rPr>
              <w:t>Rec = Recommendation</w:t>
            </w:r>
          </w:p>
          <w:p w14:paraId="0A28D0BD" w14:textId="77777777" w:rsidR="0063159E" w:rsidRPr="007018B9" w:rsidRDefault="0063159E">
            <w:pPr>
              <w:rPr>
                <w:rFonts w:asciiTheme="minorHAnsi" w:hAnsiTheme="minorHAnsi" w:cs="Arial"/>
                <w:szCs w:val="22"/>
              </w:rPr>
              <w:pPrChange w:id="234" w:author="stephen" w:date="2015-05-20T10:22:00Z">
                <w:pPr>
                  <w:jc w:val="center"/>
                </w:pPr>
              </w:pPrChange>
            </w:pPr>
            <w:r w:rsidRPr="007018B9">
              <w:rPr>
                <w:rFonts w:asciiTheme="minorHAnsi" w:hAnsiTheme="minorHAnsi" w:cs="Arial"/>
                <w:szCs w:val="22"/>
              </w:rPr>
              <w:t>GL   = Guideline</w:t>
            </w:r>
          </w:p>
        </w:tc>
        <w:tc>
          <w:tcPr>
            <w:tcW w:w="682" w:type="dxa"/>
            <w:textDirection w:val="btLr"/>
            <w:vAlign w:val="center"/>
          </w:tcPr>
          <w:p w14:paraId="5ADCA053" w14:textId="77777777" w:rsidR="0063159E" w:rsidRPr="007018B9" w:rsidRDefault="0063159E" w:rsidP="0063159E">
            <w:pPr>
              <w:ind w:left="113" w:right="113"/>
              <w:jc w:val="center"/>
              <w:rPr>
                <w:rFonts w:asciiTheme="minorHAnsi" w:hAnsiTheme="minorHAnsi" w:cs="Arial"/>
                <w:b/>
                <w:szCs w:val="22"/>
              </w:rPr>
            </w:pPr>
            <w:r w:rsidRPr="007018B9">
              <w:rPr>
                <w:rFonts w:asciiTheme="minorHAnsi" w:hAnsiTheme="minorHAnsi" w:cs="Arial"/>
                <w:b/>
                <w:szCs w:val="22"/>
              </w:rPr>
              <w:t>Lecture No.</w:t>
            </w:r>
          </w:p>
        </w:tc>
      </w:tr>
      <w:tr w:rsidR="009F5245" w:rsidRPr="007018B9" w14:paraId="51708C73" w14:textId="77777777" w:rsidTr="0006421A">
        <w:trPr>
          <w:jc w:val="center"/>
        </w:trPr>
        <w:tc>
          <w:tcPr>
            <w:tcW w:w="499" w:type="dxa"/>
          </w:tcPr>
          <w:p w14:paraId="5063867C" w14:textId="77777777" w:rsidR="009F5245" w:rsidRPr="007018B9" w:rsidRDefault="009F5245" w:rsidP="0063159E">
            <w:pPr>
              <w:jc w:val="center"/>
              <w:rPr>
                <w:rFonts w:asciiTheme="minorHAnsi" w:hAnsiTheme="minorHAnsi" w:cs="Arial"/>
                <w:b/>
                <w:szCs w:val="22"/>
              </w:rPr>
            </w:pPr>
            <w:r w:rsidRPr="007018B9">
              <w:rPr>
                <w:rFonts w:asciiTheme="minorHAnsi" w:hAnsiTheme="minorHAnsi" w:cs="Arial"/>
                <w:b/>
                <w:szCs w:val="22"/>
              </w:rPr>
              <w:t>1</w:t>
            </w:r>
          </w:p>
        </w:tc>
        <w:tc>
          <w:tcPr>
            <w:tcW w:w="524" w:type="dxa"/>
            <w:shd w:val="clear" w:color="auto" w:fill="D9D9D9" w:themeFill="background1" w:themeFillShade="D9"/>
          </w:tcPr>
          <w:p w14:paraId="152B1DDD" w14:textId="77777777" w:rsidR="009F5245" w:rsidRPr="007018B9" w:rsidRDefault="009F5245" w:rsidP="0063159E">
            <w:pPr>
              <w:jc w:val="both"/>
              <w:rPr>
                <w:rFonts w:asciiTheme="minorHAnsi" w:hAnsiTheme="minorHAnsi" w:cs="Arial"/>
                <w:b/>
                <w:szCs w:val="22"/>
              </w:rPr>
            </w:pPr>
          </w:p>
        </w:tc>
        <w:tc>
          <w:tcPr>
            <w:tcW w:w="774" w:type="dxa"/>
            <w:vMerge w:val="restart"/>
            <w:shd w:val="clear" w:color="auto" w:fill="D9D9D9" w:themeFill="background1" w:themeFillShade="D9"/>
          </w:tcPr>
          <w:p w14:paraId="32256075" w14:textId="77777777" w:rsidR="009F5245" w:rsidRPr="007018B9" w:rsidRDefault="009F5245" w:rsidP="0063159E">
            <w:pPr>
              <w:jc w:val="both"/>
              <w:rPr>
                <w:rFonts w:asciiTheme="minorHAnsi" w:hAnsiTheme="minorHAnsi" w:cs="Arial"/>
                <w:b/>
                <w:szCs w:val="22"/>
              </w:rPr>
            </w:pPr>
          </w:p>
        </w:tc>
        <w:tc>
          <w:tcPr>
            <w:tcW w:w="6222" w:type="dxa"/>
          </w:tcPr>
          <w:p w14:paraId="5EF232AE" w14:textId="6C52CC5B" w:rsidR="009F5245" w:rsidRPr="007018B9" w:rsidRDefault="009F5245" w:rsidP="00E93F05">
            <w:pPr>
              <w:jc w:val="center"/>
              <w:rPr>
                <w:rFonts w:asciiTheme="minorHAnsi" w:hAnsiTheme="minorHAnsi" w:cs="Arial"/>
                <w:b/>
                <w:szCs w:val="22"/>
              </w:rPr>
            </w:pPr>
            <w:r w:rsidRPr="007018B9">
              <w:rPr>
                <w:rFonts w:asciiTheme="minorHAnsi" w:hAnsiTheme="minorHAnsi" w:cs="Arial"/>
                <w:b/>
                <w:szCs w:val="22"/>
              </w:rPr>
              <w:t>INTERNATIONAL ORGANISATIONS AND LEGISLATION</w:t>
            </w:r>
          </w:p>
        </w:tc>
        <w:tc>
          <w:tcPr>
            <w:tcW w:w="6129" w:type="dxa"/>
            <w:gridSpan w:val="4"/>
            <w:vMerge w:val="restart"/>
            <w:shd w:val="clear" w:color="auto" w:fill="D9D9D9" w:themeFill="background1" w:themeFillShade="D9"/>
          </w:tcPr>
          <w:p w14:paraId="6A7E0C7E" w14:textId="77777777" w:rsidR="009F5245" w:rsidRPr="007018B9" w:rsidRDefault="009F5245" w:rsidP="0063159E">
            <w:pPr>
              <w:jc w:val="both"/>
              <w:rPr>
                <w:rFonts w:asciiTheme="minorHAnsi" w:hAnsiTheme="minorHAnsi" w:cs="Arial"/>
                <w:szCs w:val="22"/>
              </w:rPr>
            </w:pPr>
          </w:p>
          <w:p w14:paraId="00B240E7" w14:textId="77777777" w:rsidR="009F5245" w:rsidRPr="007018B9" w:rsidRDefault="009F5245" w:rsidP="0063159E">
            <w:pPr>
              <w:jc w:val="center"/>
              <w:rPr>
                <w:rFonts w:asciiTheme="minorHAnsi" w:hAnsiTheme="minorHAnsi" w:cs="Arial"/>
                <w:b/>
                <w:szCs w:val="22"/>
              </w:rPr>
            </w:pPr>
          </w:p>
        </w:tc>
      </w:tr>
      <w:tr w:rsidR="009F5245" w:rsidRPr="007018B9" w14:paraId="31803D0E" w14:textId="77777777" w:rsidTr="0006421A">
        <w:trPr>
          <w:jc w:val="center"/>
        </w:trPr>
        <w:tc>
          <w:tcPr>
            <w:tcW w:w="499" w:type="dxa"/>
          </w:tcPr>
          <w:p w14:paraId="65C8E9E6" w14:textId="77777777" w:rsidR="009F5245" w:rsidRPr="007018B9" w:rsidRDefault="009F5245" w:rsidP="0063159E">
            <w:pPr>
              <w:jc w:val="both"/>
              <w:rPr>
                <w:rFonts w:asciiTheme="minorHAnsi" w:hAnsiTheme="minorHAnsi" w:cs="Arial"/>
                <w:szCs w:val="22"/>
              </w:rPr>
            </w:pPr>
          </w:p>
        </w:tc>
        <w:tc>
          <w:tcPr>
            <w:tcW w:w="524" w:type="dxa"/>
          </w:tcPr>
          <w:p w14:paraId="67C204DA" w14:textId="77777777" w:rsidR="009F5245" w:rsidRPr="007018B9" w:rsidRDefault="009F5245" w:rsidP="0063159E">
            <w:pPr>
              <w:jc w:val="both"/>
              <w:rPr>
                <w:rFonts w:asciiTheme="minorHAnsi" w:hAnsiTheme="minorHAnsi" w:cs="Arial"/>
                <w:b/>
                <w:szCs w:val="22"/>
              </w:rPr>
            </w:pPr>
            <w:r w:rsidRPr="007018B9">
              <w:rPr>
                <w:rFonts w:asciiTheme="minorHAnsi" w:hAnsiTheme="minorHAnsi" w:cs="Arial"/>
                <w:b/>
                <w:szCs w:val="22"/>
              </w:rPr>
              <w:t>1.1</w:t>
            </w:r>
          </w:p>
        </w:tc>
        <w:tc>
          <w:tcPr>
            <w:tcW w:w="774" w:type="dxa"/>
            <w:vMerge/>
            <w:shd w:val="clear" w:color="auto" w:fill="D9D9D9" w:themeFill="background1" w:themeFillShade="D9"/>
          </w:tcPr>
          <w:p w14:paraId="19411968" w14:textId="77777777" w:rsidR="009F5245" w:rsidRPr="007018B9" w:rsidRDefault="009F5245" w:rsidP="0063159E">
            <w:pPr>
              <w:jc w:val="both"/>
              <w:rPr>
                <w:rFonts w:asciiTheme="minorHAnsi" w:hAnsiTheme="minorHAnsi" w:cs="Arial"/>
                <w:szCs w:val="22"/>
              </w:rPr>
            </w:pPr>
          </w:p>
        </w:tc>
        <w:tc>
          <w:tcPr>
            <w:tcW w:w="6222" w:type="dxa"/>
          </w:tcPr>
          <w:p w14:paraId="71786812" w14:textId="77777777" w:rsidR="009F5245" w:rsidRPr="007018B9" w:rsidRDefault="009F5245" w:rsidP="0063159E">
            <w:pPr>
              <w:rPr>
                <w:rFonts w:asciiTheme="minorHAnsi" w:hAnsiTheme="minorHAnsi" w:cs="Arial"/>
                <w:b/>
                <w:szCs w:val="22"/>
              </w:rPr>
            </w:pPr>
            <w:r w:rsidRPr="007018B9">
              <w:rPr>
                <w:rFonts w:asciiTheme="minorHAnsi" w:hAnsiTheme="minorHAnsi" w:cs="Arial"/>
                <w:b/>
                <w:szCs w:val="22"/>
              </w:rPr>
              <w:t>IALA; IMO and SOLAS CH V; IHO and Other Authorities</w:t>
            </w:r>
          </w:p>
        </w:tc>
        <w:tc>
          <w:tcPr>
            <w:tcW w:w="6129" w:type="dxa"/>
            <w:gridSpan w:val="4"/>
            <w:vMerge/>
            <w:shd w:val="clear" w:color="auto" w:fill="D9D9D9" w:themeFill="background1" w:themeFillShade="D9"/>
          </w:tcPr>
          <w:p w14:paraId="1D5A6FD0" w14:textId="77777777" w:rsidR="009F5245" w:rsidRPr="007018B9" w:rsidRDefault="009F5245" w:rsidP="0063159E">
            <w:pPr>
              <w:jc w:val="center"/>
              <w:rPr>
                <w:rFonts w:asciiTheme="minorHAnsi" w:hAnsiTheme="minorHAnsi" w:cs="Arial"/>
                <w:szCs w:val="22"/>
              </w:rPr>
            </w:pPr>
          </w:p>
        </w:tc>
      </w:tr>
      <w:tr w:rsidR="0006421A" w:rsidRPr="007018B9" w14:paraId="58D50BCA" w14:textId="77777777" w:rsidTr="0006421A">
        <w:trPr>
          <w:jc w:val="center"/>
        </w:trPr>
        <w:tc>
          <w:tcPr>
            <w:tcW w:w="499" w:type="dxa"/>
          </w:tcPr>
          <w:p w14:paraId="1FB3084C" w14:textId="77777777" w:rsidR="0006421A" w:rsidRPr="007018B9" w:rsidRDefault="0006421A" w:rsidP="0063159E">
            <w:pPr>
              <w:jc w:val="both"/>
              <w:rPr>
                <w:rFonts w:asciiTheme="minorHAnsi" w:hAnsiTheme="minorHAnsi" w:cs="Arial"/>
                <w:szCs w:val="22"/>
              </w:rPr>
            </w:pPr>
          </w:p>
        </w:tc>
        <w:tc>
          <w:tcPr>
            <w:tcW w:w="524" w:type="dxa"/>
          </w:tcPr>
          <w:p w14:paraId="325206A7" w14:textId="77777777" w:rsidR="0006421A" w:rsidRPr="007018B9" w:rsidRDefault="0006421A" w:rsidP="0063159E">
            <w:pPr>
              <w:jc w:val="both"/>
              <w:rPr>
                <w:rFonts w:asciiTheme="minorHAnsi" w:hAnsiTheme="minorHAnsi" w:cs="Arial"/>
                <w:szCs w:val="22"/>
              </w:rPr>
            </w:pPr>
          </w:p>
        </w:tc>
        <w:tc>
          <w:tcPr>
            <w:tcW w:w="774" w:type="dxa"/>
          </w:tcPr>
          <w:p w14:paraId="0FD6139B" w14:textId="77777777" w:rsidR="0006421A" w:rsidRPr="007018B9" w:rsidRDefault="0006421A" w:rsidP="0063159E">
            <w:pPr>
              <w:jc w:val="both"/>
              <w:rPr>
                <w:rFonts w:asciiTheme="minorHAnsi" w:hAnsiTheme="minorHAnsi" w:cs="Arial"/>
                <w:szCs w:val="22"/>
              </w:rPr>
            </w:pPr>
            <w:r w:rsidRPr="007018B9">
              <w:rPr>
                <w:rFonts w:asciiTheme="minorHAnsi" w:hAnsiTheme="minorHAnsi" w:cs="Arial"/>
                <w:szCs w:val="22"/>
              </w:rPr>
              <w:t>1.1.1</w:t>
            </w:r>
          </w:p>
        </w:tc>
        <w:tc>
          <w:tcPr>
            <w:tcW w:w="6222" w:type="dxa"/>
          </w:tcPr>
          <w:p w14:paraId="22BADA1B" w14:textId="77777777" w:rsidR="0006421A" w:rsidRPr="007018B9" w:rsidRDefault="0006421A" w:rsidP="0063159E">
            <w:pPr>
              <w:jc w:val="right"/>
              <w:rPr>
                <w:rFonts w:asciiTheme="minorHAnsi" w:hAnsiTheme="minorHAnsi" w:cs="Arial"/>
                <w:szCs w:val="22"/>
              </w:rPr>
            </w:pPr>
            <w:r w:rsidRPr="007018B9">
              <w:rPr>
                <w:rFonts w:asciiTheme="minorHAnsi" w:hAnsiTheme="minorHAnsi" w:cs="Arial"/>
                <w:szCs w:val="22"/>
              </w:rPr>
              <w:t>Review of IALA structure and functions</w:t>
            </w:r>
          </w:p>
        </w:tc>
        <w:tc>
          <w:tcPr>
            <w:tcW w:w="646" w:type="dxa"/>
          </w:tcPr>
          <w:p w14:paraId="754E0B82" w14:textId="1714248C" w:rsidR="0006421A" w:rsidRPr="007018B9" w:rsidRDefault="0006421A" w:rsidP="0063159E">
            <w:pPr>
              <w:jc w:val="center"/>
              <w:rPr>
                <w:rFonts w:asciiTheme="minorHAnsi" w:hAnsiTheme="minorHAnsi" w:cs="Arial"/>
                <w:szCs w:val="22"/>
              </w:rPr>
            </w:pPr>
            <w:r w:rsidRPr="007018B9">
              <w:rPr>
                <w:rFonts w:asciiTheme="minorHAnsi" w:hAnsiTheme="minorHAnsi" w:cs="Arial"/>
                <w:szCs w:val="22"/>
              </w:rPr>
              <w:t>2</w:t>
            </w:r>
          </w:p>
        </w:tc>
        <w:tc>
          <w:tcPr>
            <w:tcW w:w="1649" w:type="dxa"/>
            <w:vMerge w:val="restart"/>
            <w:vAlign w:val="center"/>
          </w:tcPr>
          <w:p w14:paraId="72ACFB9B" w14:textId="48219029" w:rsidR="0006421A" w:rsidRPr="007018B9" w:rsidDel="0006421A" w:rsidRDefault="0006421A" w:rsidP="00D2390A">
            <w:pPr>
              <w:jc w:val="center"/>
              <w:rPr>
                <w:del w:id="235" w:author="stephen" w:date="2015-05-20T10:18:00Z"/>
                <w:rFonts w:asciiTheme="minorHAnsi" w:hAnsiTheme="minorHAnsi" w:cs="Arial"/>
                <w:szCs w:val="22"/>
              </w:rPr>
            </w:pPr>
          </w:p>
          <w:p w14:paraId="4E1C61ED" w14:textId="713D4D69" w:rsidR="0006421A" w:rsidRPr="007018B9" w:rsidRDefault="0006421A" w:rsidP="00D2390A">
            <w:pPr>
              <w:jc w:val="center"/>
              <w:rPr>
                <w:rFonts w:asciiTheme="minorHAnsi" w:hAnsiTheme="minorHAnsi" w:cs="Arial"/>
                <w:szCs w:val="22"/>
              </w:rPr>
            </w:pPr>
            <w:r w:rsidRPr="007018B9">
              <w:rPr>
                <w:rFonts w:asciiTheme="minorHAnsi" w:hAnsiTheme="minorHAnsi" w:cs="Arial"/>
                <w:szCs w:val="22"/>
              </w:rPr>
              <w:t>IALA flyers on IALA and its Academy</w:t>
            </w:r>
          </w:p>
        </w:tc>
        <w:tc>
          <w:tcPr>
            <w:tcW w:w="3152" w:type="dxa"/>
          </w:tcPr>
          <w:p w14:paraId="31E5A9EC" w14:textId="415E9474" w:rsidR="0006421A" w:rsidRPr="007018B9" w:rsidRDefault="0006421A" w:rsidP="0063159E">
            <w:pPr>
              <w:rPr>
                <w:rFonts w:asciiTheme="minorHAnsi" w:hAnsiTheme="minorHAnsi" w:cs="Arial"/>
                <w:szCs w:val="22"/>
              </w:rPr>
            </w:pPr>
            <w:r w:rsidRPr="007018B9">
              <w:rPr>
                <w:rFonts w:asciiTheme="minorHAnsi" w:hAnsiTheme="minorHAnsi" w:cs="Arial"/>
                <w:szCs w:val="22"/>
              </w:rPr>
              <w:t>NAVGUIDE 1.1 – 1.6</w:t>
            </w:r>
          </w:p>
          <w:p w14:paraId="52B4A0FE" w14:textId="77777777" w:rsidR="0006421A" w:rsidRPr="007018B9" w:rsidRDefault="0006421A" w:rsidP="0063159E">
            <w:pPr>
              <w:rPr>
                <w:rFonts w:asciiTheme="minorHAnsi" w:hAnsiTheme="minorHAnsi" w:cs="Arial"/>
                <w:szCs w:val="22"/>
              </w:rPr>
            </w:pPr>
            <w:r w:rsidRPr="007018B9">
              <w:rPr>
                <w:rFonts w:asciiTheme="minorHAnsi" w:hAnsiTheme="minorHAnsi" w:cs="Arial"/>
                <w:szCs w:val="22"/>
              </w:rPr>
              <w:t>www.iala-aism.org</w:t>
            </w:r>
          </w:p>
        </w:tc>
        <w:tc>
          <w:tcPr>
            <w:tcW w:w="682" w:type="dxa"/>
            <w:vMerge w:val="restart"/>
            <w:vAlign w:val="center"/>
          </w:tcPr>
          <w:p w14:paraId="00084894" w14:textId="7A69C3A9" w:rsidR="0006421A" w:rsidRPr="007018B9" w:rsidRDefault="0006421A" w:rsidP="003205FA">
            <w:pPr>
              <w:jc w:val="center"/>
              <w:rPr>
                <w:rFonts w:asciiTheme="minorHAnsi" w:hAnsiTheme="minorHAnsi" w:cs="Arial"/>
                <w:szCs w:val="22"/>
              </w:rPr>
            </w:pPr>
            <w:r w:rsidRPr="007018B9">
              <w:rPr>
                <w:rFonts w:asciiTheme="minorHAnsi" w:hAnsiTheme="minorHAnsi" w:cs="Arial"/>
                <w:szCs w:val="22"/>
              </w:rPr>
              <w:t>1</w:t>
            </w:r>
          </w:p>
        </w:tc>
      </w:tr>
      <w:tr w:rsidR="0006421A" w:rsidRPr="007018B9" w14:paraId="716D8150" w14:textId="77777777" w:rsidTr="0006421A">
        <w:trPr>
          <w:jc w:val="center"/>
        </w:trPr>
        <w:tc>
          <w:tcPr>
            <w:tcW w:w="499" w:type="dxa"/>
          </w:tcPr>
          <w:p w14:paraId="00321CCE" w14:textId="77777777" w:rsidR="0006421A" w:rsidRPr="007018B9" w:rsidRDefault="0006421A" w:rsidP="0063159E">
            <w:pPr>
              <w:jc w:val="both"/>
              <w:rPr>
                <w:rFonts w:asciiTheme="minorHAnsi" w:hAnsiTheme="minorHAnsi" w:cs="Arial"/>
                <w:szCs w:val="22"/>
              </w:rPr>
            </w:pPr>
          </w:p>
        </w:tc>
        <w:tc>
          <w:tcPr>
            <w:tcW w:w="524" w:type="dxa"/>
          </w:tcPr>
          <w:p w14:paraId="1D87B27A" w14:textId="77777777" w:rsidR="0006421A" w:rsidRPr="007018B9" w:rsidRDefault="0006421A" w:rsidP="0063159E">
            <w:pPr>
              <w:jc w:val="both"/>
              <w:rPr>
                <w:rFonts w:asciiTheme="minorHAnsi" w:hAnsiTheme="minorHAnsi" w:cs="Arial"/>
                <w:szCs w:val="22"/>
              </w:rPr>
            </w:pPr>
          </w:p>
        </w:tc>
        <w:tc>
          <w:tcPr>
            <w:tcW w:w="774" w:type="dxa"/>
          </w:tcPr>
          <w:p w14:paraId="79D6A92B" w14:textId="77777777" w:rsidR="0006421A" w:rsidRPr="007018B9" w:rsidRDefault="0006421A" w:rsidP="0063159E">
            <w:pPr>
              <w:jc w:val="both"/>
              <w:rPr>
                <w:rFonts w:asciiTheme="minorHAnsi" w:hAnsiTheme="minorHAnsi" w:cs="Arial"/>
                <w:szCs w:val="22"/>
              </w:rPr>
            </w:pPr>
            <w:r w:rsidRPr="007018B9">
              <w:rPr>
                <w:rFonts w:asciiTheme="minorHAnsi" w:hAnsiTheme="minorHAnsi" w:cs="Arial"/>
                <w:szCs w:val="22"/>
              </w:rPr>
              <w:t>1.1.2</w:t>
            </w:r>
            <w:del w:id="236" w:author="stephen" w:date="2015-05-20T08:27:00Z">
              <w:r w:rsidRPr="007018B9" w:rsidDel="007538CC">
                <w:rPr>
                  <w:rFonts w:asciiTheme="minorHAnsi" w:hAnsiTheme="minorHAnsi" w:cs="Arial"/>
                  <w:szCs w:val="22"/>
                </w:rPr>
                <w:delText>.</w:delText>
              </w:r>
            </w:del>
          </w:p>
        </w:tc>
        <w:tc>
          <w:tcPr>
            <w:tcW w:w="6222" w:type="dxa"/>
          </w:tcPr>
          <w:p w14:paraId="3B24BD59" w14:textId="6AFCC204" w:rsidR="0006421A" w:rsidRPr="007018B9" w:rsidRDefault="0006421A" w:rsidP="005102BE">
            <w:pPr>
              <w:jc w:val="right"/>
              <w:rPr>
                <w:rFonts w:asciiTheme="minorHAnsi" w:hAnsiTheme="minorHAnsi" w:cs="Arial"/>
                <w:szCs w:val="22"/>
              </w:rPr>
            </w:pPr>
            <w:r w:rsidRPr="007018B9">
              <w:rPr>
                <w:rFonts w:asciiTheme="minorHAnsi" w:hAnsiTheme="minorHAnsi" w:cs="Arial"/>
                <w:szCs w:val="22"/>
              </w:rPr>
              <w:t>IALA World Wide Academy</w:t>
            </w:r>
          </w:p>
        </w:tc>
        <w:tc>
          <w:tcPr>
            <w:tcW w:w="646" w:type="dxa"/>
          </w:tcPr>
          <w:p w14:paraId="0B80DA60" w14:textId="522BF0C8" w:rsidR="0006421A" w:rsidRPr="007018B9" w:rsidRDefault="0006421A" w:rsidP="0063159E">
            <w:pPr>
              <w:jc w:val="center"/>
              <w:rPr>
                <w:rFonts w:asciiTheme="minorHAnsi" w:hAnsiTheme="minorHAnsi" w:cs="Arial"/>
                <w:szCs w:val="22"/>
              </w:rPr>
            </w:pPr>
            <w:r w:rsidRPr="007018B9">
              <w:rPr>
                <w:rFonts w:asciiTheme="minorHAnsi" w:hAnsiTheme="minorHAnsi" w:cs="Arial"/>
                <w:szCs w:val="22"/>
              </w:rPr>
              <w:t>2</w:t>
            </w:r>
          </w:p>
        </w:tc>
        <w:tc>
          <w:tcPr>
            <w:tcW w:w="1649" w:type="dxa"/>
            <w:vMerge/>
          </w:tcPr>
          <w:p w14:paraId="69463C96" w14:textId="77777777" w:rsidR="0006421A" w:rsidRPr="007018B9" w:rsidRDefault="0006421A" w:rsidP="0063159E">
            <w:pPr>
              <w:jc w:val="both"/>
              <w:rPr>
                <w:rFonts w:asciiTheme="minorHAnsi" w:hAnsiTheme="minorHAnsi" w:cs="Arial"/>
                <w:szCs w:val="22"/>
              </w:rPr>
            </w:pPr>
          </w:p>
        </w:tc>
        <w:tc>
          <w:tcPr>
            <w:tcW w:w="3152" w:type="dxa"/>
          </w:tcPr>
          <w:p w14:paraId="468F2AAC" w14:textId="6471EF6B" w:rsidR="0006421A" w:rsidRPr="007018B9" w:rsidRDefault="0006421A" w:rsidP="0063159E">
            <w:pPr>
              <w:rPr>
                <w:rFonts w:asciiTheme="minorHAnsi" w:hAnsiTheme="minorHAnsi" w:cs="Arial"/>
                <w:szCs w:val="22"/>
              </w:rPr>
            </w:pPr>
            <w:r w:rsidRPr="007018B9">
              <w:rPr>
                <w:rFonts w:asciiTheme="minorHAnsi" w:hAnsiTheme="minorHAnsi" w:cs="Arial"/>
                <w:szCs w:val="22"/>
              </w:rPr>
              <w:t>NAVGUIDE 1.6.5; 8.12</w:t>
            </w:r>
          </w:p>
          <w:p w14:paraId="7D64DCB3" w14:textId="77777777" w:rsidR="0006421A" w:rsidRPr="007018B9" w:rsidRDefault="0006421A" w:rsidP="0063159E">
            <w:pPr>
              <w:rPr>
                <w:rFonts w:asciiTheme="minorHAnsi" w:hAnsiTheme="minorHAnsi" w:cs="Arial"/>
                <w:szCs w:val="22"/>
              </w:rPr>
            </w:pPr>
            <w:r w:rsidRPr="007018B9">
              <w:rPr>
                <w:rFonts w:asciiTheme="minorHAnsi" w:hAnsiTheme="minorHAnsi" w:cs="Arial"/>
                <w:szCs w:val="22"/>
              </w:rPr>
              <w:t>IALA Rec E-141</w:t>
            </w:r>
          </w:p>
        </w:tc>
        <w:tc>
          <w:tcPr>
            <w:tcW w:w="682" w:type="dxa"/>
            <w:vMerge/>
          </w:tcPr>
          <w:p w14:paraId="2173C587" w14:textId="77777777" w:rsidR="0006421A" w:rsidRPr="007018B9" w:rsidRDefault="0006421A" w:rsidP="0063159E">
            <w:pPr>
              <w:jc w:val="both"/>
              <w:rPr>
                <w:rFonts w:asciiTheme="minorHAnsi" w:hAnsiTheme="minorHAnsi" w:cs="Arial"/>
                <w:szCs w:val="22"/>
              </w:rPr>
            </w:pPr>
          </w:p>
        </w:tc>
      </w:tr>
      <w:tr w:rsidR="0006421A" w:rsidRPr="007018B9" w14:paraId="427E15E0" w14:textId="77777777" w:rsidTr="0006421A">
        <w:trPr>
          <w:jc w:val="center"/>
        </w:trPr>
        <w:tc>
          <w:tcPr>
            <w:tcW w:w="499" w:type="dxa"/>
          </w:tcPr>
          <w:p w14:paraId="1106DFE3" w14:textId="77777777" w:rsidR="0006421A" w:rsidRPr="007018B9" w:rsidRDefault="0006421A" w:rsidP="0063159E">
            <w:pPr>
              <w:jc w:val="both"/>
              <w:rPr>
                <w:rFonts w:asciiTheme="minorHAnsi" w:hAnsiTheme="minorHAnsi" w:cs="Arial"/>
                <w:szCs w:val="22"/>
              </w:rPr>
            </w:pPr>
          </w:p>
        </w:tc>
        <w:tc>
          <w:tcPr>
            <w:tcW w:w="524" w:type="dxa"/>
          </w:tcPr>
          <w:p w14:paraId="4FC7CAD3" w14:textId="77777777" w:rsidR="0006421A" w:rsidRPr="007018B9" w:rsidRDefault="0006421A" w:rsidP="0063159E">
            <w:pPr>
              <w:jc w:val="both"/>
              <w:rPr>
                <w:rFonts w:asciiTheme="minorHAnsi" w:hAnsiTheme="minorHAnsi" w:cs="Arial"/>
                <w:szCs w:val="22"/>
              </w:rPr>
            </w:pPr>
          </w:p>
        </w:tc>
        <w:tc>
          <w:tcPr>
            <w:tcW w:w="774" w:type="dxa"/>
          </w:tcPr>
          <w:p w14:paraId="3EBCE5CE" w14:textId="77777777" w:rsidR="0006421A" w:rsidRPr="007018B9" w:rsidRDefault="0006421A" w:rsidP="0063159E">
            <w:pPr>
              <w:jc w:val="both"/>
              <w:rPr>
                <w:rFonts w:asciiTheme="minorHAnsi" w:hAnsiTheme="minorHAnsi" w:cs="Arial"/>
                <w:szCs w:val="22"/>
              </w:rPr>
            </w:pPr>
            <w:r w:rsidRPr="007018B9">
              <w:rPr>
                <w:rFonts w:asciiTheme="minorHAnsi" w:hAnsiTheme="minorHAnsi" w:cs="Arial"/>
                <w:szCs w:val="22"/>
              </w:rPr>
              <w:t>1.1.3</w:t>
            </w:r>
          </w:p>
        </w:tc>
        <w:tc>
          <w:tcPr>
            <w:tcW w:w="6222" w:type="dxa"/>
          </w:tcPr>
          <w:p w14:paraId="6FC8F1EA" w14:textId="77777777" w:rsidR="0006421A" w:rsidRPr="007018B9" w:rsidRDefault="0006421A" w:rsidP="0063159E">
            <w:pPr>
              <w:jc w:val="right"/>
              <w:rPr>
                <w:rFonts w:asciiTheme="minorHAnsi" w:hAnsiTheme="minorHAnsi" w:cs="Arial"/>
                <w:szCs w:val="22"/>
              </w:rPr>
            </w:pPr>
            <w:r w:rsidRPr="007018B9">
              <w:rPr>
                <w:rFonts w:asciiTheme="minorHAnsi" w:hAnsiTheme="minorHAnsi" w:cs="Arial"/>
                <w:szCs w:val="22"/>
              </w:rPr>
              <w:t>IHO; ITU; IEC;  and ILO organisation and responsibilities</w:t>
            </w:r>
          </w:p>
        </w:tc>
        <w:tc>
          <w:tcPr>
            <w:tcW w:w="646" w:type="dxa"/>
          </w:tcPr>
          <w:p w14:paraId="0AF5954C" w14:textId="59501665" w:rsidR="0006421A" w:rsidRPr="007018B9" w:rsidRDefault="0006421A" w:rsidP="0063159E">
            <w:pPr>
              <w:jc w:val="center"/>
              <w:rPr>
                <w:rFonts w:asciiTheme="minorHAnsi" w:hAnsiTheme="minorHAnsi" w:cs="Arial"/>
                <w:szCs w:val="22"/>
              </w:rPr>
            </w:pPr>
            <w:r w:rsidRPr="007018B9">
              <w:rPr>
                <w:rFonts w:asciiTheme="minorHAnsi" w:hAnsiTheme="minorHAnsi" w:cs="Arial"/>
                <w:szCs w:val="22"/>
              </w:rPr>
              <w:t>1</w:t>
            </w:r>
          </w:p>
        </w:tc>
        <w:tc>
          <w:tcPr>
            <w:tcW w:w="1649" w:type="dxa"/>
            <w:vMerge/>
          </w:tcPr>
          <w:p w14:paraId="0A6D3EAF" w14:textId="77777777" w:rsidR="0006421A" w:rsidRPr="007018B9" w:rsidRDefault="0006421A" w:rsidP="0063159E">
            <w:pPr>
              <w:rPr>
                <w:rFonts w:asciiTheme="minorHAnsi" w:hAnsiTheme="minorHAnsi" w:cs="Arial"/>
                <w:szCs w:val="22"/>
              </w:rPr>
            </w:pPr>
          </w:p>
        </w:tc>
        <w:tc>
          <w:tcPr>
            <w:tcW w:w="3152" w:type="dxa"/>
          </w:tcPr>
          <w:p w14:paraId="1C0A6A49" w14:textId="331FC8C9" w:rsidR="0006421A" w:rsidRPr="007018B9" w:rsidRDefault="0006421A">
            <w:pPr>
              <w:rPr>
                <w:rFonts w:asciiTheme="minorHAnsi" w:hAnsiTheme="minorHAnsi" w:cs="Arial"/>
                <w:szCs w:val="22"/>
              </w:rPr>
            </w:pPr>
            <w:r w:rsidRPr="007018B9">
              <w:rPr>
                <w:rFonts w:asciiTheme="minorHAnsi" w:hAnsiTheme="minorHAnsi" w:cs="Arial"/>
                <w:szCs w:val="22"/>
              </w:rPr>
              <w:t>www.iho-ohi.net; www.ilo.org; www.iec.ch</w:t>
            </w:r>
            <w:del w:id="237" w:author="stephen" w:date="2015-05-20T08:43:00Z">
              <w:r w:rsidRPr="007018B9" w:rsidDel="000172F3">
                <w:rPr>
                  <w:rFonts w:asciiTheme="minorHAnsi" w:hAnsiTheme="minorHAnsi" w:cs="Arial"/>
                  <w:szCs w:val="22"/>
                </w:rPr>
                <w:delText xml:space="preserve"> </w:delText>
              </w:r>
            </w:del>
            <w:r w:rsidRPr="007018B9">
              <w:rPr>
                <w:rFonts w:asciiTheme="minorHAnsi" w:hAnsiTheme="minorHAnsi" w:cs="Arial"/>
                <w:szCs w:val="22"/>
              </w:rPr>
              <w:t>; www.itu.int</w:t>
            </w:r>
          </w:p>
        </w:tc>
        <w:tc>
          <w:tcPr>
            <w:tcW w:w="682" w:type="dxa"/>
            <w:vMerge/>
          </w:tcPr>
          <w:p w14:paraId="569C3A86" w14:textId="77777777" w:rsidR="0006421A" w:rsidRPr="007018B9" w:rsidRDefault="0006421A" w:rsidP="0063159E">
            <w:pPr>
              <w:jc w:val="both"/>
              <w:rPr>
                <w:rFonts w:asciiTheme="minorHAnsi" w:hAnsiTheme="minorHAnsi" w:cs="Arial"/>
                <w:szCs w:val="22"/>
              </w:rPr>
            </w:pPr>
          </w:p>
        </w:tc>
      </w:tr>
      <w:tr w:rsidR="0006421A" w:rsidRPr="007018B9" w14:paraId="372D6FD1" w14:textId="77777777" w:rsidTr="0006421A">
        <w:trPr>
          <w:jc w:val="center"/>
        </w:trPr>
        <w:tc>
          <w:tcPr>
            <w:tcW w:w="499" w:type="dxa"/>
          </w:tcPr>
          <w:p w14:paraId="591130FC" w14:textId="77777777" w:rsidR="0006421A" w:rsidRPr="007018B9" w:rsidRDefault="0006421A" w:rsidP="0063159E">
            <w:pPr>
              <w:jc w:val="both"/>
              <w:rPr>
                <w:rFonts w:asciiTheme="minorHAnsi" w:hAnsiTheme="minorHAnsi" w:cs="Arial"/>
                <w:szCs w:val="22"/>
              </w:rPr>
            </w:pPr>
          </w:p>
        </w:tc>
        <w:tc>
          <w:tcPr>
            <w:tcW w:w="524" w:type="dxa"/>
          </w:tcPr>
          <w:p w14:paraId="03910898" w14:textId="77777777" w:rsidR="0006421A" w:rsidRPr="007018B9" w:rsidRDefault="0006421A" w:rsidP="0063159E">
            <w:pPr>
              <w:jc w:val="both"/>
              <w:rPr>
                <w:rFonts w:asciiTheme="minorHAnsi" w:hAnsiTheme="minorHAnsi" w:cs="Arial"/>
                <w:szCs w:val="22"/>
              </w:rPr>
            </w:pPr>
          </w:p>
        </w:tc>
        <w:tc>
          <w:tcPr>
            <w:tcW w:w="774" w:type="dxa"/>
          </w:tcPr>
          <w:p w14:paraId="6E0368E9" w14:textId="709937E6" w:rsidR="0006421A" w:rsidRPr="007018B9" w:rsidRDefault="0006421A">
            <w:pPr>
              <w:jc w:val="both"/>
              <w:rPr>
                <w:rFonts w:asciiTheme="minorHAnsi" w:hAnsiTheme="minorHAnsi" w:cs="Arial"/>
                <w:szCs w:val="22"/>
              </w:rPr>
            </w:pPr>
            <w:r w:rsidRPr="007018B9">
              <w:rPr>
                <w:rFonts w:asciiTheme="minorHAnsi" w:hAnsiTheme="minorHAnsi" w:cs="Arial"/>
                <w:szCs w:val="22"/>
              </w:rPr>
              <w:t>1.1.</w:t>
            </w:r>
            <w:del w:id="238" w:author="stephen" w:date="2015-05-20T08:30:00Z">
              <w:r w:rsidRPr="007018B9" w:rsidDel="00CC7060">
                <w:rPr>
                  <w:rFonts w:asciiTheme="minorHAnsi" w:hAnsiTheme="minorHAnsi" w:cs="Arial"/>
                  <w:szCs w:val="22"/>
                </w:rPr>
                <w:delText>5</w:delText>
              </w:r>
            </w:del>
            <w:ins w:id="239" w:author="stephen" w:date="2015-05-20T08:30:00Z">
              <w:r>
                <w:rPr>
                  <w:rFonts w:asciiTheme="minorHAnsi" w:hAnsiTheme="minorHAnsi" w:cs="Arial"/>
                  <w:szCs w:val="22"/>
                </w:rPr>
                <w:t>4</w:t>
              </w:r>
            </w:ins>
          </w:p>
        </w:tc>
        <w:tc>
          <w:tcPr>
            <w:tcW w:w="6222" w:type="dxa"/>
          </w:tcPr>
          <w:p w14:paraId="13DCAD9B" w14:textId="77777777" w:rsidR="0006421A" w:rsidRPr="007018B9" w:rsidRDefault="0006421A" w:rsidP="0063159E">
            <w:pPr>
              <w:jc w:val="right"/>
              <w:rPr>
                <w:rFonts w:asciiTheme="minorHAnsi" w:hAnsiTheme="minorHAnsi" w:cs="Arial"/>
                <w:szCs w:val="22"/>
              </w:rPr>
            </w:pPr>
            <w:r w:rsidRPr="007018B9">
              <w:rPr>
                <w:rFonts w:asciiTheme="minorHAnsi" w:hAnsiTheme="minorHAnsi" w:cs="Arial"/>
                <w:szCs w:val="22"/>
              </w:rPr>
              <w:t xml:space="preserve">IMO Mandatory Instruments – SOLAS; MARPOL; STCW; COLREG </w:t>
            </w:r>
          </w:p>
        </w:tc>
        <w:tc>
          <w:tcPr>
            <w:tcW w:w="646" w:type="dxa"/>
          </w:tcPr>
          <w:p w14:paraId="13FCC9A2" w14:textId="6DCB8B27" w:rsidR="0006421A" w:rsidRPr="007018B9" w:rsidRDefault="0006421A" w:rsidP="0063159E">
            <w:pPr>
              <w:jc w:val="center"/>
              <w:rPr>
                <w:rFonts w:asciiTheme="minorHAnsi" w:hAnsiTheme="minorHAnsi" w:cs="Arial"/>
                <w:szCs w:val="22"/>
              </w:rPr>
            </w:pPr>
            <w:r w:rsidRPr="007018B9">
              <w:rPr>
                <w:rFonts w:asciiTheme="minorHAnsi" w:hAnsiTheme="minorHAnsi" w:cs="Arial"/>
                <w:szCs w:val="22"/>
              </w:rPr>
              <w:t>3</w:t>
            </w:r>
          </w:p>
        </w:tc>
        <w:tc>
          <w:tcPr>
            <w:tcW w:w="1649" w:type="dxa"/>
            <w:vMerge/>
          </w:tcPr>
          <w:p w14:paraId="63D019C6" w14:textId="77777777" w:rsidR="0006421A" w:rsidRPr="007018B9" w:rsidRDefault="0006421A" w:rsidP="0063159E">
            <w:pPr>
              <w:jc w:val="both"/>
              <w:rPr>
                <w:rFonts w:asciiTheme="minorHAnsi" w:hAnsiTheme="minorHAnsi" w:cs="Arial"/>
                <w:szCs w:val="22"/>
              </w:rPr>
            </w:pPr>
          </w:p>
        </w:tc>
        <w:tc>
          <w:tcPr>
            <w:tcW w:w="3152" w:type="dxa"/>
          </w:tcPr>
          <w:p w14:paraId="4179BD89" w14:textId="77777777" w:rsidR="0006421A" w:rsidRPr="007018B9" w:rsidRDefault="0006421A" w:rsidP="0063159E">
            <w:pPr>
              <w:rPr>
                <w:rFonts w:asciiTheme="minorHAnsi" w:hAnsiTheme="minorHAnsi" w:cs="Arial"/>
                <w:szCs w:val="22"/>
              </w:rPr>
            </w:pPr>
            <w:r w:rsidRPr="007018B9">
              <w:rPr>
                <w:rFonts w:asciiTheme="minorHAnsi" w:hAnsiTheme="minorHAnsi" w:cs="Arial"/>
                <w:szCs w:val="22"/>
              </w:rPr>
              <w:t>www.imo.org/conventions</w:t>
            </w:r>
          </w:p>
        </w:tc>
        <w:tc>
          <w:tcPr>
            <w:tcW w:w="682" w:type="dxa"/>
            <w:vMerge/>
          </w:tcPr>
          <w:p w14:paraId="76690D3A" w14:textId="77777777" w:rsidR="0006421A" w:rsidRPr="007018B9" w:rsidRDefault="0006421A" w:rsidP="0063159E">
            <w:pPr>
              <w:jc w:val="center"/>
              <w:rPr>
                <w:rFonts w:asciiTheme="minorHAnsi" w:hAnsiTheme="minorHAnsi" w:cs="Arial"/>
                <w:szCs w:val="22"/>
              </w:rPr>
            </w:pPr>
          </w:p>
        </w:tc>
      </w:tr>
      <w:tr w:rsidR="0006421A" w:rsidRPr="007018B9" w14:paraId="49C0EB52" w14:textId="77777777" w:rsidTr="0006421A">
        <w:trPr>
          <w:jc w:val="center"/>
        </w:trPr>
        <w:tc>
          <w:tcPr>
            <w:tcW w:w="499" w:type="dxa"/>
          </w:tcPr>
          <w:p w14:paraId="7C625C3F" w14:textId="77777777" w:rsidR="0006421A" w:rsidRPr="007018B9" w:rsidRDefault="0006421A" w:rsidP="0063159E">
            <w:pPr>
              <w:jc w:val="both"/>
              <w:rPr>
                <w:rFonts w:asciiTheme="minorHAnsi" w:hAnsiTheme="minorHAnsi" w:cs="Arial"/>
                <w:szCs w:val="22"/>
              </w:rPr>
            </w:pPr>
          </w:p>
        </w:tc>
        <w:tc>
          <w:tcPr>
            <w:tcW w:w="524" w:type="dxa"/>
          </w:tcPr>
          <w:p w14:paraId="6479DE36" w14:textId="77777777" w:rsidR="0006421A" w:rsidRPr="007018B9" w:rsidRDefault="0006421A" w:rsidP="0063159E">
            <w:pPr>
              <w:jc w:val="both"/>
              <w:rPr>
                <w:rFonts w:asciiTheme="minorHAnsi" w:hAnsiTheme="minorHAnsi" w:cs="Arial"/>
                <w:szCs w:val="22"/>
              </w:rPr>
            </w:pPr>
          </w:p>
        </w:tc>
        <w:tc>
          <w:tcPr>
            <w:tcW w:w="774" w:type="dxa"/>
          </w:tcPr>
          <w:p w14:paraId="324EAB3D" w14:textId="53D7CF78" w:rsidR="0006421A" w:rsidRPr="007018B9" w:rsidRDefault="0006421A">
            <w:pPr>
              <w:jc w:val="both"/>
              <w:rPr>
                <w:rFonts w:asciiTheme="minorHAnsi" w:hAnsiTheme="minorHAnsi" w:cs="Arial"/>
                <w:szCs w:val="22"/>
              </w:rPr>
            </w:pPr>
            <w:r w:rsidRPr="007018B9">
              <w:rPr>
                <w:rFonts w:asciiTheme="minorHAnsi" w:hAnsiTheme="minorHAnsi" w:cs="Arial"/>
                <w:szCs w:val="22"/>
              </w:rPr>
              <w:t>1.1.</w:t>
            </w:r>
            <w:del w:id="240" w:author="stephen" w:date="2015-05-20T08:30:00Z">
              <w:r w:rsidRPr="007018B9" w:rsidDel="00CC7060">
                <w:rPr>
                  <w:rFonts w:asciiTheme="minorHAnsi" w:hAnsiTheme="minorHAnsi" w:cs="Arial"/>
                  <w:szCs w:val="22"/>
                </w:rPr>
                <w:delText>6</w:delText>
              </w:r>
            </w:del>
            <w:ins w:id="241" w:author="stephen" w:date="2015-05-20T08:30:00Z">
              <w:r>
                <w:rPr>
                  <w:rFonts w:asciiTheme="minorHAnsi" w:hAnsiTheme="minorHAnsi" w:cs="Arial"/>
                  <w:szCs w:val="22"/>
                </w:rPr>
                <w:t>5</w:t>
              </w:r>
            </w:ins>
          </w:p>
        </w:tc>
        <w:tc>
          <w:tcPr>
            <w:tcW w:w="6222" w:type="dxa"/>
          </w:tcPr>
          <w:p w14:paraId="0F0C1309" w14:textId="4B838962" w:rsidR="0006421A" w:rsidRPr="007018B9" w:rsidRDefault="0006421A" w:rsidP="0063159E">
            <w:pPr>
              <w:jc w:val="right"/>
              <w:rPr>
                <w:rFonts w:asciiTheme="minorHAnsi" w:hAnsiTheme="minorHAnsi" w:cs="Arial"/>
                <w:szCs w:val="22"/>
              </w:rPr>
            </w:pPr>
            <w:r w:rsidRPr="007018B9">
              <w:rPr>
                <w:rFonts w:asciiTheme="minorHAnsi" w:hAnsiTheme="minorHAnsi" w:cs="Arial"/>
                <w:szCs w:val="22"/>
              </w:rPr>
              <w:t>IMO Audit Scheme</w:t>
            </w:r>
          </w:p>
        </w:tc>
        <w:tc>
          <w:tcPr>
            <w:tcW w:w="646" w:type="dxa"/>
          </w:tcPr>
          <w:p w14:paraId="5D430BDF" w14:textId="20BD05FC" w:rsidR="0006421A" w:rsidRPr="007018B9" w:rsidRDefault="0006421A" w:rsidP="0063159E">
            <w:pPr>
              <w:jc w:val="center"/>
              <w:rPr>
                <w:rFonts w:asciiTheme="minorHAnsi" w:hAnsiTheme="minorHAnsi" w:cs="Arial"/>
                <w:szCs w:val="22"/>
              </w:rPr>
            </w:pPr>
            <w:ins w:id="242" w:author="stephen" w:date="2015-05-20T08:45:00Z">
              <w:r>
                <w:rPr>
                  <w:rFonts w:asciiTheme="minorHAnsi" w:hAnsiTheme="minorHAnsi" w:cs="Arial"/>
                  <w:szCs w:val="22"/>
                </w:rPr>
                <w:t>1</w:t>
              </w:r>
            </w:ins>
          </w:p>
        </w:tc>
        <w:tc>
          <w:tcPr>
            <w:tcW w:w="1649" w:type="dxa"/>
            <w:vMerge/>
          </w:tcPr>
          <w:p w14:paraId="702B4E6A" w14:textId="77777777" w:rsidR="0006421A" w:rsidRPr="007018B9" w:rsidRDefault="0006421A" w:rsidP="0063159E">
            <w:pPr>
              <w:jc w:val="both"/>
              <w:rPr>
                <w:rFonts w:asciiTheme="minorHAnsi" w:hAnsiTheme="minorHAnsi" w:cs="Arial"/>
                <w:szCs w:val="22"/>
              </w:rPr>
            </w:pPr>
          </w:p>
        </w:tc>
        <w:tc>
          <w:tcPr>
            <w:tcW w:w="3152" w:type="dxa"/>
          </w:tcPr>
          <w:p w14:paraId="486C21A2" w14:textId="103A6526" w:rsidR="0006421A" w:rsidRPr="007018B9" w:rsidRDefault="0006421A" w:rsidP="0063159E">
            <w:pPr>
              <w:rPr>
                <w:rFonts w:asciiTheme="minorHAnsi" w:hAnsiTheme="minorHAnsi" w:cs="Arial"/>
                <w:szCs w:val="22"/>
              </w:rPr>
            </w:pPr>
            <w:r w:rsidRPr="007018B9">
              <w:rPr>
                <w:rFonts w:asciiTheme="minorHAnsi" w:hAnsiTheme="minorHAnsi" w:cs="Arial"/>
                <w:szCs w:val="22"/>
              </w:rPr>
              <w:t>IALA GL 1054</w:t>
            </w:r>
          </w:p>
        </w:tc>
        <w:tc>
          <w:tcPr>
            <w:tcW w:w="682" w:type="dxa"/>
            <w:vMerge/>
          </w:tcPr>
          <w:p w14:paraId="775317B1" w14:textId="77777777" w:rsidR="0006421A" w:rsidRPr="007018B9" w:rsidRDefault="0006421A" w:rsidP="0063159E">
            <w:pPr>
              <w:jc w:val="center"/>
              <w:rPr>
                <w:rFonts w:asciiTheme="minorHAnsi" w:hAnsiTheme="minorHAnsi" w:cs="Arial"/>
                <w:szCs w:val="22"/>
              </w:rPr>
            </w:pPr>
          </w:p>
        </w:tc>
      </w:tr>
      <w:tr w:rsidR="0006421A" w:rsidRPr="007018B9" w14:paraId="366D9A38" w14:textId="77777777" w:rsidTr="0006421A">
        <w:trPr>
          <w:jc w:val="center"/>
        </w:trPr>
        <w:tc>
          <w:tcPr>
            <w:tcW w:w="499" w:type="dxa"/>
          </w:tcPr>
          <w:p w14:paraId="6527879B" w14:textId="77777777" w:rsidR="0006421A" w:rsidRPr="007018B9" w:rsidRDefault="0006421A" w:rsidP="0063159E">
            <w:pPr>
              <w:jc w:val="both"/>
              <w:rPr>
                <w:rFonts w:asciiTheme="minorHAnsi" w:hAnsiTheme="minorHAnsi" w:cs="Arial"/>
                <w:szCs w:val="22"/>
              </w:rPr>
            </w:pPr>
          </w:p>
        </w:tc>
        <w:tc>
          <w:tcPr>
            <w:tcW w:w="524" w:type="dxa"/>
          </w:tcPr>
          <w:p w14:paraId="388A279E" w14:textId="77777777" w:rsidR="0006421A" w:rsidRPr="007018B9" w:rsidRDefault="0006421A" w:rsidP="0063159E">
            <w:pPr>
              <w:jc w:val="both"/>
              <w:rPr>
                <w:rFonts w:asciiTheme="minorHAnsi" w:hAnsiTheme="minorHAnsi" w:cs="Arial"/>
                <w:szCs w:val="22"/>
              </w:rPr>
            </w:pPr>
          </w:p>
        </w:tc>
        <w:tc>
          <w:tcPr>
            <w:tcW w:w="774" w:type="dxa"/>
          </w:tcPr>
          <w:p w14:paraId="271E97DD" w14:textId="2DCD6173" w:rsidR="0006421A" w:rsidRPr="007018B9" w:rsidRDefault="0006421A">
            <w:pPr>
              <w:jc w:val="both"/>
              <w:rPr>
                <w:rFonts w:asciiTheme="minorHAnsi" w:hAnsiTheme="minorHAnsi" w:cs="Arial"/>
                <w:szCs w:val="22"/>
              </w:rPr>
            </w:pPr>
            <w:r w:rsidRPr="007018B9">
              <w:rPr>
                <w:rFonts w:asciiTheme="minorHAnsi" w:hAnsiTheme="minorHAnsi" w:cs="Arial"/>
                <w:szCs w:val="22"/>
              </w:rPr>
              <w:t>1.1.</w:t>
            </w:r>
            <w:del w:id="243" w:author="stephen" w:date="2015-05-20T08:30:00Z">
              <w:r w:rsidRPr="007018B9" w:rsidDel="00CC7060">
                <w:rPr>
                  <w:rFonts w:asciiTheme="minorHAnsi" w:hAnsiTheme="minorHAnsi" w:cs="Arial"/>
                  <w:szCs w:val="22"/>
                </w:rPr>
                <w:delText>7</w:delText>
              </w:r>
            </w:del>
            <w:ins w:id="244" w:author="stephen" w:date="2015-05-20T08:30:00Z">
              <w:r>
                <w:rPr>
                  <w:rFonts w:asciiTheme="minorHAnsi" w:hAnsiTheme="minorHAnsi" w:cs="Arial"/>
                  <w:szCs w:val="22"/>
                </w:rPr>
                <w:t>6</w:t>
              </w:r>
            </w:ins>
          </w:p>
        </w:tc>
        <w:tc>
          <w:tcPr>
            <w:tcW w:w="6222" w:type="dxa"/>
          </w:tcPr>
          <w:p w14:paraId="5BB4CD5A" w14:textId="77777777" w:rsidR="0006421A" w:rsidRPr="007018B9" w:rsidRDefault="0006421A" w:rsidP="0063159E">
            <w:pPr>
              <w:jc w:val="right"/>
              <w:rPr>
                <w:rFonts w:asciiTheme="minorHAnsi" w:hAnsiTheme="minorHAnsi" w:cs="Arial"/>
                <w:szCs w:val="22"/>
              </w:rPr>
            </w:pPr>
            <w:r w:rsidRPr="007018B9">
              <w:rPr>
                <w:rFonts w:asciiTheme="minorHAnsi" w:hAnsiTheme="minorHAnsi" w:cs="Arial"/>
                <w:szCs w:val="22"/>
              </w:rPr>
              <w:t>SOLAS Ch. V Regulations applicable to maritime safety (1)</w:t>
            </w:r>
          </w:p>
        </w:tc>
        <w:tc>
          <w:tcPr>
            <w:tcW w:w="646" w:type="dxa"/>
          </w:tcPr>
          <w:p w14:paraId="4236EE41" w14:textId="69452DC8" w:rsidR="0006421A" w:rsidRPr="007018B9" w:rsidRDefault="0006421A" w:rsidP="0063159E">
            <w:pPr>
              <w:jc w:val="center"/>
              <w:rPr>
                <w:rFonts w:asciiTheme="minorHAnsi" w:hAnsiTheme="minorHAnsi" w:cs="Arial"/>
                <w:szCs w:val="22"/>
              </w:rPr>
            </w:pPr>
            <w:r w:rsidRPr="007018B9">
              <w:rPr>
                <w:rFonts w:asciiTheme="minorHAnsi" w:hAnsiTheme="minorHAnsi" w:cs="Arial"/>
                <w:szCs w:val="22"/>
              </w:rPr>
              <w:t>3</w:t>
            </w:r>
          </w:p>
        </w:tc>
        <w:tc>
          <w:tcPr>
            <w:tcW w:w="1649" w:type="dxa"/>
            <w:vMerge/>
          </w:tcPr>
          <w:p w14:paraId="505F176B" w14:textId="5307BD7A" w:rsidR="0006421A" w:rsidRPr="007018B9" w:rsidRDefault="0006421A" w:rsidP="0063159E">
            <w:pPr>
              <w:jc w:val="both"/>
              <w:rPr>
                <w:rFonts w:asciiTheme="minorHAnsi" w:hAnsiTheme="minorHAnsi" w:cs="Arial"/>
                <w:szCs w:val="22"/>
              </w:rPr>
            </w:pPr>
          </w:p>
        </w:tc>
        <w:tc>
          <w:tcPr>
            <w:tcW w:w="3152" w:type="dxa"/>
          </w:tcPr>
          <w:p w14:paraId="13B1D2BC" w14:textId="76EF354B" w:rsidR="0006421A" w:rsidRPr="007018B9" w:rsidRDefault="0006421A" w:rsidP="0063159E">
            <w:pPr>
              <w:rPr>
                <w:rFonts w:asciiTheme="minorHAnsi" w:hAnsiTheme="minorHAnsi" w:cs="Arial"/>
                <w:szCs w:val="22"/>
              </w:rPr>
            </w:pPr>
            <w:r w:rsidRPr="007018B9">
              <w:rPr>
                <w:rFonts w:asciiTheme="minorHAnsi" w:hAnsiTheme="minorHAnsi" w:cs="Arial"/>
                <w:szCs w:val="22"/>
              </w:rPr>
              <w:t>NAVGUIDE 8.1</w:t>
            </w:r>
          </w:p>
          <w:p w14:paraId="6B123B9C" w14:textId="77777777" w:rsidR="0006421A" w:rsidRPr="007018B9" w:rsidRDefault="0006421A" w:rsidP="0063159E">
            <w:pPr>
              <w:rPr>
                <w:rFonts w:asciiTheme="minorHAnsi" w:hAnsiTheme="minorHAnsi" w:cs="Arial"/>
                <w:szCs w:val="22"/>
              </w:rPr>
            </w:pPr>
            <w:r w:rsidRPr="007018B9">
              <w:rPr>
                <w:rFonts w:asciiTheme="minorHAnsi" w:hAnsiTheme="minorHAnsi" w:cs="Arial"/>
                <w:szCs w:val="22"/>
              </w:rPr>
              <w:t>SOLAS V Regulations 10; 11; 12 and 13</w:t>
            </w:r>
          </w:p>
        </w:tc>
        <w:tc>
          <w:tcPr>
            <w:tcW w:w="682" w:type="dxa"/>
            <w:vMerge/>
          </w:tcPr>
          <w:p w14:paraId="67CCC9FB" w14:textId="46843623" w:rsidR="0006421A" w:rsidRPr="007018B9" w:rsidRDefault="0006421A" w:rsidP="0063159E">
            <w:pPr>
              <w:jc w:val="center"/>
              <w:rPr>
                <w:rFonts w:asciiTheme="minorHAnsi" w:hAnsiTheme="minorHAnsi" w:cs="Arial"/>
                <w:szCs w:val="22"/>
              </w:rPr>
            </w:pPr>
          </w:p>
        </w:tc>
      </w:tr>
      <w:tr w:rsidR="0006421A" w:rsidRPr="007018B9" w14:paraId="64FC5732" w14:textId="77777777" w:rsidTr="0006421A">
        <w:trPr>
          <w:jc w:val="center"/>
        </w:trPr>
        <w:tc>
          <w:tcPr>
            <w:tcW w:w="499" w:type="dxa"/>
          </w:tcPr>
          <w:p w14:paraId="25C22FBC" w14:textId="27EE3430" w:rsidR="0006421A" w:rsidRPr="007018B9" w:rsidRDefault="0006421A" w:rsidP="0063159E">
            <w:pPr>
              <w:jc w:val="both"/>
              <w:rPr>
                <w:rFonts w:asciiTheme="minorHAnsi" w:hAnsiTheme="minorHAnsi" w:cs="Arial"/>
                <w:szCs w:val="22"/>
              </w:rPr>
            </w:pPr>
          </w:p>
        </w:tc>
        <w:tc>
          <w:tcPr>
            <w:tcW w:w="524" w:type="dxa"/>
          </w:tcPr>
          <w:p w14:paraId="25AE0D86" w14:textId="77777777" w:rsidR="0006421A" w:rsidRPr="007018B9" w:rsidRDefault="0006421A" w:rsidP="0063159E">
            <w:pPr>
              <w:jc w:val="both"/>
              <w:rPr>
                <w:rFonts w:asciiTheme="minorHAnsi" w:hAnsiTheme="minorHAnsi" w:cs="Arial"/>
                <w:szCs w:val="22"/>
              </w:rPr>
            </w:pPr>
          </w:p>
        </w:tc>
        <w:tc>
          <w:tcPr>
            <w:tcW w:w="774" w:type="dxa"/>
          </w:tcPr>
          <w:p w14:paraId="2149996F" w14:textId="3894D346" w:rsidR="0006421A" w:rsidRPr="007018B9" w:rsidRDefault="0006421A">
            <w:pPr>
              <w:jc w:val="both"/>
              <w:rPr>
                <w:rFonts w:asciiTheme="minorHAnsi" w:hAnsiTheme="minorHAnsi" w:cs="Arial"/>
                <w:szCs w:val="22"/>
              </w:rPr>
            </w:pPr>
            <w:r w:rsidRPr="007018B9">
              <w:rPr>
                <w:rFonts w:asciiTheme="minorHAnsi" w:hAnsiTheme="minorHAnsi" w:cs="Arial"/>
                <w:szCs w:val="22"/>
              </w:rPr>
              <w:t>1.1.</w:t>
            </w:r>
            <w:del w:id="245" w:author="stephen" w:date="2015-05-20T08:30:00Z">
              <w:r w:rsidRPr="007018B9" w:rsidDel="00CC7060">
                <w:rPr>
                  <w:rFonts w:asciiTheme="minorHAnsi" w:hAnsiTheme="minorHAnsi" w:cs="Arial"/>
                  <w:szCs w:val="22"/>
                </w:rPr>
                <w:delText>8</w:delText>
              </w:r>
            </w:del>
            <w:ins w:id="246" w:author="stephen" w:date="2015-05-20T08:30:00Z">
              <w:r>
                <w:rPr>
                  <w:rFonts w:asciiTheme="minorHAnsi" w:hAnsiTheme="minorHAnsi" w:cs="Arial"/>
                  <w:szCs w:val="22"/>
                </w:rPr>
                <w:t>7</w:t>
              </w:r>
            </w:ins>
          </w:p>
        </w:tc>
        <w:tc>
          <w:tcPr>
            <w:tcW w:w="6222" w:type="dxa"/>
          </w:tcPr>
          <w:p w14:paraId="1F90034E" w14:textId="77777777" w:rsidR="0006421A" w:rsidRPr="007018B9" w:rsidRDefault="0006421A" w:rsidP="0063159E">
            <w:pPr>
              <w:jc w:val="right"/>
              <w:rPr>
                <w:rFonts w:asciiTheme="minorHAnsi" w:hAnsiTheme="minorHAnsi" w:cs="Arial"/>
                <w:szCs w:val="22"/>
              </w:rPr>
            </w:pPr>
            <w:r w:rsidRPr="007018B9">
              <w:rPr>
                <w:rFonts w:asciiTheme="minorHAnsi" w:hAnsiTheme="minorHAnsi" w:cs="Arial"/>
                <w:szCs w:val="22"/>
              </w:rPr>
              <w:t>SOLAS Ch. V Regulations applicable to maritime safety (2)</w:t>
            </w:r>
          </w:p>
        </w:tc>
        <w:tc>
          <w:tcPr>
            <w:tcW w:w="646" w:type="dxa"/>
          </w:tcPr>
          <w:p w14:paraId="72DB81DA" w14:textId="239F7F13" w:rsidR="0006421A" w:rsidRPr="007018B9" w:rsidRDefault="0006421A" w:rsidP="0063159E">
            <w:pPr>
              <w:jc w:val="center"/>
              <w:rPr>
                <w:rFonts w:asciiTheme="minorHAnsi" w:hAnsiTheme="minorHAnsi" w:cs="Arial"/>
                <w:szCs w:val="22"/>
              </w:rPr>
            </w:pPr>
            <w:r w:rsidRPr="007018B9">
              <w:rPr>
                <w:rFonts w:asciiTheme="minorHAnsi" w:hAnsiTheme="minorHAnsi" w:cs="Arial"/>
                <w:szCs w:val="22"/>
              </w:rPr>
              <w:t>3</w:t>
            </w:r>
          </w:p>
        </w:tc>
        <w:tc>
          <w:tcPr>
            <w:tcW w:w="1649" w:type="dxa"/>
            <w:vMerge/>
          </w:tcPr>
          <w:p w14:paraId="6A118313" w14:textId="77777777" w:rsidR="0006421A" w:rsidRPr="007018B9" w:rsidRDefault="0006421A" w:rsidP="0063159E">
            <w:pPr>
              <w:jc w:val="both"/>
              <w:rPr>
                <w:rFonts w:asciiTheme="minorHAnsi" w:hAnsiTheme="minorHAnsi" w:cs="Arial"/>
                <w:szCs w:val="22"/>
              </w:rPr>
            </w:pPr>
          </w:p>
        </w:tc>
        <w:tc>
          <w:tcPr>
            <w:tcW w:w="3152" w:type="dxa"/>
          </w:tcPr>
          <w:p w14:paraId="3CDE6BE9" w14:textId="77777777" w:rsidR="0006421A" w:rsidRPr="007018B9" w:rsidRDefault="0006421A" w:rsidP="0063159E">
            <w:pPr>
              <w:rPr>
                <w:rFonts w:asciiTheme="minorHAnsi" w:hAnsiTheme="minorHAnsi" w:cs="Arial"/>
                <w:szCs w:val="22"/>
              </w:rPr>
            </w:pPr>
            <w:r w:rsidRPr="007018B9">
              <w:rPr>
                <w:rFonts w:asciiTheme="minorHAnsi" w:hAnsiTheme="minorHAnsi" w:cs="Arial"/>
                <w:szCs w:val="22"/>
              </w:rPr>
              <w:t>SOLAS V Regulations 4 and 9</w:t>
            </w:r>
          </w:p>
        </w:tc>
        <w:tc>
          <w:tcPr>
            <w:tcW w:w="682" w:type="dxa"/>
            <w:vMerge/>
          </w:tcPr>
          <w:p w14:paraId="3BDE94B9" w14:textId="77777777" w:rsidR="0006421A" w:rsidRPr="007018B9" w:rsidRDefault="0006421A" w:rsidP="0063159E">
            <w:pPr>
              <w:jc w:val="both"/>
              <w:rPr>
                <w:rFonts w:asciiTheme="minorHAnsi" w:hAnsiTheme="minorHAnsi" w:cs="Arial"/>
                <w:szCs w:val="22"/>
              </w:rPr>
            </w:pPr>
          </w:p>
        </w:tc>
      </w:tr>
    </w:tbl>
    <w:p w14:paraId="1BBE4D1E" w14:textId="2B470F8A" w:rsidR="00C06639" w:rsidRPr="007018B9" w:rsidRDefault="00C06639"/>
    <w:tbl>
      <w:tblPr>
        <w:tblStyle w:val="TableGrid"/>
        <w:tblW w:w="14148" w:type="dxa"/>
        <w:jc w:val="center"/>
        <w:tblLook w:val="04A0" w:firstRow="1" w:lastRow="0" w:firstColumn="1" w:lastColumn="0" w:noHBand="0" w:noVBand="1"/>
      </w:tblPr>
      <w:tblGrid>
        <w:gridCol w:w="498"/>
        <w:gridCol w:w="524"/>
        <w:gridCol w:w="718"/>
        <w:gridCol w:w="6268"/>
        <w:gridCol w:w="648"/>
        <w:gridCol w:w="1650"/>
        <w:gridCol w:w="3158"/>
        <w:gridCol w:w="684"/>
      </w:tblGrid>
      <w:tr w:rsidR="00D2390A" w:rsidRPr="007018B9" w14:paraId="50D7503D" w14:textId="77777777" w:rsidTr="00322E60">
        <w:trPr>
          <w:cantSplit/>
          <w:trHeight w:val="1514"/>
          <w:jc w:val="center"/>
        </w:trPr>
        <w:tc>
          <w:tcPr>
            <w:tcW w:w="498" w:type="dxa"/>
            <w:textDirection w:val="btLr"/>
            <w:vAlign w:val="center"/>
          </w:tcPr>
          <w:p w14:paraId="2C2FDD26" w14:textId="77777777" w:rsidR="00D2390A" w:rsidRPr="007018B9" w:rsidRDefault="00D2390A" w:rsidP="00322E60">
            <w:pPr>
              <w:ind w:left="113" w:right="113"/>
              <w:jc w:val="center"/>
              <w:rPr>
                <w:rFonts w:asciiTheme="minorHAnsi" w:hAnsiTheme="minorHAnsi" w:cs="Arial"/>
                <w:b/>
                <w:szCs w:val="22"/>
              </w:rPr>
            </w:pPr>
            <w:r w:rsidRPr="007018B9">
              <w:rPr>
                <w:rFonts w:asciiTheme="minorHAnsi" w:hAnsiTheme="minorHAnsi" w:cs="Arial"/>
                <w:b/>
                <w:szCs w:val="22"/>
              </w:rPr>
              <w:lastRenderedPageBreak/>
              <w:t>Module</w:t>
            </w:r>
          </w:p>
        </w:tc>
        <w:tc>
          <w:tcPr>
            <w:tcW w:w="524" w:type="dxa"/>
            <w:textDirection w:val="btLr"/>
            <w:vAlign w:val="center"/>
          </w:tcPr>
          <w:p w14:paraId="4343D05F" w14:textId="77777777" w:rsidR="00D2390A" w:rsidRPr="007018B9" w:rsidRDefault="00D2390A" w:rsidP="00322E60">
            <w:pPr>
              <w:ind w:left="113" w:right="113"/>
              <w:jc w:val="center"/>
              <w:rPr>
                <w:rFonts w:asciiTheme="minorHAnsi" w:hAnsiTheme="minorHAnsi" w:cs="Arial"/>
                <w:b/>
                <w:szCs w:val="22"/>
              </w:rPr>
            </w:pPr>
            <w:r w:rsidRPr="007018B9">
              <w:rPr>
                <w:rFonts w:asciiTheme="minorHAnsi" w:hAnsiTheme="minorHAnsi" w:cs="Arial"/>
                <w:b/>
                <w:szCs w:val="22"/>
              </w:rPr>
              <w:t>Element</w:t>
            </w:r>
          </w:p>
        </w:tc>
        <w:tc>
          <w:tcPr>
            <w:tcW w:w="718" w:type="dxa"/>
            <w:textDirection w:val="btLr"/>
            <w:vAlign w:val="center"/>
          </w:tcPr>
          <w:p w14:paraId="1B9DB6FD" w14:textId="77777777" w:rsidR="00D2390A" w:rsidRPr="007018B9" w:rsidRDefault="00D2390A" w:rsidP="00322E60">
            <w:pPr>
              <w:ind w:left="113" w:right="113"/>
              <w:jc w:val="center"/>
              <w:rPr>
                <w:rFonts w:asciiTheme="minorHAnsi" w:hAnsiTheme="minorHAnsi" w:cs="Arial"/>
                <w:b/>
                <w:szCs w:val="22"/>
              </w:rPr>
            </w:pPr>
            <w:r w:rsidRPr="007018B9">
              <w:rPr>
                <w:rFonts w:asciiTheme="minorHAnsi" w:hAnsiTheme="minorHAnsi" w:cs="Arial"/>
                <w:b/>
                <w:szCs w:val="22"/>
              </w:rPr>
              <w:t>Sub-element</w:t>
            </w:r>
          </w:p>
        </w:tc>
        <w:tc>
          <w:tcPr>
            <w:tcW w:w="6268" w:type="dxa"/>
            <w:vAlign w:val="center"/>
          </w:tcPr>
          <w:p w14:paraId="0C81BFA9" w14:textId="77777777" w:rsidR="00D2390A" w:rsidRPr="007018B9" w:rsidRDefault="00D2390A" w:rsidP="00322E60">
            <w:pPr>
              <w:jc w:val="center"/>
              <w:rPr>
                <w:rFonts w:asciiTheme="minorHAnsi" w:hAnsiTheme="minorHAnsi" w:cs="Arial"/>
                <w:b/>
                <w:szCs w:val="22"/>
              </w:rPr>
            </w:pPr>
            <w:r w:rsidRPr="007018B9">
              <w:rPr>
                <w:rFonts w:asciiTheme="minorHAnsi" w:hAnsiTheme="minorHAnsi" w:cs="Arial"/>
                <w:b/>
                <w:szCs w:val="22"/>
              </w:rPr>
              <w:t>Subject</w:t>
            </w:r>
          </w:p>
        </w:tc>
        <w:tc>
          <w:tcPr>
            <w:tcW w:w="648" w:type="dxa"/>
            <w:textDirection w:val="btLr"/>
            <w:vAlign w:val="center"/>
          </w:tcPr>
          <w:p w14:paraId="68A26F43" w14:textId="77777777" w:rsidR="00D2390A" w:rsidRPr="007018B9" w:rsidRDefault="00D2390A" w:rsidP="00322E60">
            <w:pPr>
              <w:ind w:left="113" w:right="113"/>
              <w:jc w:val="center"/>
              <w:rPr>
                <w:rFonts w:asciiTheme="minorHAnsi" w:hAnsiTheme="minorHAnsi" w:cs="Arial"/>
                <w:b/>
                <w:szCs w:val="22"/>
              </w:rPr>
            </w:pPr>
            <w:r w:rsidRPr="007018B9">
              <w:rPr>
                <w:rFonts w:asciiTheme="minorHAnsi" w:hAnsiTheme="minorHAnsi" w:cs="Arial"/>
                <w:b/>
                <w:szCs w:val="22"/>
              </w:rPr>
              <w:t>Level of Competence</w:t>
            </w:r>
          </w:p>
        </w:tc>
        <w:tc>
          <w:tcPr>
            <w:tcW w:w="1650" w:type="dxa"/>
            <w:vAlign w:val="center"/>
          </w:tcPr>
          <w:p w14:paraId="3A93585F" w14:textId="77777777" w:rsidR="00D2390A" w:rsidRPr="007018B9" w:rsidRDefault="00D2390A" w:rsidP="00322E60">
            <w:pPr>
              <w:jc w:val="center"/>
              <w:rPr>
                <w:rFonts w:asciiTheme="minorHAnsi" w:hAnsiTheme="minorHAnsi" w:cs="Arial"/>
                <w:b/>
                <w:szCs w:val="22"/>
              </w:rPr>
            </w:pPr>
            <w:r w:rsidRPr="007018B9">
              <w:rPr>
                <w:rFonts w:asciiTheme="minorHAnsi" w:hAnsiTheme="minorHAnsi" w:cs="Arial"/>
                <w:b/>
                <w:szCs w:val="22"/>
              </w:rPr>
              <w:t>Recommended training aids and exercises</w:t>
            </w:r>
          </w:p>
        </w:tc>
        <w:tc>
          <w:tcPr>
            <w:tcW w:w="3158" w:type="dxa"/>
            <w:vAlign w:val="center"/>
          </w:tcPr>
          <w:p w14:paraId="41B21817" w14:textId="77777777" w:rsidR="00D2390A" w:rsidRPr="007018B9" w:rsidRDefault="00D2390A" w:rsidP="00322E60">
            <w:pPr>
              <w:jc w:val="center"/>
              <w:rPr>
                <w:rFonts w:asciiTheme="minorHAnsi" w:hAnsiTheme="minorHAnsi" w:cs="Arial"/>
                <w:b/>
                <w:szCs w:val="22"/>
              </w:rPr>
            </w:pPr>
            <w:r w:rsidRPr="007018B9">
              <w:rPr>
                <w:rFonts w:asciiTheme="minorHAnsi" w:hAnsiTheme="minorHAnsi" w:cs="Arial"/>
                <w:b/>
                <w:szCs w:val="22"/>
              </w:rPr>
              <w:t>References</w:t>
            </w:r>
          </w:p>
          <w:p w14:paraId="6853138D" w14:textId="77777777" w:rsidR="00D2390A" w:rsidRPr="007018B9" w:rsidRDefault="00D2390A" w:rsidP="00322E60">
            <w:pPr>
              <w:jc w:val="center"/>
              <w:rPr>
                <w:rFonts w:asciiTheme="minorHAnsi" w:hAnsiTheme="minorHAnsi" w:cs="Arial"/>
                <w:szCs w:val="22"/>
              </w:rPr>
            </w:pPr>
          </w:p>
          <w:p w14:paraId="56220953" w14:textId="77777777" w:rsidR="00D2390A" w:rsidRPr="007018B9" w:rsidRDefault="00D2390A">
            <w:pPr>
              <w:rPr>
                <w:rFonts w:asciiTheme="minorHAnsi" w:hAnsiTheme="minorHAnsi" w:cs="Arial"/>
                <w:szCs w:val="22"/>
              </w:rPr>
              <w:pPrChange w:id="247" w:author="stephen" w:date="2015-05-20T10:22:00Z">
                <w:pPr>
                  <w:jc w:val="center"/>
                </w:pPr>
              </w:pPrChange>
            </w:pPr>
            <w:r w:rsidRPr="007018B9">
              <w:rPr>
                <w:rFonts w:asciiTheme="minorHAnsi" w:hAnsiTheme="minorHAnsi" w:cs="Arial"/>
                <w:szCs w:val="22"/>
              </w:rPr>
              <w:t>Rec = Recommendation</w:t>
            </w:r>
          </w:p>
          <w:p w14:paraId="72CC8DB7" w14:textId="77777777" w:rsidR="00D2390A" w:rsidRPr="007018B9" w:rsidRDefault="00D2390A">
            <w:pPr>
              <w:rPr>
                <w:rFonts w:asciiTheme="minorHAnsi" w:hAnsiTheme="minorHAnsi" w:cs="Arial"/>
                <w:szCs w:val="22"/>
              </w:rPr>
              <w:pPrChange w:id="248" w:author="stephen" w:date="2015-05-20T10:22:00Z">
                <w:pPr>
                  <w:jc w:val="center"/>
                </w:pPr>
              </w:pPrChange>
            </w:pPr>
            <w:r w:rsidRPr="007018B9">
              <w:rPr>
                <w:rFonts w:asciiTheme="minorHAnsi" w:hAnsiTheme="minorHAnsi" w:cs="Arial"/>
                <w:szCs w:val="22"/>
              </w:rPr>
              <w:t>GL   = Guideline</w:t>
            </w:r>
          </w:p>
        </w:tc>
        <w:tc>
          <w:tcPr>
            <w:tcW w:w="684" w:type="dxa"/>
            <w:textDirection w:val="btLr"/>
            <w:vAlign w:val="center"/>
          </w:tcPr>
          <w:p w14:paraId="2C659A25" w14:textId="77777777" w:rsidR="00D2390A" w:rsidRPr="007018B9" w:rsidRDefault="00D2390A" w:rsidP="00322E60">
            <w:pPr>
              <w:ind w:left="113" w:right="113"/>
              <w:jc w:val="center"/>
              <w:rPr>
                <w:rFonts w:asciiTheme="minorHAnsi" w:hAnsiTheme="minorHAnsi" w:cs="Arial"/>
                <w:b/>
                <w:szCs w:val="22"/>
              </w:rPr>
            </w:pPr>
            <w:r w:rsidRPr="007018B9">
              <w:rPr>
                <w:rFonts w:asciiTheme="minorHAnsi" w:hAnsiTheme="minorHAnsi" w:cs="Arial"/>
                <w:b/>
                <w:szCs w:val="22"/>
              </w:rPr>
              <w:t>Lecture No.</w:t>
            </w:r>
          </w:p>
        </w:tc>
      </w:tr>
      <w:tr w:rsidR="009F5245" w:rsidRPr="007018B9" w14:paraId="6C9FD5F2" w14:textId="77777777" w:rsidTr="00322E60">
        <w:trPr>
          <w:jc w:val="center"/>
        </w:trPr>
        <w:tc>
          <w:tcPr>
            <w:tcW w:w="498" w:type="dxa"/>
          </w:tcPr>
          <w:p w14:paraId="5C30A25A" w14:textId="77777777" w:rsidR="009F5245" w:rsidRPr="007018B9" w:rsidRDefault="009F5245" w:rsidP="0063159E">
            <w:pPr>
              <w:jc w:val="both"/>
              <w:rPr>
                <w:rFonts w:asciiTheme="minorHAnsi" w:hAnsiTheme="minorHAnsi" w:cs="Arial"/>
                <w:szCs w:val="22"/>
              </w:rPr>
            </w:pPr>
          </w:p>
        </w:tc>
        <w:tc>
          <w:tcPr>
            <w:tcW w:w="524" w:type="dxa"/>
          </w:tcPr>
          <w:p w14:paraId="50D13C13" w14:textId="1F08685D" w:rsidR="009F5245" w:rsidRPr="007018B9" w:rsidRDefault="009F5245" w:rsidP="0063159E">
            <w:pPr>
              <w:jc w:val="both"/>
              <w:rPr>
                <w:rFonts w:asciiTheme="minorHAnsi" w:hAnsiTheme="minorHAnsi" w:cs="Arial"/>
                <w:b/>
                <w:szCs w:val="22"/>
              </w:rPr>
            </w:pPr>
            <w:r w:rsidRPr="007018B9">
              <w:rPr>
                <w:rFonts w:asciiTheme="minorHAnsi" w:hAnsiTheme="minorHAnsi" w:cs="Arial"/>
                <w:b/>
                <w:szCs w:val="22"/>
              </w:rPr>
              <w:t>1.2</w:t>
            </w:r>
          </w:p>
        </w:tc>
        <w:tc>
          <w:tcPr>
            <w:tcW w:w="718" w:type="dxa"/>
            <w:shd w:val="clear" w:color="auto" w:fill="D9D9D9" w:themeFill="background1" w:themeFillShade="D9"/>
          </w:tcPr>
          <w:p w14:paraId="05FA7587" w14:textId="77777777" w:rsidR="009F5245" w:rsidRPr="007018B9" w:rsidRDefault="009F5245" w:rsidP="0063159E">
            <w:pPr>
              <w:jc w:val="both"/>
              <w:rPr>
                <w:rFonts w:asciiTheme="minorHAnsi" w:hAnsiTheme="minorHAnsi" w:cs="Arial"/>
                <w:szCs w:val="22"/>
              </w:rPr>
            </w:pPr>
          </w:p>
        </w:tc>
        <w:tc>
          <w:tcPr>
            <w:tcW w:w="6268" w:type="dxa"/>
          </w:tcPr>
          <w:p w14:paraId="747B8099" w14:textId="73B4BA47" w:rsidR="009F5245" w:rsidRPr="007018B9" w:rsidRDefault="009F5245" w:rsidP="0063159E">
            <w:pPr>
              <w:jc w:val="both"/>
              <w:rPr>
                <w:rFonts w:asciiTheme="minorHAnsi" w:hAnsiTheme="minorHAnsi" w:cs="Arial"/>
                <w:b/>
                <w:szCs w:val="22"/>
              </w:rPr>
            </w:pPr>
            <w:r w:rsidRPr="007018B9">
              <w:rPr>
                <w:rFonts w:asciiTheme="minorHAnsi" w:hAnsiTheme="minorHAnsi" w:cs="Arial"/>
                <w:b/>
                <w:szCs w:val="22"/>
              </w:rPr>
              <w:t>UNCLOS 82</w:t>
            </w:r>
            <w:r w:rsidRPr="007018B9">
              <w:rPr>
                <w:rFonts w:asciiTheme="minorHAnsi" w:hAnsiTheme="minorHAnsi" w:cs="Arial"/>
                <w:b/>
                <w:szCs w:val="22"/>
              </w:rPr>
              <w:tab/>
            </w:r>
          </w:p>
        </w:tc>
        <w:tc>
          <w:tcPr>
            <w:tcW w:w="6140" w:type="dxa"/>
            <w:gridSpan w:val="4"/>
            <w:shd w:val="clear" w:color="auto" w:fill="D9D9D9" w:themeFill="background1" w:themeFillShade="D9"/>
          </w:tcPr>
          <w:p w14:paraId="51E58157" w14:textId="77777777" w:rsidR="009F5245" w:rsidRPr="007018B9" w:rsidRDefault="009F5245" w:rsidP="0063159E">
            <w:pPr>
              <w:jc w:val="both"/>
              <w:rPr>
                <w:rFonts w:asciiTheme="minorHAnsi" w:hAnsiTheme="minorHAnsi" w:cs="Arial"/>
                <w:szCs w:val="22"/>
              </w:rPr>
            </w:pPr>
          </w:p>
        </w:tc>
      </w:tr>
      <w:tr w:rsidR="007A766A" w:rsidRPr="007018B9" w14:paraId="25C92927" w14:textId="77777777" w:rsidTr="00AE7D73">
        <w:trPr>
          <w:jc w:val="center"/>
        </w:trPr>
        <w:tc>
          <w:tcPr>
            <w:tcW w:w="498" w:type="dxa"/>
          </w:tcPr>
          <w:p w14:paraId="26E9D3C8" w14:textId="77777777" w:rsidR="007A766A" w:rsidRPr="007018B9" w:rsidRDefault="007A766A" w:rsidP="0063159E">
            <w:pPr>
              <w:jc w:val="both"/>
              <w:rPr>
                <w:rFonts w:asciiTheme="minorHAnsi" w:hAnsiTheme="minorHAnsi" w:cs="Arial"/>
                <w:szCs w:val="22"/>
              </w:rPr>
            </w:pPr>
          </w:p>
        </w:tc>
        <w:tc>
          <w:tcPr>
            <w:tcW w:w="524" w:type="dxa"/>
          </w:tcPr>
          <w:p w14:paraId="736E63EA" w14:textId="77777777" w:rsidR="007A766A" w:rsidRPr="007018B9" w:rsidRDefault="007A766A" w:rsidP="0063159E">
            <w:pPr>
              <w:jc w:val="both"/>
              <w:rPr>
                <w:rFonts w:asciiTheme="minorHAnsi" w:hAnsiTheme="minorHAnsi" w:cs="Arial"/>
                <w:b/>
                <w:szCs w:val="22"/>
              </w:rPr>
            </w:pPr>
          </w:p>
        </w:tc>
        <w:tc>
          <w:tcPr>
            <w:tcW w:w="718" w:type="dxa"/>
            <w:shd w:val="clear" w:color="auto" w:fill="auto"/>
          </w:tcPr>
          <w:p w14:paraId="6CFBF40D" w14:textId="35986EB7" w:rsidR="007A766A" w:rsidRPr="007018B9" w:rsidRDefault="007A766A" w:rsidP="0063159E">
            <w:pPr>
              <w:jc w:val="both"/>
              <w:rPr>
                <w:rFonts w:asciiTheme="minorHAnsi" w:hAnsiTheme="minorHAnsi" w:cs="Arial"/>
                <w:szCs w:val="22"/>
              </w:rPr>
            </w:pPr>
            <w:r w:rsidRPr="007018B9">
              <w:rPr>
                <w:rFonts w:asciiTheme="minorHAnsi" w:hAnsiTheme="minorHAnsi" w:cs="Arial"/>
                <w:szCs w:val="22"/>
              </w:rPr>
              <w:t>1.2.1</w:t>
            </w:r>
          </w:p>
        </w:tc>
        <w:tc>
          <w:tcPr>
            <w:tcW w:w="6268" w:type="dxa"/>
          </w:tcPr>
          <w:p w14:paraId="18CE943B" w14:textId="2FC67755" w:rsidR="007A766A" w:rsidRPr="007018B9" w:rsidRDefault="007A766A" w:rsidP="0023030C">
            <w:pPr>
              <w:jc w:val="right"/>
              <w:rPr>
                <w:rFonts w:asciiTheme="minorHAnsi" w:hAnsiTheme="minorHAnsi" w:cs="Arial"/>
                <w:b/>
                <w:szCs w:val="22"/>
              </w:rPr>
            </w:pPr>
            <w:r w:rsidRPr="007018B9">
              <w:rPr>
                <w:rFonts w:asciiTheme="minorHAnsi" w:hAnsiTheme="minorHAnsi" w:cs="Arial"/>
                <w:szCs w:val="22"/>
              </w:rPr>
              <w:t>United Nations Convention on Law of the Sea</w:t>
            </w:r>
          </w:p>
        </w:tc>
        <w:tc>
          <w:tcPr>
            <w:tcW w:w="648" w:type="dxa"/>
            <w:vMerge w:val="restart"/>
            <w:shd w:val="clear" w:color="auto" w:fill="auto"/>
            <w:vAlign w:val="center"/>
          </w:tcPr>
          <w:p w14:paraId="48195880" w14:textId="6BDCD3BD" w:rsidR="007A766A" w:rsidRPr="007018B9" w:rsidRDefault="007A766A" w:rsidP="00AE7D73">
            <w:pPr>
              <w:jc w:val="center"/>
              <w:rPr>
                <w:rFonts w:asciiTheme="minorHAnsi" w:hAnsiTheme="minorHAnsi" w:cs="Arial"/>
                <w:szCs w:val="22"/>
              </w:rPr>
            </w:pPr>
            <w:r w:rsidRPr="007018B9">
              <w:rPr>
                <w:rFonts w:asciiTheme="minorHAnsi" w:hAnsiTheme="minorHAnsi" w:cs="Arial"/>
                <w:szCs w:val="22"/>
              </w:rPr>
              <w:t>2</w:t>
            </w:r>
          </w:p>
        </w:tc>
        <w:tc>
          <w:tcPr>
            <w:tcW w:w="1650" w:type="dxa"/>
            <w:vMerge w:val="restart"/>
            <w:shd w:val="clear" w:color="auto" w:fill="auto"/>
          </w:tcPr>
          <w:p w14:paraId="0F6501C4" w14:textId="77777777" w:rsidR="007A766A" w:rsidRPr="007018B9" w:rsidRDefault="007A766A" w:rsidP="0063159E">
            <w:pPr>
              <w:jc w:val="both"/>
              <w:rPr>
                <w:rFonts w:asciiTheme="minorHAnsi" w:hAnsiTheme="minorHAnsi" w:cs="Arial"/>
                <w:szCs w:val="22"/>
              </w:rPr>
            </w:pPr>
          </w:p>
        </w:tc>
        <w:tc>
          <w:tcPr>
            <w:tcW w:w="3158" w:type="dxa"/>
            <w:vMerge w:val="restart"/>
            <w:shd w:val="clear" w:color="auto" w:fill="auto"/>
          </w:tcPr>
          <w:p w14:paraId="7DFA4E6C" w14:textId="77777777" w:rsidR="007A766A" w:rsidRPr="007018B9" w:rsidRDefault="007A766A" w:rsidP="00322E60">
            <w:pPr>
              <w:rPr>
                <w:rFonts w:asciiTheme="minorHAnsi" w:hAnsiTheme="minorHAnsi" w:cs="Arial"/>
                <w:szCs w:val="22"/>
              </w:rPr>
            </w:pPr>
            <w:r w:rsidRPr="007018B9">
              <w:rPr>
                <w:rFonts w:asciiTheme="minorHAnsi" w:hAnsiTheme="minorHAnsi" w:cs="Arial"/>
                <w:szCs w:val="22"/>
              </w:rPr>
              <w:t>UNCLOS Articles 5; 6-14; 17-26</w:t>
            </w:r>
          </w:p>
          <w:p w14:paraId="310178D2" w14:textId="069F7E8C" w:rsidR="007A766A" w:rsidRPr="007018B9" w:rsidRDefault="007A766A" w:rsidP="0063159E">
            <w:pPr>
              <w:rPr>
                <w:rFonts w:asciiTheme="minorHAnsi" w:hAnsiTheme="minorHAnsi" w:cs="Arial"/>
                <w:szCs w:val="22"/>
              </w:rPr>
            </w:pPr>
            <w:r w:rsidRPr="007018B9">
              <w:rPr>
                <w:rFonts w:asciiTheme="minorHAnsi" w:hAnsiTheme="minorHAnsi" w:cs="Arial"/>
                <w:szCs w:val="22"/>
              </w:rPr>
              <w:t>UNCLOS Part III Art.43</w:t>
            </w:r>
          </w:p>
        </w:tc>
        <w:tc>
          <w:tcPr>
            <w:tcW w:w="684" w:type="dxa"/>
            <w:vMerge w:val="restart"/>
            <w:shd w:val="clear" w:color="auto" w:fill="auto"/>
            <w:vAlign w:val="center"/>
          </w:tcPr>
          <w:p w14:paraId="2084E81B" w14:textId="11B3EE07" w:rsidR="007A766A" w:rsidRPr="007018B9" w:rsidRDefault="007A766A" w:rsidP="00AE7D73">
            <w:pPr>
              <w:jc w:val="center"/>
              <w:rPr>
                <w:rFonts w:asciiTheme="minorHAnsi" w:hAnsiTheme="minorHAnsi" w:cs="Arial"/>
                <w:szCs w:val="22"/>
              </w:rPr>
            </w:pPr>
            <w:r w:rsidRPr="007018B9">
              <w:rPr>
                <w:rFonts w:asciiTheme="minorHAnsi" w:hAnsiTheme="minorHAnsi" w:cs="Arial"/>
                <w:szCs w:val="22"/>
              </w:rPr>
              <w:t>2</w:t>
            </w:r>
          </w:p>
        </w:tc>
      </w:tr>
      <w:tr w:rsidR="007A766A" w:rsidRPr="007018B9" w14:paraId="7A7BA817" w14:textId="77777777" w:rsidTr="00AE7D73">
        <w:trPr>
          <w:jc w:val="center"/>
        </w:trPr>
        <w:tc>
          <w:tcPr>
            <w:tcW w:w="498" w:type="dxa"/>
          </w:tcPr>
          <w:p w14:paraId="631F268E" w14:textId="77777777" w:rsidR="007A766A" w:rsidRPr="007018B9" w:rsidRDefault="007A766A" w:rsidP="0063159E">
            <w:pPr>
              <w:jc w:val="both"/>
              <w:rPr>
                <w:rFonts w:asciiTheme="minorHAnsi" w:hAnsiTheme="minorHAnsi" w:cs="Arial"/>
                <w:szCs w:val="22"/>
              </w:rPr>
            </w:pPr>
          </w:p>
        </w:tc>
        <w:tc>
          <w:tcPr>
            <w:tcW w:w="524" w:type="dxa"/>
          </w:tcPr>
          <w:p w14:paraId="3D170CCC" w14:textId="77777777" w:rsidR="007A766A" w:rsidRPr="007018B9" w:rsidRDefault="007A766A" w:rsidP="0063159E">
            <w:pPr>
              <w:jc w:val="both"/>
              <w:rPr>
                <w:rFonts w:asciiTheme="minorHAnsi" w:hAnsiTheme="minorHAnsi" w:cs="Arial"/>
                <w:b/>
                <w:szCs w:val="22"/>
              </w:rPr>
            </w:pPr>
          </w:p>
        </w:tc>
        <w:tc>
          <w:tcPr>
            <w:tcW w:w="718" w:type="dxa"/>
            <w:shd w:val="clear" w:color="auto" w:fill="auto"/>
          </w:tcPr>
          <w:p w14:paraId="3852C793" w14:textId="74EC8100" w:rsidR="007A766A" w:rsidRPr="007018B9" w:rsidRDefault="007A766A" w:rsidP="0063159E">
            <w:pPr>
              <w:jc w:val="both"/>
              <w:rPr>
                <w:rFonts w:asciiTheme="minorHAnsi" w:hAnsiTheme="minorHAnsi" w:cs="Arial"/>
                <w:szCs w:val="22"/>
              </w:rPr>
            </w:pPr>
            <w:r w:rsidRPr="007018B9">
              <w:rPr>
                <w:rFonts w:asciiTheme="minorHAnsi" w:hAnsiTheme="minorHAnsi" w:cs="Arial"/>
                <w:szCs w:val="22"/>
              </w:rPr>
              <w:t>1.2.2</w:t>
            </w:r>
          </w:p>
        </w:tc>
        <w:tc>
          <w:tcPr>
            <w:tcW w:w="6268" w:type="dxa"/>
          </w:tcPr>
          <w:p w14:paraId="5ABF2798" w14:textId="20549398" w:rsidR="007A766A" w:rsidRPr="007018B9" w:rsidRDefault="007A766A" w:rsidP="0023030C">
            <w:pPr>
              <w:jc w:val="right"/>
              <w:rPr>
                <w:rFonts w:asciiTheme="minorHAnsi" w:hAnsiTheme="minorHAnsi" w:cs="Arial"/>
                <w:szCs w:val="22"/>
              </w:rPr>
            </w:pPr>
            <w:r w:rsidRPr="007018B9">
              <w:rPr>
                <w:rFonts w:asciiTheme="minorHAnsi" w:hAnsiTheme="minorHAnsi" w:cs="Arial"/>
                <w:szCs w:val="22"/>
              </w:rPr>
              <w:t>UNCLOS Articles pertaining to AtoN service provision</w:t>
            </w:r>
          </w:p>
        </w:tc>
        <w:tc>
          <w:tcPr>
            <w:tcW w:w="648" w:type="dxa"/>
            <w:vMerge/>
            <w:shd w:val="clear" w:color="auto" w:fill="auto"/>
            <w:vAlign w:val="center"/>
          </w:tcPr>
          <w:p w14:paraId="725EE036" w14:textId="77777777" w:rsidR="007A766A" w:rsidRPr="007018B9" w:rsidRDefault="007A766A" w:rsidP="00AE7D73">
            <w:pPr>
              <w:jc w:val="center"/>
              <w:rPr>
                <w:rFonts w:asciiTheme="minorHAnsi" w:hAnsiTheme="minorHAnsi" w:cs="Arial"/>
                <w:szCs w:val="22"/>
              </w:rPr>
            </w:pPr>
          </w:p>
        </w:tc>
        <w:tc>
          <w:tcPr>
            <w:tcW w:w="1650" w:type="dxa"/>
            <w:vMerge/>
            <w:shd w:val="clear" w:color="auto" w:fill="auto"/>
          </w:tcPr>
          <w:p w14:paraId="3CCC6A55" w14:textId="77777777" w:rsidR="007A766A" w:rsidRPr="007018B9" w:rsidRDefault="007A766A" w:rsidP="0063159E">
            <w:pPr>
              <w:jc w:val="both"/>
              <w:rPr>
                <w:rFonts w:asciiTheme="minorHAnsi" w:hAnsiTheme="minorHAnsi" w:cs="Arial"/>
                <w:szCs w:val="22"/>
              </w:rPr>
            </w:pPr>
          </w:p>
        </w:tc>
        <w:tc>
          <w:tcPr>
            <w:tcW w:w="3158" w:type="dxa"/>
            <w:vMerge/>
            <w:shd w:val="clear" w:color="auto" w:fill="auto"/>
          </w:tcPr>
          <w:p w14:paraId="09181C51" w14:textId="77777777" w:rsidR="007A766A" w:rsidRPr="007018B9" w:rsidRDefault="007A766A" w:rsidP="00322E60">
            <w:pPr>
              <w:rPr>
                <w:rFonts w:asciiTheme="minorHAnsi" w:hAnsiTheme="minorHAnsi" w:cs="Arial"/>
                <w:szCs w:val="22"/>
              </w:rPr>
            </w:pPr>
          </w:p>
        </w:tc>
        <w:tc>
          <w:tcPr>
            <w:tcW w:w="684" w:type="dxa"/>
            <w:vMerge/>
            <w:shd w:val="clear" w:color="auto" w:fill="auto"/>
            <w:vAlign w:val="center"/>
          </w:tcPr>
          <w:p w14:paraId="7D03164E" w14:textId="77777777" w:rsidR="007A766A" w:rsidRPr="007018B9" w:rsidRDefault="007A766A" w:rsidP="00AE7D73">
            <w:pPr>
              <w:jc w:val="center"/>
              <w:rPr>
                <w:rFonts w:asciiTheme="minorHAnsi" w:hAnsiTheme="minorHAnsi" w:cs="Arial"/>
                <w:szCs w:val="22"/>
              </w:rPr>
            </w:pPr>
          </w:p>
        </w:tc>
      </w:tr>
      <w:tr w:rsidR="009F5245" w:rsidRPr="007018B9" w14:paraId="05B82260" w14:textId="77777777" w:rsidTr="00322E60">
        <w:trPr>
          <w:jc w:val="center"/>
        </w:trPr>
        <w:tc>
          <w:tcPr>
            <w:tcW w:w="498" w:type="dxa"/>
          </w:tcPr>
          <w:p w14:paraId="5F92CC5B" w14:textId="77777777" w:rsidR="009F5245" w:rsidRPr="007018B9" w:rsidRDefault="009F5245" w:rsidP="0063159E">
            <w:pPr>
              <w:jc w:val="both"/>
              <w:rPr>
                <w:rFonts w:asciiTheme="minorHAnsi" w:hAnsiTheme="minorHAnsi" w:cs="Arial"/>
                <w:szCs w:val="22"/>
              </w:rPr>
            </w:pPr>
          </w:p>
        </w:tc>
        <w:tc>
          <w:tcPr>
            <w:tcW w:w="524" w:type="dxa"/>
          </w:tcPr>
          <w:p w14:paraId="1DB69DEC" w14:textId="28EC046A" w:rsidR="009F5245" w:rsidRPr="007018B9" w:rsidRDefault="009F5245" w:rsidP="00AE7D73">
            <w:pPr>
              <w:jc w:val="both"/>
              <w:rPr>
                <w:rFonts w:asciiTheme="minorHAnsi" w:hAnsiTheme="minorHAnsi" w:cs="Arial"/>
                <w:b/>
                <w:szCs w:val="22"/>
              </w:rPr>
            </w:pPr>
            <w:r w:rsidRPr="007018B9">
              <w:rPr>
                <w:rFonts w:asciiTheme="minorHAnsi" w:hAnsiTheme="minorHAnsi" w:cs="Arial"/>
                <w:b/>
                <w:szCs w:val="22"/>
              </w:rPr>
              <w:t>1.3</w:t>
            </w:r>
          </w:p>
        </w:tc>
        <w:tc>
          <w:tcPr>
            <w:tcW w:w="718" w:type="dxa"/>
            <w:shd w:val="clear" w:color="auto" w:fill="D9D9D9" w:themeFill="background1" w:themeFillShade="D9"/>
          </w:tcPr>
          <w:p w14:paraId="01D51891" w14:textId="77777777" w:rsidR="009F5245" w:rsidRPr="007018B9" w:rsidRDefault="009F5245" w:rsidP="0063159E">
            <w:pPr>
              <w:jc w:val="both"/>
              <w:rPr>
                <w:rFonts w:asciiTheme="minorHAnsi" w:hAnsiTheme="minorHAnsi" w:cs="Arial"/>
                <w:szCs w:val="22"/>
              </w:rPr>
            </w:pPr>
          </w:p>
        </w:tc>
        <w:tc>
          <w:tcPr>
            <w:tcW w:w="6268" w:type="dxa"/>
          </w:tcPr>
          <w:p w14:paraId="671C1E22" w14:textId="346354D3" w:rsidR="009F5245" w:rsidRPr="007018B9" w:rsidRDefault="009F5245" w:rsidP="0063159E">
            <w:pPr>
              <w:jc w:val="both"/>
              <w:rPr>
                <w:rFonts w:asciiTheme="minorHAnsi" w:hAnsiTheme="minorHAnsi" w:cs="Arial"/>
                <w:b/>
                <w:szCs w:val="22"/>
              </w:rPr>
            </w:pPr>
            <w:r w:rsidRPr="007018B9">
              <w:rPr>
                <w:rFonts w:asciiTheme="minorHAnsi" w:hAnsiTheme="minorHAnsi" w:cs="Arial"/>
                <w:b/>
                <w:szCs w:val="22"/>
              </w:rPr>
              <w:t>National (Competent) Authorities</w:t>
            </w:r>
          </w:p>
        </w:tc>
        <w:tc>
          <w:tcPr>
            <w:tcW w:w="5456" w:type="dxa"/>
            <w:gridSpan w:val="3"/>
            <w:shd w:val="clear" w:color="auto" w:fill="D9D9D9" w:themeFill="background1" w:themeFillShade="D9"/>
          </w:tcPr>
          <w:p w14:paraId="403A64F7" w14:textId="09CD47DC" w:rsidR="009F5245" w:rsidRPr="007018B9" w:rsidRDefault="009F5245" w:rsidP="0063159E">
            <w:pPr>
              <w:rPr>
                <w:rFonts w:asciiTheme="minorHAnsi" w:hAnsiTheme="minorHAnsi" w:cs="Arial"/>
                <w:szCs w:val="22"/>
              </w:rPr>
            </w:pPr>
          </w:p>
        </w:tc>
        <w:tc>
          <w:tcPr>
            <w:tcW w:w="684" w:type="dxa"/>
            <w:vMerge/>
            <w:shd w:val="clear" w:color="auto" w:fill="auto"/>
          </w:tcPr>
          <w:p w14:paraId="1B401D7E" w14:textId="77777777" w:rsidR="009F5245" w:rsidRPr="007018B9" w:rsidRDefault="009F5245" w:rsidP="0063159E">
            <w:pPr>
              <w:jc w:val="both"/>
              <w:rPr>
                <w:rFonts w:asciiTheme="minorHAnsi" w:hAnsiTheme="minorHAnsi" w:cs="Arial"/>
                <w:szCs w:val="22"/>
              </w:rPr>
            </w:pPr>
          </w:p>
        </w:tc>
      </w:tr>
      <w:tr w:rsidR="001519E7" w:rsidRPr="007018B9" w14:paraId="3604D9A6" w14:textId="77777777" w:rsidTr="001519E7">
        <w:trPr>
          <w:jc w:val="center"/>
        </w:trPr>
        <w:tc>
          <w:tcPr>
            <w:tcW w:w="498" w:type="dxa"/>
          </w:tcPr>
          <w:p w14:paraId="657B74AA" w14:textId="77777777" w:rsidR="001519E7" w:rsidRPr="007018B9" w:rsidRDefault="001519E7" w:rsidP="0063159E">
            <w:pPr>
              <w:jc w:val="both"/>
              <w:rPr>
                <w:rFonts w:asciiTheme="minorHAnsi" w:hAnsiTheme="minorHAnsi" w:cs="Arial"/>
                <w:szCs w:val="22"/>
              </w:rPr>
            </w:pPr>
          </w:p>
        </w:tc>
        <w:tc>
          <w:tcPr>
            <w:tcW w:w="524" w:type="dxa"/>
          </w:tcPr>
          <w:p w14:paraId="4C3782C3" w14:textId="7329E2BB" w:rsidR="001519E7" w:rsidRPr="007018B9" w:rsidRDefault="001519E7" w:rsidP="00AE7D73">
            <w:pPr>
              <w:jc w:val="both"/>
              <w:rPr>
                <w:rFonts w:asciiTheme="minorHAnsi" w:hAnsiTheme="minorHAnsi" w:cs="Arial"/>
                <w:b/>
                <w:szCs w:val="22"/>
              </w:rPr>
            </w:pPr>
          </w:p>
        </w:tc>
        <w:tc>
          <w:tcPr>
            <w:tcW w:w="718" w:type="dxa"/>
            <w:shd w:val="clear" w:color="auto" w:fill="auto"/>
          </w:tcPr>
          <w:p w14:paraId="08A046FD" w14:textId="7B462600" w:rsidR="001519E7" w:rsidRPr="007018B9" w:rsidRDefault="001519E7" w:rsidP="0063159E">
            <w:pPr>
              <w:jc w:val="both"/>
              <w:rPr>
                <w:rFonts w:asciiTheme="minorHAnsi" w:hAnsiTheme="minorHAnsi" w:cs="Arial"/>
                <w:szCs w:val="22"/>
              </w:rPr>
            </w:pPr>
            <w:r w:rsidRPr="007018B9">
              <w:rPr>
                <w:rFonts w:asciiTheme="minorHAnsi" w:hAnsiTheme="minorHAnsi" w:cs="Arial"/>
                <w:szCs w:val="22"/>
              </w:rPr>
              <w:t>1.3.1</w:t>
            </w:r>
          </w:p>
        </w:tc>
        <w:tc>
          <w:tcPr>
            <w:tcW w:w="6268" w:type="dxa"/>
          </w:tcPr>
          <w:p w14:paraId="07D00AB7" w14:textId="0481874F" w:rsidR="001519E7" w:rsidRPr="007018B9" w:rsidRDefault="001519E7" w:rsidP="0023030C">
            <w:pPr>
              <w:jc w:val="right"/>
              <w:rPr>
                <w:rFonts w:asciiTheme="minorHAnsi" w:hAnsiTheme="minorHAnsi" w:cs="Arial"/>
                <w:b/>
                <w:szCs w:val="22"/>
              </w:rPr>
            </w:pPr>
            <w:r w:rsidRPr="007018B9">
              <w:rPr>
                <w:rFonts w:asciiTheme="minorHAnsi" w:hAnsiTheme="minorHAnsi" w:cs="Arial"/>
                <w:szCs w:val="22"/>
              </w:rPr>
              <w:t>Definition of a National (Competent) Authority</w:t>
            </w:r>
          </w:p>
        </w:tc>
        <w:tc>
          <w:tcPr>
            <w:tcW w:w="648" w:type="dxa"/>
            <w:vMerge w:val="restart"/>
            <w:shd w:val="clear" w:color="auto" w:fill="auto"/>
            <w:vAlign w:val="center"/>
          </w:tcPr>
          <w:p w14:paraId="5337C7CD" w14:textId="248D3A55" w:rsidR="001519E7" w:rsidRPr="007018B9" w:rsidRDefault="001519E7" w:rsidP="001519E7">
            <w:pPr>
              <w:jc w:val="center"/>
              <w:rPr>
                <w:rFonts w:asciiTheme="minorHAnsi" w:hAnsiTheme="minorHAnsi" w:cs="Arial"/>
                <w:szCs w:val="22"/>
              </w:rPr>
            </w:pPr>
            <w:r w:rsidRPr="007018B9">
              <w:rPr>
                <w:rFonts w:asciiTheme="minorHAnsi" w:hAnsiTheme="minorHAnsi" w:cs="Arial"/>
                <w:szCs w:val="22"/>
              </w:rPr>
              <w:t>2</w:t>
            </w:r>
          </w:p>
        </w:tc>
        <w:tc>
          <w:tcPr>
            <w:tcW w:w="1650" w:type="dxa"/>
            <w:vMerge w:val="restart"/>
            <w:shd w:val="clear" w:color="auto" w:fill="auto"/>
          </w:tcPr>
          <w:p w14:paraId="1DF8DB97" w14:textId="77777777" w:rsidR="001519E7" w:rsidRPr="007018B9" w:rsidRDefault="001519E7" w:rsidP="0063159E">
            <w:pPr>
              <w:jc w:val="both"/>
              <w:rPr>
                <w:rFonts w:asciiTheme="minorHAnsi" w:hAnsiTheme="minorHAnsi" w:cs="Arial"/>
                <w:szCs w:val="22"/>
              </w:rPr>
            </w:pPr>
          </w:p>
        </w:tc>
        <w:tc>
          <w:tcPr>
            <w:tcW w:w="3158" w:type="dxa"/>
            <w:shd w:val="clear" w:color="auto" w:fill="auto"/>
          </w:tcPr>
          <w:p w14:paraId="6F0CFAB5" w14:textId="234A80E4" w:rsidR="001519E7" w:rsidRPr="007018B9" w:rsidRDefault="001519E7" w:rsidP="0063159E">
            <w:pPr>
              <w:rPr>
                <w:rFonts w:asciiTheme="minorHAnsi" w:hAnsiTheme="minorHAnsi" w:cs="Arial"/>
                <w:szCs w:val="22"/>
              </w:rPr>
            </w:pPr>
            <w:r w:rsidRPr="007018B9">
              <w:rPr>
                <w:rFonts w:asciiTheme="minorHAnsi" w:hAnsiTheme="minorHAnsi" w:cs="Arial"/>
                <w:szCs w:val="22"/>
              </w:rPr>
              <w:t>NAVGUIDE 1.8; IALA Rec E-105</w:t>
            </w:r>
          </w:p>
        </w:tc>
        <w:tc>
          <w:tcPr>
            <w:tcW w:w="684" w:type="dxa"/>
            <w:vMerge/>
            <w:shd w:val="clear" w:color="auto" w:fill="auto"/>
          </w:tcPr>
          <w:p w14:paraId="5FFADD33" w14:textId="77777777" w:rsidR="001519E7" w:rsidRPr="007018B9" w:rsidRDefault="001519E7" w:rsidP="0063159E">
            <w:pPr>
              <w:jc w:val="both"/>
              <w:rPr>
                <w:rFonts w:asciiTheme="minorHAnsi" w:hAnsiTheme="minorHAnsi" w:cs="Arial"/>
                <w:szCs w:val="22"/>
              </w:rPr>
            </w:pPr>
          </w:p>
        </w:tc>
      </w:tr>
      <w:tr w:rsidR="001519E7" w:rsidRPr="007018B9" w14:paraId="33451838" w14:textId="77777777" w:rsidTr="00AE7D73">
        <w:trPr>
          <w:jc w:val="center"/>
        </w:trPr>
        <w:tc>
          <w:tcPr>
            <w:tcW w:w="498" w:type="dxa"/>
          </w:tcPr>
          <w:p w14:paraId="6CF823F0" w14:textId="77777777" w:rsidR="001519E7" w:rsidRPr="007018B9" w:rsidRDefault="001519E7" w:rsidP="0063159E">
            <w:pPr>
              <w:jc w:val="both"/>
              <w:rPr>
                <w:rFonts w:asciiTheme="minorHAnsi" w:hAnsiTheme="minorHAnsi" w:cs="Arial"/>
                <w:szCs w:val="22"/>
              </w:rPr>
            </w:pPr>
          </w:p>
        </w:tc>
        <w:tc>
          <w:tcPr>
            <w:tcW w:w="524" w:type="dxa"/>
          </w:tcPr>
          <w:p w14:paraId="06879B49" w14:textId="77777777" w:rsidR="001519E7" w:rsidRPr="007018B9" w:rsidRDefault="001519E7" w:rsidP="00AE7D73">
            <w:pPr>
              <w:jc w:val="both"/>
              <w:rPr>
                <w:rFonts w:asciiTheme="minorHAnsi" w:hAnsiTheme="minorHAnsi" w:cs="Arial"/>
                <w:b/>
                <w:szCs w:val="22"/>
              </w:rPr>
            </w:pPr>
          </w:p>
        </w:tc>
        <w:tc>
          <w:tcPr>
            <w:tcW w:w="718" w:type="dxa"/>
            <w:shd w:val="clear" w:color="auto" w:fill="auto"/>
          </w:tcPr>
          <w:p w14:paraId="1B5D04FB" w14:textId="4D2CC762" w:rsidR="001519E7" w:rsidRPr="007018B9" w:rsidRDefault="001519E7" w:rsidP="0063159E">
            <w:pPr>
              <w:jc w:val="both"/>
              <w:rPr>
                <w:rFonts w:asciiTheme="minorHAnsi" w:hAnsiTheme="minorHAnsi" w:cs="Arial"/>
                <w:szCs w:val="22"/>
              </w:rPr>
            </w:pPr>
            <w:r w:rsidRPr="007018B9">
              <w:rPr>
                <w:rFonts w:asciiTheme="minorHAnsi" w:hAnsiTheme="minorHAnsi" w:cs="Arial"/>
                <w:szCs w:val="22"/>
              </w:rPr>
              <w:t>1.3.2</w:t>
            </w:r>
          </w:p>
        </w:tc>
        <w:tc>
          <w:tcPr>
            <w:tcW w:w="6268" w:type="dxa"/>
          </w:tcPr>
          <w:p w14:paraId="5A94D345" w14:textId="7A27735F" w:rsidR="001519E7" w:rsidRPr="007018B9" w:rsidRDefault="001519E7" w:rsidP="0023030C">
            <w:pPr>
              <w:jc w:val="right"/>
              <w:rPr>
                <w:rFonts w:asciiTheme="minorHAnsi" w:hAnsiTheme="minorHAnsi" w:cs="Arial"/>
                <w:b/>
                <w:szCs w:val="22"/>
              </w:rPr>
            </w:pPr>
            <w:r w:rsidRPr="007018B9">
              <w:rPr>
                <w:rFonts w:asciiTheme="minorHAnsi" w:hAnsiTheme="minorHAnsi" w:cs="Arial"/>
                <w:szCs w:val="22"/>
              </w:rPr>
              <w:t>National legislation to implement international laws</w:t>
            </w:r>
          </w:p>
        </w:tc>
        <w:tc>
          <w:tcPr>
            <w:tcW w:w="648" w:type="dxa"/>
            <w:vMerge/>
            <w:shd w:val="clear" w:color="auto" w:fill="auto"/>
          </w:tcPr>
          <w:p w14:paraId="1A79DFDA" w14:textId="77777777" w:rsidR="001519E7" w:rsidRPr="007018B9" w:rsidRDefault="001519E7" w:rsidP="0063159E">
            <w:pPr>
              <w:jc w:val="center"/>
              <w:rPr>
                <w:rFonts w:asciiTheme="minorHAnsi" w:hAnsiTheme="minorHAnsi" w:cs="Arial"/>
                <w:szCs w:val="22"/>
              </w:rPr>
            </w:pPr>
          </w:p>
        </w:tc>
        <w:tc>
          <w:tcPr>
            <w:tcW w:w="1650" w:type="dxa"/>
            <w:vMerge/>
            <w:shd w:val="clear" w:color="auto" w:fill="auto"/>
          </w:tcPr>
          <w:p w14:paraId="508D633E" w14:textId="77777777" w:rsidR="001519E7" w:rsidRPr="007018B9" w:rsidRDefault="001519E7" w:rsidP="0063159E">
            <w:pPr>
              <w:jc w:val="both"/>
              <w:rPr>
                <w:rFonts w:asciiTheme="minorHAnsi" w:hAnsiTheme="minorHAnsi" w:cs="Arial"/>
                <w:szCs w:val="22"/>
              </w:rPr>
            </w:pPr>
          </w:p>
        </w:tc>
        <w:tc>
          <w:tcPr>
            <w:tcW w:w="3158" w:type="dxa"/>
            <w:shd w:val="clear" w:color="auto" w:fill="auto"/>
          </w:tcPr>
          <w:p w14:paraId="5B253270" w14:textId="56820C08" w:rsidR="001519E7" w:rsidRPr="007018B9" w:rsidRDefault="001519E7" w:rsidP="0063159E">
            <w:pPr>
              <w:rPr>
                <w:rFonts w:asciiTheme="minorHAnsi" w:hAnsiTheme="minorHAnsi" w:cs="Arial"/>
                <w:szCs w:val="22"/>
              </w:rPr>
            </w:pPr>
            <w:r w:rsidRPr="007018B9">
              <w:rPr>
                <w:rFonts w:asciiTheme="minorHAnsi" w:hAnsiTheme="minorHAnsi" w:cs="Arial"/>
                <w:szCs w:val="22"/>
              </w:rPr>
              <w:t>National Maritime Laws</w:t>
            </w:r>
          </w:p>
        </w:tc>
        <w:tc>
          <w:tcPr>
            <w:tcW w:w="684" w:type="dxa"/>
            <w:vMerge/>
            <w:shd w:val="clear" w:color="auto" w:fill="auto"/>
          </w:tcPr>
          <w:p w14:paraId="3D0CE8A0" w14:textId="77777777" w:rsidR="001519E7" w:rsidRPr="007018B9" w:rsidRDefault="001519E7" w:rsidP="0063159E">
            <w:pPr>
              <w:jc w:val="both"/>
              <w:rPr>
                <w:rFonts w:asciiTheme="minorHAnsi" w:hAnsiTheme="minorHAnsi" w:cs="Arial"/>
                <w:szCs w:val="22"/>
              </w:rPr>
            </w:pPr>
          </w:p>
        </w:tc>
      </w:tr>
      <w:tr w:rsidR="001519E7" w:rsidRPr="007018B9" w14:paraId="29707C27" w14:textId="77777777" w:rsidTr="00AE7D73">
        <w:trPr>
          <w:jc w:val="center"/>
        </w:trPr>
        <w:tc>
          <w:tcPr>
            <w:tcW w:w="498" w:type="dxa"/>
          </w:tcPr>
          <w:p w14:paraId="4F3ADCA4" w14:textId="77777777" w:rsidR="001519E7" w:rsidRPr="007018B9" w:rsidRDefault="001519E7" w:rsidP="0063159E">
            <w:pPr>
              <w:jc w:val="both"/>
              <w:rPr>
                <w:rFonts w:asciiTheme="minorHAnsi" w:hAnsiTheme="minorHAnsi" w:cs="Arial"/>
                <w:szCs w:val="22"/>
              </w:rPr>
            </w:pPr>
          </w:p>
        </w:tc>
        <w:tc>
          <w:tcPr>
            <w:tcW w:w="524" w:type="dxa"/>
          </w:tcPr>
          <w:p w14:paraId="202F5BF8" w14:textId="77777777" w:rsidR="001519E7" w:rsidRPr="007018B9" w:rsidRDefault="001519E7" w:rsidP="00AE7D73">
            <w:pPr>
              <w:jc w:val="both"/>
              <w:rPr>
                <w:rFonts w:asciiTheme="minorHAnsi" w:hAnsiTheme="minorHAnsi" w:cs="Arial"/>
                <w:b/>
                <w:szCs w:val="22"/>
              </w:rPr>
            </w:pPr>
          </w:p>
        </w:tc>
        <w:tc>
          <w:tcPr>
            <w:tcW w:w="718" w:type="dxa"/>
            <w:shd w:val="clear" w:color="auto" w:fill="auto"/>
          </w:tcPr>
          <w:p w14:paraId="53E7EB25" w14:textId="49E9DE55" w:rsidR="001519E7" w:rsidRPr="007018B9" w:rsidRDefault="001519E7" w:rsidP="0063159E">
            <w:pPr>
              <w:jc w:val="both"/>
              <w:rPr>
                <w:rFonts w:asciiTheme="minorHAnsi" w:hAnsiTheme="minorHAnsi" w:cs="Arial"/>
                <w:szCs w:val="22"/>
              </w:rPr>
            </w:pPr>
            <w:r w:rsidRPr="007018B9">
              <w:rPr>
                <w:rFonts w:asciiTheme="minorHAnsi" w:hAnsiTheme="minorHAnsi" w:cs="Arial"/>
                <w:szCs w:val="22"/>
              </w:rPr>
              <w:t>1.3.3</w:t>
            </w:r>
          </w:p>
        </w:tc>
        <w:tc>
          <w:tcPr>
            <w:tcW w:w="6268" w:type="dxa"/>
          </w:tcPr>
          <w:p w14:paraId="0334D12C" w14:textId="70B420C8" w:rsidR="001519E7" w:rsidRPr="007018B9" w:rsidRDefault="001519E7" w:rsidP="0023030C">
            <w:pPr>
              <w:jc w:val="right"/>
              <w:rPr>
                <w:rFonts w:asciiTheme="minorHAnsi" w:hAnsiTheme="minorHAnsi" w:cs="Arial"/>
                <w:b/>
                <w:szCs w:val="22"/>
              </w:rPr>
            </w:pPr>
            <w:r w:rsidRPr="007018B9">
              <w:rPr>
                <w:rFonts w:asciiTheme="minorHAnsi" w:hAnsiTheme="minorHAnsi" w:cs="Arial"/>
                <w:szCs w:val="22"/>
              </w:rPr>
              <w:t>International best-practice: IALA Recommendations and Guidelines</w:t>
            </w:r>
          </w:p>
        </w:tc>
        <w:tc>
          <w:tcPr>
            <w:tcW w:w="648" w:type="dxa"/>
            <w:vMerge/>
            <w:shd w:val="clear" w:color="auto" w:fill="auto"/>
          </w:tcPr>
          <w:p w14:paraId="1C493996" w14:textId="77777777" w:rsidR="001519E7" w:rsidRPr="007018B9" w:rsidRDefault="001519E7" w:rsidP="0063159E">
            <w:pPr>
              <w:jc w:val="center"/>
              <w:rPr>
                <w:rFonts w:asciiTheme="minorHAnsi" w:hAnsiTheme="minorHAnsi" w:cs="Arial"/>
                <w:szCs w:val="22"/>
              </w:rPr>
            </w:pPr>
          </w:p>
        </w:tc>
        <w:tc>
          <w:tcPr>
            <w:tcW w:w="1650" w:type="dxa"/>
            <w:vMerge/>
            <w:shd w:val="clear" w:color="auto" w:fill="auto"/>
          </w:tcPr>
          <w:p w14:paraId="4032F69A" w14:textId="77777777" w:rsidR="001519E7" w:rsidRPr="007018B9" w:rsidRDefault="001519E7" w:rsidP="0063159E">
            <w:pPr>
              <w:jc w:val="both"/>
              <w:rPr>
                <w:rFonts w:asciiTheme="minorHAnsi" w:hAnsiTheme="minorHAnsi" w:cs="Arial"/>
                <w:szCs w:val="22"/>
              </w:rPr>
            </w:pPr>
          </w:p>
        </w:tc>
        <w:tc>
          <w:tcPr>
            <w:tcW w:w="3158" w:type="dxa"/>
            <w:shd w:val="clear" w:color="auto" w:fill="auto"/>
          </w:tcPr>
          <w:p w14:paraId="7E2B4AE2" w14:textId="495A8813" w:rsidR="001519E7" w:rsidRPr="007018B9" w:rsidRDefault="001519E7" w:rsidP="0063159E">
            <w:pPr>
              <w:rPr>
                <w:rFonts w:asciiTheme="minorHAnsi" w:hAnsiTheme="minorHAnsi" w:cs="Arial"/>
                <w:szCs w:val="22"/>
              </w:rPr>
            </w:pPr>
            <w:r w:rsidRPr="007018B9">
              <w:rPr>
                <w:rFonts w:asciiTheme="minorHAnsi" w:hAnsiTheme="minorHAnsi" w:cs="Arial"/>
                <w:szCs w:val="22"/>
              </w:rPr>
              <w:t>NAVGUIDE 1.6</w:t>
            </w:r>
          </w:p>
        </w:tc>
        <w:tc>
          <w:tcPr>
            <w:tcW w:w="684" w:type="dxa"/>
            <w:vMerge/>
            <w:shd w:val="clear" w:color="auto" w:fill="auto"/>
          </w:tcPr>
          <w:p w14:paraId="5DE4B13E" w14:textId="77777777" w:rsidR="001519E7" w:rsidRPr="007018B9" w:rsidRDefault="001519E7" w:rsidP="0063159E">
            <w:pPr>
              <w:jc w:val="both"/>
              <w:rPr>
                <w:rFonts w:asciiTheme="minorHAnsi" w:hAnsiTheme="minorHAnsi" w:cs="Arial"/>
                <w:szCs w:val="22"/>
              </w:rPr>
            </w:pPr>
          </w:p>
        </w:tc>
      </w:tr>
      <w:tr w:rsidR="001519E7" w:rsidRPr="007018B9" w14:paraId="726FE174" w14:textId="77777777" w:rsidTr="00AE7D73">
        <w:trPr>
          <w:jc w:val="center"/>
        </w:trPr>
        <w:tc>
          <w:tcPr>
            <w:tcW w:w="498" w:type="dxa"/>
          </w:tcPr>
          <w:p w14:paraId="794F8BF3" w14:textId="77777777" w:rsidR="001519E7" w:rsidRPr="007018B9" w:rsidRDefault="001519E7" w:rsidP="0063159E">
            <w:pPr>
              <w:jc w:val="both"/>
              <w:rPr>
                <w:rFonts w:asciiTheme="minorHAnsi" w:hAnsiTheme="minorHAnsi" w:cs="Arial"/>
                <w:szCs w:val="22"/>
              </w:rPr>
            </w:pPr>
          </w:p>
        </w:tc>
        <w:tc>
          <w:tcPr>
            <w:tcW w:w="524" w:type="dxa"/>
          </w:tcPr>
          <w:p w14:paraId="7BB8D09A" w14:textId="77777777" w:rsidR="001519E7" w:rsidRPr="007018B9" w:rsidRDefault="001519E7" w:rsidP="00AE7D73">
            <w:pPr>
              <w:jc w:val="both"/>
              <w:rPr>
                <w:rFonts w:asciiTheme="minorHAnsi" w:hAnsiTheme="minorHAnsi" w:cs="Arial"/>
                <w:b/>
                <w:szCs w:val="22"/>
              </w:rPr>
            </w:pPr>
          </w:p>
        </w:tc>
        <w:tc>
          <w:tcPr>
            <w:tcW w:w="718" w:type="dxa"/>
            <w:shd w:val="clear" w:color="auto" w:fill="auto"/>
          </w:tcPr>
          <w:p w14:paraId="7C27905D" w14:textId="6D5C10F0" w:rsidR="001519E7" w:rsidRPr="007018B9" w:rsidRDefault="001519E7" w:rsidP="0063159E">
            <w:pPr>
              <w:jc w:val="both"/>
              <w:rPr>
                <w:rFonts w:asciiTheme="minorHAnsi" w:hAnsiTheme="minorHAnsi" w:cs="Arial"/>
                <w:szCs w:val="22"/>
              </w:rPr>
            </w:pPr>
            <w:r w:rsidRPr="007018B9">
              <w:rPr>
                <w:rFonts w:asciiTheme="minorHAnsi" w:hAnsiTheme="minorHAnsi" w:cs="Arial"/>
                <w:szCs w:val="22"/>
              </w:rPr>
              <w:t>1.3.4</w:t>
            </w:r>
          </w:p>
        </w:tc>
        <w:tc>
          <w:tcPr>
            <w:tcW w:w="6268" w:type="dxa"/>
          </w:tcPr>
          <w:p w14:paraId="14DA39B2" w14:textId="295645B3" w:rsidR="001519E7" w:rsidRPr="007018B9" w:rsidRDefault="001519E7" w:rsidP="0023030C">
            <w:pPr>
              <w:jc w:val="right"/>
              <w:rPr>
                <w:rFonts w:asciiTheme="minorHAnsi" w:hAnsiTheme="minorHAnsi" w:cs="Arial"/>
                <w:b/>
                <w:szCs w:val="22"/>
              </w:rPr>
            </w:pPr>
            <w:r w:rsidRPr="007018B9">
              <w:rPr>
                <w:rFonts w:asciiTheme="minorHAnsi" w:hAnsiTheme="minorHAnsi" w:cs="Arial"/>
                <w:szCs w:val="22"/>
              </w:rPr>
              <w:t>Importance of liaison with regional stakeholders</w:t>
            </w:r>
          </w:p>
        </w:tc>
        <w:tc>
          <w:tcPr>
            <w:tcW w:w="648" w:type="dxa"/>
            <w:vMerge/>
            <w:shd w:val="clear" w:color="auto" w:fill="auto"/>
          </w:tcPr>
          <w:p w14:paraId="12E42986" w14:textId="77777777" w:rsidR="001519E7" w:rsidRPr="007018B9" w:rsidRDefault="001519E7" w:rsidP="0063159E">
            <w:pPr>
              <w:jc w:val="center"/>
              <w:rPr>
                <w:rFonts w:asciiTheme="minorHAnsi" w:hAnsiTheme="minorHAnsi" w:cs="Arial"/>
                <w:szCs w:val="22"/>
              </w:rPr>
            </w:pPr>
          </w:p>
        </w:tc>
        <w:tc>
          <w:tcPr>
            <w:tcW w:w="1650" w:type="dxa"/>
            <w:vMerge/>
            <w:shd w:val="clear" w:color="auto" w:fill="auto"/>
          </w:tcPr>
          <w:p w14:paraId="5619B493" w14:textId="77777777" w:rsidR="001519E7" w:rsidRPr="007018B9" w:rsidRDefault="001519E7" w:rsidP="0063159E">
            <w:pPr>
              <w:jc w:val="both"/>
              <w:rPr>
                <w:rFonts w:asciiTheme="minorHAnsi" w:hAnsiTheme="minorHAnsi" w:cs="Arial"/>
                <w:szCs w:val="22"/>
              </w:rPr>
            </w:pPr>
          </w:p>
        </w:tc>
        <w:tc>
          <w:tcPr>
            <w:tcW w:w="3158" w:type="dxa"/>
            <w:shd w:val="clear" w:color="auto" w:fill="auto"/>
          </w:tcPr>
          <w:p w14:paraId="33313C67" w14:textId="6DBCB8FE" w:rsidR="001519E7" w:rsidRPr="007018B9" w:rsidRDefault="001519E7" w:rsidP="0063159E">
            <w:pPr>
              <w:rPr>
                <w:rFonts w:asciiTheme="minorHAnsi" w:hAnsiTheme="minorHAnsi" w:cs="Arial"/>
                <w:szCs w:val="22"/>
              </w:rPr>
            </w:pPr>
            <w:r w:rsidRPr="007018B9">
              <w:rPr>
                <w:rFonts w:asciiTheme="minorHAnsi" w:hAnsiTheme="minorHAnsi" w:cs="Arial"/>
                <w:szCs w:val="22"/>
              </w:rPr>
              <w:t>IALA GL 1079</w:t>
            </w:r>
          </w:p>
        </w:tc>
        <w:tc>
          <w:tcPr>
            <w:tcW w:w="684" w:type="dxa"/>
            <w:vMerge/>
            <w:shd w:val="clear" w:color="auto" w:fill="auto"/>
          </w:tcPr>
          <w:p w14:paraId="02E6FC76" w14:textId="77777777" w:rsidR="001519E7" w:rsidRPr="007018B9" w:rsidRDefault="001519E7" w:rsidP="0063159E">
            <w:pPr>
              <w:jc w:val="both"/>
              <w:rPr>
                <w:rFonts w:asciiTheme="minorHAnsi" w:hAnsiTheme="minorHAnsi" w:cs="Arial"/>
                <w:szCs w:val="22"/>
              </w:rPr>
            </w:pPr>
          </w:p>
        </w:tc>
      </w:tr>
      <w:tr w:rsidR="001519E7" w:rsidRPr="007018B9" w14:paraId="5340A030" w14:textId="77777777" w:rsidTr="00AE7D73">
        <w:trPr>
          <w:jc w:val="center"/>
        </w:trPr>
        <w:tc>
          <w:tcPr>
            <w:tcW w:w="498" w:type="dxa"/>
          </w:tcPr>
          <w:p w14:paraId="49290DE3" w14:textId="77777777" w:rsidR="001519E7" w:rsidRPr="007018B9" w:rsidRDefault="001519E7" w:rsidP="0063159E">
            <w:pPr>
              <w:jc w:val="both"/>
              <w:rPr>
                <w:rFonts w:asciiTheme="minorHAnsi" w:hAnsiTheme="minorHAnsi" w:cs="Arial"/>
                <w:szCs w:val="22"/>
              </w:rPr>
            </w:pPr>
          </w:p>
        </w:tc>
        <w:tc>
          <w:tcPr>
            <w:tcW w:w="524" w:type="dxa"/>
          </w:tcPr>
          <w:p w14:paraId="470699DA" w14:textId="77777777" w:rsidR="001519E7" w:rsidRPr="007018B9" w:rsidRDefault="001519E7" w:rsidP="00AE7D73">
            <w:pPr>
              <w:jc w:val="both"/>
              <w:rPr>
                <w:rFonts w:asciiTheme="minorHAnsi" w:hAnsiTheme="minorHAnsi" w:cs="Arial"/>
                <w:b/>
                <w:szCs w:val="22"/>
              </w:rPr>
            </w:pPr>
          </w:p>
        </w:tc>
        <w:tc>
          <w:tcPr>
            <w:tcW w:w="718" w:type="dxa"/>
            <w:shd w:val="clear" w:color="auto" w:fill="auto"/>
          </w:tcPr>
          <w:p w14:paraId="6349189C" w14:textId="0002A8D3" w:rsidR="001519E7" w:rsidRPr="007018B9" w:rsidRDefault="001519E7" w:rsidP="0063159E">
            <w:pPr>
              <w:jc w:val="both"/>
              <w:rPr>
                <w:rFonts w:asciiTheme="minorHAnsi" w:hAnsiTheme="minorHAnsi" w:cs="Arial"/>
                <w:szCs w:val="22"/>
              </w:rPr>
            </w:pPr>
            <w:r w:rsidRPr="007018B9">
              <w:rPr>
                <w:rFonts w:asciiTheme="minorHAnsi" w:hAnsiTheme="minorHAnsi" w:cs="Arial"/>
                <w:szCs w:val="22"/>
              </w:rPr>
              <w:t>1.3.5</w:t>
            </w:r>
          </w:p>
        </w:tc>
        <w:tc>
          <w:tcPr>
            <w:tcW w:w="6268" w:type="dxa"/>
          </w:tcPr>
          <w:p w14:paraId="0641FF67" w14:textId="6F35C5C1" w:rsidR="001519E7" w:rsidRPr="007018B9" w:rsidRDefault="001519E7" w:rsidP="0023030C">
            <w:pPr>
              <w:jc w:val="right"/>
              <w:rPr>
                <w:rFonts w:asciiTheme="minorHAnsi" w:hAnsiTheme="minorHAnsi" w:cs="Arial"/>
                <w:b/>
                <w:szCs w:val="22"/>
              </w:rPr>
            </w:pPr>
            <w:r w:rsidRPr="007018B9">
              <w:rPr>
                <w:rFonts w:asciiTheme="minorHAnsi" w:hAnsiTheme="minorHAnsi" w:cs="Arial"/>
                <w:szCs w:val="22"/>
              </w:rPr>
              <w:t>Funding AtoN service provision – State versus user-pays principle</w:t>
            </w:r>
          </w:p>
        </w:tc>
        <w:tc>
          <w:tcPr>
            <w:tcW w:w="648" w:type="dxa"/>
            <w:vMerge/>
            <w:shd w:val="clear" w:color="auto" w:fill="auto"/>
          </w:tcPr>
          <w:p w14:paraId="2CEFC705" w14:textId="77777777" w:rsidR="001519E7" w:rsidRPr="007018B9" w:rsidRDefault="001519E7" w:rsidP="0063159E">
            <w:pPr>
              <w:jc w:val="center"/>
              <w:rPr>
                <w:rFonts w:asciiTheme="minorHAnsi" w:hAnsiTheme="minorHAnsi" w:cs="Arial"/>
                <w:szCs w:val="22"/>
              </w:rPr>
            </w:pPr>
          </w:p>
        </w:tc>
        <w:tc>
          <w:tcPr>
            <w:tcW w:w="1650" w:type="dxa"/>
            <w:vMerge/>
            <w:shd w:val="clear" w:color="auto" w:fill="auto"/>
          </w:tcPr>
          <w:p w14:paraId="05B2D1ED" w14:textId="77777777" w:rsidR="001519E7" w:rsidRPr="007018B9" w:rsidRDefault="001519E7" w:rsidP="0063159E">
            <w:pPr>
              <w:jc w:val="both"/>
              <w:rPr>
                <w:rFonts w:asciiTheme="minorHAnsi" w:hAnsiTheme="minorHAnsi" w:cs="Arial"/>
                <w:szCs w:val="22"/>
              </w:rPr>
            </w:pPr>
          </w:p>
        </w:tc>
        <w:tc>
          <w:tcPr>
            <w:tcW w:w="3158" w:type="dxa"/>
            <w:shd w:val="clear" w:color="auto" w:fill="auto"/>
          </w:tcPr>
          <w:p w14:paraId="382C3309" w14:textId="50DDF0A2" w:rsidR="001519E7" w:rsidRPr="007018B9" w:rsidRDefault="00EA14DF" w:rsidP="0063159E">
            <w:pPr>
              <w:rPr>
                <w:rFonts w:asciiTheme="minorHAnsi" w:hAnsiTheme="minorHAnsi" w:cs="Arial"/>
                <w:szCs w:val="22"/>
              </w:rPr>
            </w:pPr>
            <w:ins w:id="249" w:author="stephen" w:date="2015-05-20T08:34:00Z">
              <w:r>
                <w:rPr>
                  <w:rFonts w:asciiTheme="minorHAnsi" w:hAnsiTheme="minorHAnsi" w:cs="Arial"/>
                  <w:szCs w:val="22"/>
                </w:rPr>
                <w:t xml:space="preserve">IALA </w:t>
              </w:r>
            </w:ins>
            <w:r w:rsidR="001519E7" w:rsidRPr="007018B9">
              <w:rPr>
                <w:rFonts w:asciiTheme="minorHAnsi" w:hAnsiTheme="minorHAnsi" w:cs="Arial"/>
                <w:szCs w:val="22"/>
              </w:rPr>
              <w:t>Rec V-102</w:t>
            </w:r>
          </w:p>
        </w:tc>
        <w:tc>
          <w:tcPr>
            <w:tcW w:w="684" w:type="dxa"/>
            <w:vMerge/>
            <w:shd w:val="clear" w:color="auto" w:fill="auto"/>
          </w:tcPr>
          <w:p w14:paraId="12AEB41E" w14:textId="77777777" w:rsidR="001519E7" w:rsidRPr="007018B9" w:rsidRDefault="001519E7" w:rsidP="0063159E">
            <w:pPr>
              <w:jc w:val="both"/>
              <w:rPr>
                <w:rFonts w:asciiTheme="minorHAnsi" w:hAnsiTheme="minorHAnsi" w:cs="Arial"/>
                <w:szCs w:val="22"/>
              </w:rPr>
            </w:pPr>
          </w:p>
        </w:tc>
      </w:tr>
      <w:tr w:rsidR="009F5245" w:rsidRPr="007018B9" w14:paraId="2E9F7000" w14:textId="77777777" w:rsidTr="00322E60">
        <w:trPr>
          <w:jc w:val="center"/>
        </w:trPr>
        <w:tc>
          <w:tcPr>
            <w:tcW w:w="498" w:type="dxa"/>
          </w:tcPr>
          <w:p w14:paraId="0A895DE0" w14:textId="77777777" w:rsidR="009F5245" w:rsidRPr="007018B9" w:rsidRDefault="009F5245" w:rsidP="0063159E">
            <w:pPr>
              <w:jc w:val="both"/>
              <w:rPr>
                <w:rFonts w:asciiTheme="minorHAnsi" w:hAnsiTheme="minorHAnsi" w:cs="Arial"/>
                <w:szCs w:val="22"/>
              </w:rPr>
            </w:pPr>
          </w:p>
        </w:tc>
        <w:tc>
          <w:tcPr>
            <w:tcW w:w="524" w:type="dxa"/>
          </w:tcPr>
          <w:p w14:paraId="52E322D4" w14:textId="7771AF4F" w:rsidR="009F5245" w:rsidRPr="007018B9" w:rsidRDefault="009F5245" w:rsidP="00AE7D73">
            <w:pPr>
              <w:jc w:val="both"/>
              <w:rPr>
                <w:rFonts w:asciiTheme="minorHAnsi" w:hAnsiTheme="minorHAnsi" w:cs="Arial"/>
                <w:b/>
                <w:szCs w:val="22"/>
              </w:rPr>
            </w:pPr>
            <w:r w:rsidRPr="007018B9">
              <w:rPr>
                <w:rFonts w:asciiTheme="minorHAnsi" w:hAnsiTheme="minorHAnsi" w:cs="Arial"/>
                <w:b/>
                <w:szCs w:val="22"/>
              </w:rPr>
              <w:t>1.4</w:t>
            </w:r>
          </w:p>
        </w:tc>
        <w:tc>
          <w:tcPr>
            <w:tcW w:w="718" w:type="dxa"/>
            <w:shd w:val="clear" w:color="auto" w:fill="D9D9D9" w:themeFill="background1" w:themeFillShade="D9"/>
          </w:tcPr>
          <w:p w14:paraId="6EBC11A7" w14:textId="77777777" w:rsidR="009F5245" w:rsidRPr="007018B9" w:rsidRDefault="009F5245" w:rsidP="0063159E">
            <w:pPr>
              <w:jc w:val="both"/>
              <w:rPr>
                <w:rFonts w:asciiTheme="minorHAnsi" w:hAnsiTheme="minorHAnsi" w:cs="Arial"/>
                <w:szCs w:val="22"/>
              </w:rPr>
            </w:pPr>
          </w:p>
        </w:tc>
        <w:tc>
          <w:tcPr>
            <w:tcW w:w="6268" w:type="dxa"/>
          </w:tcPr>
          <w:p w14:paraId="3FFE306D" w14:textId="5F5F524C" w:rsidR="009F5245" w:rsidRPr="007018B9" w:rsidRDefault="009F5245" w:rsidP="0063159E">
            <w:pPr>
              <w:jc w:val="both"/>
              <w:rPr>
                <w:rFonts w:asciiTheme="minorHAnsi" w:hAnsiTheme="minorHAnsi" w:cs="Arial"/>
                <w:b/>
                <w:szCs w:val="22"/>
              </w:rPr>
            </w:pPr>
            <w:r w:rsidRPr="007018B9">
              <w:rPr>
                <w:rFonts w:asciiTheme="minorHAnsi" w:hAnsiTheme="minorHAnsi" w:cs="Arial"/>
                <w:b/>
                <w:szCs w:val="22"/>
              </w:rPr>
              <w:t>Aids to Navigation Training and Accreditation</w:t>
            </w:r>
          </w:p>
        </w:tc>
        <w:tc>
          <w:tcPr>
            <w:tcW w:w="6140" w:type="dxa"/>
            <w:gridSpan w:val="4"/>
            <w:shd w:val="clear" w:color="auto" w:fill="D9D9D9" w:themeFill="background1" w:themeFillShade="D9"/>
          </w:tcPr>
          <w:p w14:paraId="4B80FE0F" w14:textId="77777777" w:rsidR="009F5245" w:rsidRPr="007018B9" w:rsidRDefault="009F5245" w:rsidP="0063159E">
            <w:pPr>
              <w:jc w:val="both"/>
              <w:rPr>
                <w:rFonts w:asciiTheme="minorHAnsi" w:hAnsiTheme="minorHAnsi" w:cs="Arial"/>
                <w:szCs w:val="22"/>
              </w:rPr>
            </w:pPr>
          </w:p>
        </w:tc>
      </w:tr>
      <w:tr w:rsidR="001519E7" w:rsidRPr="007018B9" w14:paraId="2E02C97E" w14:textId="77777777" w:rsidTr="001519E7">
        <w:trPr>
          <w:trHeight w:val="240"/>
          <w:jc w:val="center"/>
        </w:trPr>
        <w:tc>
          <w:tcPr>
            <w:tcW w:w="498" w:type="dxa"/>
          </w:tcPr>
          <w:p w14:paraId="59BFE548" w14:textId="77777777" w:rsidR="001519E7" w:rsidRPr="007018B9" w:rsidRDefault="001519E7" w:rsidP="0063159E">
            <w:pPr>
              <w:jc w:val="both"/>
              <w:rPr>
                <w:rFonts w:asciiTheme="minorHAnsi" w:hAnsiTheme="minorHAnsi" w:cs="Arial"/>
                <w:szCs w:val="22"/>
              </w:rPr>
            </w:pPr>
          </w:p>
        </w:tc>
        <w:tc>
          <w:tcPr>
            <w:tcW w:w="524" w:type="dxa"/>
          </w:tcPr>
          <w:p w14:paraId="31CBDFF0" w14:textId="77777777" w:rsidR="001519E7" w:rsidRPr="007018B9" w:rsidRDefault="001519E7" w:rsidP="0063159E">
            <w:pPr>
              <w:jc w:val="both"/>
              <w:rPr>
                <w:rFonts w:asciiTheme="minorHAnsi" w:hAnsiTheme="minorHAnsi" w:cs="Arial"/>
                <w:szCs w:val="22"/>
              </w:rPr>
            </w:pPr>
          </w:p>
        </w:tc>
        <w:tc>
          <w:tcPr>
            <w:tcW w:w="718" w:type="dxa"/>
          </w:tcPr>
          <w:p w14:paraId="755AB96D" w14:textId="1F97195C" w:rsidR="001519E7" w:rsidRPr="007018B9" w:rsidRDefault="001519E7" w:rsidP="00AE7D73">
            <w:pPr>
              <w:jc w:val="both"/>
              <w:rPr>
                <w:rFonts w:asciiTheme="minorHAnsi" w:hAnsiTheme="minorHAnsi" w:cs="Arial"/>
                <w:szCs w:val="22"/>
              </w:rPr>
            </w:pPr>
            <w:r w:rsidRPr="007018B9">
              <w:rPr>
                <w:rFonts w:asciiTheme="minorHAnsi" w:hAnsiTheme="minorHAnsi" w:cs="Arial"/>
                <w:szCs w:val="22"/>
              </w:rPr>
              <w:t>1.4.1</w:t>
            </w:r>
          </w:p>
        </w:tc>
        <w:tc>
          <w:tcPr>
            <w:tcW w:w="6268" w:type="dxa"/>
          </w:tcPr>
          <w:p w14:paraId="34887020" w14:textId="4EA5CA01" w:rsidR="001519E7" w:rsidRPr="007018B9" w:rsidRDefault="001519E7" w:rsidP="0063159E">
            <w:pPr>
              <w:jc w:val="right"/>
              <w:rPr>
                <w:rFonts w:asciiTheme="minorHAnsi" w:hAnsiTheme="minorHAnsi" w:cs="Arial"/>
                <w:szCs w:val="22"/>
              </w:rPr>
            </w:pPr>
            <w:r w:rsidRPr="007018B9">
              <w:rPr>
                <w:rFonts w:asciiTheme="minorHAnsi" w:hAnsiTheme="minorHAnsi" w:cs="Arial"/>
                <w:szCs w:val="22"/>
              </w:rPr>
              <w:t>VTS and AtoN training model courses</w:t>
            </w:r>
          </w:p>
        </w:tc>
        <w:tc>
          <w:tcPr>
            <w:tcW w:w="648" w:type="dxa"/>
            <w:vMerge w:val="restart"/>
            <w:vAlign w:val="center"/>
          </w:tcPr>
          <w:p w14:paraId="71425A42" w14:textId="5E40207B" w:rsidR="001519E7" w:rsidRPr="007018B9" w:rsidRDefault="001519E7" w:rsidP="001519E7">
            <w:pPr>
              <w:jc w:val="center"/>
              <w:rPr>
                <w:rFonts w:asciiTheme="minorHAnsi" w:hAnsiTheme="minorHAnsi" w:cs="Arial"/>
                <w:szCs w:val="22"/>
              </w:rPr>
            </w:pPr>
            <w:r w:rsidRPr="007018B9">
              <w:rPr>
                <w:rFonts w:asciiTheme="minorHAnsi" w:hAnsiTheme="minorHAnsi" w:cs="Arial"/>
                <w:szCs w:val="22"/>
              </w:rPr>
              <w:t>2</w:t>
            </w:r>
          </w:p>
        </w:tc>
        <w:tc>
          <w:tcPr>
            <w:tcW w:w="1650" w:type="dxa"/>
            <w:vMerge w:val="restart"/>
          </w:tcPr>
          <w:p w14:paraId="198D7FA1" w14:textId="77777777" w:rsidR="001519E7" w:rsidRPr="007018B9" w:rsidRDefault="001519E7" w:rsidP="0063159E">
            <w:pPr>
              <w:jc w:val="both"/>
              <w:rPr>
                <w:rFonts w:asciiTheme="minorHAnsi" w:hAnsiTheme="minorHAnsi" w:cs="Arial"/>
                <w:szCs w:val="22"/>
              </w:rPr>
            </w:pPr>
          </w:p>
        </w:tc>
        <w:tc>
          <w:tcPr>
            <w:tcW w:w="3158" w:type="dxa"/>
            <w:vMerge w:val="restart"/>
            <w:vAlign w:val="center"/>
          </w:tcPr>
          <w:p w14:paraId="6465FB75" w14:textId="6F01E3F5" w:rsidR="001519E7" w:rsidRPr="007018B9" w:rsidRDefault="001519E7">
            <w:pPr>
              <w:rPr>
                <w:rFonts w:asciiTheme="minorHAnsi" w:hAnsiTheme="minorHAnsi" w:cs="Arial"/>
                <w:szCs w:val="22"/>
              </w:rPr>
              <w:pPrChange w:id="250" w:author="stephen" w:date="2015-05-20T10:19:00Z">
                <w:pPr>
                  <w:jc w:val="center"/>
                </w:pPr>
              </w:pPrChange>
            </w:pPr>
            <w:r w:rsidRPr="007018B9">
              <w:rPr>
                <w:rFonts w:asciiTheme="minorHAnsi" w:hAnsiTheme="minorHAnsi" w:cs="Arial"/>
                <w:szCs w:val="22"/>
              </w:rPr>
              <w:t>IALA Rec</w:t>
            </w:r>
            <w:del w:id="251" w:author="stephen" w:date="2015-05-20T10:19:00Z">
              <w:r w:rsidRPr="007018B9" w:rsidDel="007230F9">
                <w:rPr>
                  <w:rFonts w:asciiTheme="minorHAnsi" w:hAnsiTheme="minorHAnsi" w:cs="Arial"/>
                  <w:szCs w:val="22"/>
                </w:rPr>
                <w:delText>s</w:delText>
              </w:r>
            </w:del>
            <w:r w:rsidRPr="007018B9">
              <w:rPr>
                <w:rFonts w:asciiTheme="minorHAnsi" w:hAnsiTheme="minorHAnsi" w:cs="Arial"/>
                <w:szCs w:val="22"/>
              </w:rPr>
              <w:t xml:space="preserve"> E-141 and V-103</w:t>
            </w:r>
          </w:p>
        </w:tc>
        <w:tc>
          <w:tcPr>
            <w:tcW w:w="684" w:type="dxa"/>
            <w:vMerge w:val="restart"/>
            <w:vAlign w:val="center"/>
          </w:tcPr>
          <w:p w14:paraId="5C93D297" w14:textId="2B2655A6" w:rsidR="001519E7" w:rsidRPr="007018B9" w:rsidRDefault="001519E7" w:rsidP="0052255D">
            <w:pPr>
              <w:jc w:val="center"/>
              <w:rPr>
                <w:rFonts w:asciiTheme="minorHAnsi" w:hAnsiTheme="minorHAnsi" w:cs="Arial"/>
                <w:szCs w:val="22"/>
              </w:rPr>
            </w:pPr>
            <w:r w:rsidRPr="007018B9">
              <w:rPr>
                <w:rFonts w:asciiTheme="minorHAnsi" w:hAnsiTheme="minorHAnsi" w:cs="Arial"/>
                <w:szCs w:val="22"/>
              </w:rPr>
              <w:t>3</w:t>
            </w:r>
          </w:p>
        </w:tc>
      </w:tr>
      <w:tr w:rsidR="001519E7" w:rsidRPr="007018B9" w14:paraId="4AA197E8" w14:textId="77777777" w:rsidTr="00C06639">
        <w:trPr>
          <w:jc w:val="center"/>
        </w:trPr>
        <w:tc>
          <w:tcPr>
            <w:tcW w:w="498" w:type="dxa"/>
          </w:tcPr>
          <w:p w14:paraId="3BF8AA0F" w14:textId="77777777" w:rsidR="001519E7" w:rsidRPr="007018B9" w:rsidRDefault="001519E7" w:rsidP="0063159E">
            <w:pPr>
              <w:jc w:val="both"/>
              <w:rPr>
                <w:rFonts w:asciiTheme="minorHAnsi" w:hAnsiTheme="minorHAnsi" w:cs="Arial"/>
                <w:szCs w:val="22"/>
              </w:rPr>
            </w:pPr>
          </w:p>
        </w:tc>
        <w:tc>
          <w:tcPr>
            <w:tcW w:w="524" w:type="dxa"/>
          </w:tcPr>
          <w:p w14:paraId="4DA0DFA2" w14:textId="77777777" w:rsidR="001519E7" w:rsidRPr="007018B9" w:rsidRDefault="001519E7" w:rsidP="0063159E">
            <w:pPr>
              <w:jc w:val="both"/>
              <w:rPr>
                <w:rFonts w:asciiTheme="minorHAnsi" w:hAnsiTheme="minorHAnsi" w:cs="Arial"/>
                <w:szCs w:val="22"/>
              </w:rPr>
            </w:pPr>
          </w:p>
        </w:tc>
        <w:tc>
          <w:tcPr>
            <w:tcW w:w="718" w:type="dxa"/>
          </w:tcPr>
          <w:p w14:paraId="2FB0300E" w14:textId="0B58869C" w:rsidR="001519E7" w:rsidRPr="007018B9" w:rsidRDefault="001519E7" w:rsidP="00483707">
            <w:pPr>
              <w:jc w:val="both"/>
              <w:rPr>
                <w:rFonts w:asciiTheme="minorHAnsi" w:hAnsiTheme="minorHAnsi" w:cs="Arial"/>
                <w:szCs w:val="22"/>
              </w:rPr>
            </w:pPr>
            <w:r w:rsidRPr="007018B9">
              <w:rPr>
                <w:rFonts w:asciiTheme="minorHAnsi" w:hAnsiTheme="minorHAnsi" w:cs="Arial"/>
                <w:szCs w:val="22"/>
              </w:rPr>
              <w:t>1.4.2</w:t>
            </w:r>
          </w:p>
        </w:tc>
        <w:tc>
          <w:tcPr>
            <w:tcW w:w="6268" w:type="dxa"/>
          </w:tcPr>
          <w:p w14:paraId="153059A3" w14:textId="49436786" w:rsidR="001519E7" w:rsidRPr="007018B9" w:rsidRDefault="001519E7" w:rsidP="0063159E">
            <w:pPr>
              <w:jc w:val="right"/>
              <w:rPr>
                <w:rFonts w:asciiTheme="minorHAnsi" w:hAnsiTheme="minorHAnsi" w:cs="Arial"/>
                <w:szCs w:val="22"/>
              </w:rPr>
            </w:pPr>
            <w:r w:rsidRPr="007018B9">
              <w:rPr>
                <w:rFonts w:asciiTheme="minorHAnsi" w:hAnsiTheme="minorHAnsi" w:cs="Arial"/>
                <w:szCs w:val="22"/>
              </w:rPr>
              <w:t>Human resources and competency</w:t>
            </w:r>
          </w:p>
        </w:tc>
        <w:tc>
          <w:tcPr>
            <w:tcW w:w="648" w:type="dxa"/>
            <w:vMerge/>
          </w:tcPr>
          <w:p w14:paraId="7AEB7FCD" w14:textId="223453AB" w:rsidR="001519E7" w:rsidRPr="007018B9" w:rsidRDefault="001519E7" w:rsidP="0063159E">
            <w:pPr>
              <w:jc w:val="center"/>
              <w:rPr>
                <w:rFonts w:asciiTheme="minorHAnsi" w:hAnsiTheme="minorHAnsi" w:cs="Arial"/>
                <w:szCs w:val="22"/>
              </w:rPr>
            </w:pPr>
          </w:p>
        </w:tc>
        <w:tc>
          <w:tcPr>
            <w:tcW w:w="1650" w:type="dxa"/>
            <w:vMerge/>
          </w:tcPr>
          <w:p w14:paraId="3792E784" w14:textId="77777777" w:rsidR="001519E7" w:rsidRPr="007018B9" w:rsidRDefault="001519E7" w:rsidP="0063159E">
            <w:pPr>
              <w:jc w:val="both"/>
              <w:rPr>
                <w:rFonts w:asciiTheme="minorHAnsi" w:hAnsiTheme="minorHAnsi" w:cs="Arial"/>
                <w:szCs w:val="22"/>
              </w:rPr>
            </w:pPr>
          </w:p>
        </w:tc>
        <w:tc>
          <w:tcPr>
            <w:tcW w:w="3158" w:type="dxa"/>
            <w:vMerge/>
          </w:tcPr>
          <w:p w14:paraId="19C8792A" w14:textId="351EDA38" w:rsidR="001519E7" w:rsidRPr="007018B9" w:rsidRDefault="001519E7" w:rsidP="0063159E">
            <w:pPr>
              <w:rPr>
                <w:rFonts w:asciiTheme="minorHAnsi" w:hAnsiTheme="minorHAnsi" w:cs="Arial"/>
                <w:szCs w:val="22"/>
              </w:rPr>
            </w:pPr>
          </w:p>
        </w:tc>
        <w:tc>
          <w:tcPr>
            <w:tcW w:w="684" w:type="dxa"/>
            <w:vMerge/>
          </w:tcPr>
          <w:p w14:paraId="3ADCFB4D" w14:textId="77777777" w:rsidR="001519E7" w:rsidRPr="007018B9" w:rsidRDefault="001519E7" w:rsidP="0063159E">
            <w:pPr>
              <w:jc w:val="both"/>
              <w:rPr>
                <w:rFonts w:asciiTheme="minorHAnsi" w:hAnsiTheme="minorHAnsi" w:cs="Arial"/>
                <w:szCs w:val="22"/>
              </w:rPr>
            </w:pPr>
          </w:p>
        </w:tc>
      </w:tr>
      <w:tr w:rsidR="001519E7" w:rsidRPr="007018B9" w14:paraId="3DCA1E67" w14:textId="77777777" w:rsidTr="00C06639">
        <w:trPr>
          <w:jc w:val="center"/>
        </w:trPr>
        <w:tc>
          <w:tcPr>
            <w:tcW w:w="498" w:type="dxa"/>
          </w:tcPr>
          <w:p w14:paraId="344D7E71" w14:textId="77777777" w:rsidR="001519E7" w:rsidRPr="007018B9" w:rsidRDefault="001519E7" w:rsidP="0063159E">
            <w:pPr>
              <w:jc w:val="both"/>
              <w:rPr>
                <w:rFonts w:asciiTheme="minorHAnsi" w:hAnsiTheme="minorHAnsi" w:cs="Arial"/>
                <w:szCs w:val="22"/>
              </w:rPr>
            </w:pPr>
          </w:p>
        </w:tc>
        <w:tc>
          <w:tcPr>
            <w:tcW w:w="524" w:type="dxa"/>
          </w:tcPr>
          <w:p w14:paraId="1BF882C1" w14:textId="77777777" w:rsidR="001519E7" w:rsidRPr="007018B9" w:rsidRDefault="001519E7" w:rsidP="0063159E">
            <w:pPr>
              <w:jc w:val="both"/>
              <w:rPr>
                <w:rFonts w:asciiTheme="minorHAnsi" w:hAnsiTheme="minorHAnsi" w:cs="Arial"/>
                <w:szCs w:val="22"/>
              </w:rPr>
            </w:pPr>
          </w:p>
        </w:tc>
        <w:tc>
          <w:tcPr>
            <w:tcW w:w="718" w:type="dxa"/>
          </w:tcPr>
          <w:p w14:paraId="27BCE774" w14:textId="39E74D62" w:rsidR="001519E7" w:rsidRPr="007018B9" w:rsidRDefault="001519E7" w:rsidP="00AE7D73">
            <w:pPr>
              <w:jc w:val="both"/>
              <w:rPr>
                <w:rFonts w:asciiTheme="minorHAnsi" w:hAnsiTheme="minorHAnsi" w:cs="Arial"/>
                <w:szCs w:val="22"/>
              </w:rPr>
            </w:pPr>
            <w:r w:rsidRPr="007018B9">
              <w:rPr>
                <w:rFonts w:asciiTheme="minorHAnsi" w:hAnsiTheme="minorHAnsi" w:cs="Arial"/>
                <w:szCs w:val="22"/>
              </w:rPr>
              <w:t>1.4.3</w:t>
            </w:r>
          </w:p>
        </w:tc>
        <w:tc>
          <w:tcPr>
            <w:tcW w:w="6268" w:type="dxa"/>
          </w:tcPr>
          <w:p w14:paraId="15080F9B" w14:textId="294D4C15" w:rsidR="001519E7" w:rsidRPr="007018B9" w:rsidRDefault="001519E7" w:rsidP="0063159E">
            <w:pPr>
              <w:jc w:val="right"/>
              <w:rPr>
                <w:rFonts w:asciiTheme="minorHAnsi" w:hAnsiTheme="minorHAnsi" w:cs="Arial"/>
                <w:szCs w:val="22"/>
              </w:rPr>
            </w:pPr>
            <w:r w:rsidRPr="007018B9">
              <w:rPr>
                <w:rFonts w:asciiTheme="minorHAnsi" w:hAnsiTheme="minorHAnsi" w:cs="Arial"/>
                <w:szCs w:val="22"/>
              </w:rPr>
              <w:t>The training and accreditation process</w:t>
            </w:r>
          </w:p>
        </w:tc>
        <w:tc>
          <w:tcPr>
            <w:tcW w:w="648" w:type="dxa"/>
            <w:vMerge/>
          </w:tcPr>
          <w:p w14:paraId="714B6534" w14:textId="4C7A7B58" w:rsidR="001519E7" w:rsidRPr="007018B9" w:rsidRDefault="001519E7" w:rsidP="0063159E">
            <w:pPr>
              <w:jc w:val="center"/>
              <w:rPr>
                <w:rFonts w:asciiTheme="minorHAnsi" w:hAnsiTheme="minorHAnsi" w:cs="Arial"/>
                <w:szCs w:val="22"/>
              </w:rPr>
            </w:pPr>
          </w:p>
        </w:tc>
        <w:tc>
          <w:tcPr>
            <w:tcW w:w="1650" w:type="dxa"/>
            <w:vMerge/>
          </w:tcPr>
          <w:p w14:paraId="7476690F" w14:textId="77777777" w:rsidR="001519E7" w:rsidRPr="007018B9" w:rsidRDefault="001519E7" w:rsidP="0063159E">
            <w:pPr>
              <w:jc w:val="both"/>
              <w:rPr>
                <w:rFonts w:asciiTheme="minorHAnsi" w:hAnsiTheme="minorHAnsi" w:cs="Arial"/>
                <w:szCs w:val="22"/>
              </w:rPr>
            </w:pPr>
          </w:p>
        </w:tc>
        <w:tc>
          <w:tcPr>
            <w:tcW w:w="3158" w:type="dxa"/>
          </w:tcPr>
          <w:p w14:paraId="7DA95750" w14:textId="36932225" w:rsidR="001519E7" w:rsidRPr="007018B9" w:rsidRDefault="001519E7">
            <w:pPr>
              <w:rPr>
                <w:rFonts w:asciiTheme="minorHAnsi" w:hAnsiTheme="minorHAnsi" w:cs="Arial"/>
                <w:szCs w:val="22"/>
              </w:rPr>
            </w:pPr>
            <w:r w:rsidRPr="007018B9">
              <w:rPr>
                <w:rFonts w:asciiTheme="minorHAnsi" w:hAnsiTheme="minorHAnsi" w:cs="Arial"/>
                <w:szCs w:val="22"/>
              </w:rPr>
              <w:t>IALA GL</w:t>
            </w:r>
            <w:del w:id="252" w:author="stephen" w:date="2015-05-20T10:19:00Z">
              <w:r w:rsidRPr="007018B9" w:rsidDel="007230F9">
                <w:rPr>
                  <w:rFonts w:asciiTheme="minorHAnsi" w:hAnsiTheme="minorHAnsi" w:cs="Arial"/>
                  <w:szCs w:val="22"/>
                </w:rPr>
                <w:delText>s</w:delText>
              </w:r>
            </w:del>
            <w:r w:rsidRPr="007018B9">
              <w:rPr>
                <w:rFonts w:asciiTheme="minorHAnsi" w:hAnsiTheme="minorHAnsi" w:cs="Arial"/>
                <w:szCs w:val="22"/>
              </w:rPr>
              <w:t xml:space="preserve"> 1100 and 1014</w:t>
            </w:r>
          </w:p>
        </w:tc>
        <w:tc>
          <w:tcPr>
            <w:tcW w:w="684" w:type="dxa"/>
            <w:vMerge/>
          </w:tcPr>
          <w:p w14:paraId="6487836F" w14:textId="77777777" w:rsidR="001519E7" w:rsidRPr="007018B9" w:rsidRDefault="001519E7" w:rsidP="0063159E">
            <w:pPr>
              <w:jc w:val="both"/>
              <w:rPr>
                <w:rFonts w:asciiTheme="minorHAnsi" w:hAnsiTheme="minorHAnsi" w:cs="Arial"/>
                <w:szCs w:val="22"/>
              </w:rPr>
            </w:pPr>
          </w:p>
        </w:tc>
      </w:tr>
      <w:tr w:rsidR="001519E7" w:rsidRPr="007018B9" w14:paraId="64482F3C" w14:textId="77777777" w:rsidTr="00C06639">
        <w:trPr>
          <w:jc w:val="center"/>
        </w:trPr>
        <w:tc>
          <w:tcPr>
            <w:tcW w:w="498" w:type="dxa"/>
          </w:tcPr>
          <w:p w14:paraId="0DFD3089" w14:textId="77777777" w:rsidR="001519E7" w:rsidRPr="007018B9" w:rsidRDefault="001519E7" w:rsidP="0063159E">
            <w:pPr>
              <w:jc w:val="both"/>
              <w:rPr>
                <w:rFonts w:asciiTheme="minorHAnsi" w:hAnsiTheme="minorHAnsi" w:cs="Arial"/>
                <w:szCs w:val="22"/>
              </w:rPr>
            </w:pPr>
          </w:p>
        </w:tc>
        <w:tc>
          <w:tcPr>
            <w:tcW w:w="524" w:type="dxa"/>
          </w:tcPr>
          <w:p w14:paraId="453BA673" w14:textId="77777777" w:rsidR="001519E7" w:rsidRPr="007018B9" w:rsidRDefault="001519E7" w:rsidP="0063159E">
            <w:pPr>
              <w:jc w:val="both"/>
              <w:rPr>
                <w:rFonts w:asciiTheme="minorHAnsi" w:hAnsiTheme="minorHAnsi" w:cs="Arial"/>
                <w:szCs w:val="22"/>
              </w:rPr>
            </w:pPr>
          </w:p>
        </w:tc>
        <w:tc>
          <w:tcPr>
            <w:tcW w:w="718" w:type="dxa"/>
          </w:tcPr>
          <w:p w14:paraId="1C6D69D7" w14:textId="1E47FAC4" w:rsidR="001519E7" w:rsidRPr="007018B9" w:rsidRDefault="001519E7" w:rsidP="00AE7D73">
            <w:pPr>
              <w:jc w:val="both"/>
              <w:rPr>
                <w:rFonts w:asciiTheme="minorHAnsi" w:hAnsiTheme="minorHAnsi" w:cs="Arial"/>
                <w:szCs w:val="22"/>
              </w:rPr>
            </w:pPr>
            <w:r w:rsidRPr="007018B9">
              <w:rPr>
                <w:rFonts w:asciiTheme="minorHAnsi" w:hAnsiTheme="minorHAnsi" w:cs="Arial"/>
                <w:szCs w:val="22"/>
              </w:rPr>
              <w:t>1.4.4</w:t>
            </w:r>
          </w:p>
        </w:tc>
        <w:tc>
          <w:tcPr>
            <w:tcW w:w="6268" w:type="dxa"/>
          </w:tcPr>
          <w:p w14:paraId="2C820B56" w14:textId="57E1858B" w:rsidR="001519E7" w:rsidRPr="007018B9" w:rsidRDefault="001519E7" w:rsidP="0063159E">
            <w:pPr>
              <w:jc w:val="right"/>
              <w:rPr>
                <w:rFonts w:asciiTheme="minorHAnsi" w:hAnsiTheme="minorHAnsi" w:cs="Arial"/>
                <w:szCs w:val="22"/>
              </w:rPr>
            </w:pPr>
            <w:r w:rsidRPr="007018B9">
              <w:rPr>
                <w:rFonts w:asciiTheme="minorHAnsi" w:hAnsiTheme="minorHAnsi" w:cs="Arial"/>
                <w:szCs w:val="22"/>
              </w:rPr>
              <w:t>IALA Training policy and training hubs</w:t>
            </w:r>
          </w:p>
        </w:tc>
        <w:tc>
          <w:tcPr>
            <w:tcW w:w="648" w:type="dxa"/>
            <w:vMerge/>
          </w:tcPr>
          <w:p w14:paraId="13F9BEDB" w14:textId="11DACFF7" w:rsidR="001519E7" w:rsidRPr="007018B9" w:rsidRDefault="001519E7" w:rsidP="0063159E">
            <w:pPr>
              <w:jc w:val="center"/>
              <w:rPr>
                <w:rFonts w:asciiTheme="minorHAnsi" w:hAnsiTheme="minorHAnsi" w:cs="Arial"/>
                <w:szCs w:val="22"/>
              </w:rPr>
            </w:pPr>
          </w:p>
        </w:tc>
        <w:tc>
          <w:tcPr>
            <w:tcW w:w="1650" w:type="dxa"/>
            <w:vMerge/>
          </w:tcPr>
          <w:p w14:paraId="6F1B9E83" w14:textId="77777777" w:rsidR="001519E7" w:rsidRPr="007018B9" w:rsidRDefault="001519E7" w:rsidP="0063159E">
            <w:pPr>
              <w:jc w:val="both"/>
              <w:rPr>
                <w:rFonts w:asciiTheme="minorHAnsi" w:hAnsiTheme="minorHAnsi" w:cs="Arial"/>
                <w:szCs w:val="22"/>
              </w:rPr>
            </w:pPr>
          </w:p>
        </w:tc>
        <w:tc>
          <w:tcPr>
            <w:tcW w:w="3158" w:type="dxa"/>
          </w:tcPr>
          <w:p w14:paraId="119D0852" w14:textId="766A631E" w:rsidR="001519E7" w:rsidRPr="007018B9" w:rsidRDefault="001519E7" w:rsidP="0063159E">
            <w:pPr>
              <w:rPr>
                <w:rFonts w:asciiTheme="minorHAnsi" w:hAnsiTheme="minorHAnsi" w:cs="Arial"/>
                <w:szCs w:val="22"/>
              </w:rPr>
            </w:pPr>
          </w:p>
        </w:tc>
        <w:tc>
          <w:tcPr>
            <w:tcW w:w="684" w:type="dxa"/>
            <w:vMerge/>
          </w:tcPr>
          <w:p w14:paraId="5054E7A9" w14:textId="77777777" w:rsidR="001519E7" w:rsidRPr="007018B9" w:rsidRDefault="001519E7" w:rsidP="0063159E">
            <w:pPr>
              <w:jc w:val="both"/>
              <w:rPr>
                <w:rFonts w:asciiTheme="minorHAnsi" w:hAnsiTheme="minorHAnsi" w:cs="Arial"/>
                <w:szCs w:val="22"/>
              </w:rPr>
            </w:pPr>
          </w:p>
        </w:tc>
      </w:tr>
    </w:tbl>
    <w:p w14:paraId="711EF211" w14:textId="77777777" w:rsidR="0063159E" w:rsidRPr="007018B9" w:rsidRDefault="0063159E" w:rsidP="0063159E">
      <w:pPr>
        <w:rPr>
          <w:rFonts w:asciiTheme="minorHAnsi" w:hAnsiTheme="minorHAnsi"/>
          <w:szCs w:val="22"/>
          <w:lang w:eastAsia="en-GB"/>
        </w:rPr>
      </w:pPr>
    </w:p>
    <w:p w14:paraId="50F7A526" w14:textId="77777777" w:rsidR="0063159E" w:rsidRPr="007018B9" w:rsidRDefault="0063159E" w:rsidP="0063159E">
      <w:pPr>
        <w:rPr>
          <w:rFonts w:asciiTheme="minorHAnsi" w:hAnsiTheme="minorHAnsi"/>
          <w:szCs w:val="22"/>
        </w:rPr>
      </w:pPr>
    </w:p>
    <w:p w14:paraId="3980B45F" w14:textId="77777777" w:rsidR="0063159E" w:rsidRPr="007018B9" w:rsidRDefault="0063159E" w:rsidP="0063159E">
      <w:pPr>
        <w:rPr>
          <w:rFonts w:asciiTheme="minorHAnsi" w:hAnsiTheme="minorHAnsi"/>
          <w:szCs w:val="22"/>
          <w:lang w:eastAsia="en-GB"/>
        </w:rPr>
      </w:pPr>
      <w:r w:rsidRPr="007018B9">
        <w:rPr>
          <w:rFonts w:asciiTheme="minorHAnsi" w:hAnsiTheme="minorHAnsi"/>
          <w:szCs w:val="22"/>
        </w:rPr>
        <w:br w:type="page"/>
      </w:r>
    </w:p>
    <w:p w14:paraId="151E995B" w14:textId="58550172" w:rsidR="00A131E1" w:rsidRPr="007018B9" w:rsidRDefault="00A131E1" w:rsidP="00A131E1">
      <w:pPr>
        <w:pStyle w:val="Default"/>
        <w:jc w:val="both"/>
        <w:rPr>
          <w:rFonts w:asciiTheme="minorHAnsi" w:hAnsiTheme="minorHAnsi"/>
          <w:sz w:val="22"/>
          <w:szCs w:val="22"/>
        </w:rPr>
      </w:pPr>
      <w:bookmarkStart w:id="253" w:name="_Toc306783979"/>
      <w:r w:rsidRPr="007018B9">
        <w:rPr>
          <w:rFonts w:asciiTheme="minorHAnsi" w:hAnsiTheme="minorHAnsi"/>
          <w:b/>
          <w:sz w:val="22"/>
          <w:szCs w:val="22"/>
        </w:rPr>
        <w:lastRenderedPageBreak/>
        <w:t>Module 2 – Navigation</w:t>
      </w:r>
      <w:r w:rsidR="00A86C54" w:rsidRPr="007018B9">
        <w:rPr>
          <w:rFonts w:asciiTheme="minorHAnsi" w:hAnsiTheme="minorHAnsi"/>
          <w:b/>
          <w:sz w:val="22"/>
          <w:szCs w:val="22"/>
        </w:rPr>
        <w:t>al Factors</w:t>
      </w:r>
      <w:r w:rsidRPr="007018B9">
        <w:rPr>
          <w:rFonts w:asciiTheme="minorHAnsi" w:hAnsiTheme="minorHAnsi"/>
          <w:b/>
          <w:sz w:val="22"/>
          <w:szCs w:val="22"/>
        </w:rPr>
        <w:t xml:space="preserve"> </w:t>
      </w:r>
    </w:p>
    <w:p w14:paraId="51EDF473" w14:textId="77777777" w:rsidR="00A131E1" w:rsidRPr="007018B9" w:rsidRDefault="00A131E1" w:rsidP="00A131E1">
      <w:pPr>
        <w:pStyle w:val="Heading3"/>
        <w:numPr>
          <w:ilvl w:val="2"/>
          <w:numId w:val="25"/>
        </w:numPr>
        <w:ind w:left="0" w:firstLine="0"/>
        <w:rPr>
          <w:rFonts w:asciiTheme="minorHAnsi" w:hAnsiTheme="minorHAnsi"/>
          <w:b/>
          <w:szCs w:val="22"/>
        </w:rPr>
      </w:pPr>
      <w:bookmarkStart w:id="254" w:name="_Toc419880351"/>
      <w:r w:rsidRPr="007018B9">
        <w:rPr>
          <w:rFonts w:asciiTheme="minorHAnsi" w:hAnsiTheme="minorHAnsi"/>
          <w:szCs w:val="22"/>
        </w:rPr>
        <w:t>Scope</w:t>
      </w:r>
      <w:bookmarkEnd w:id="254"/>
      <w:r w:rsidRPr="007018B9">
        <w:rPr>
          <w:rFonts w:asciiTheme="minorHAnsi" w:hAnsiTheme="minorHAnsi"/>
          <w:szCs w:val="22"/>
        </w:rPr>
        <w:t xml:space="preserve"> </w:t>
      </w:r>
    </w:p>
    <w:p w14:paraId="30C7C90E" w14:textId="260A73D1" w:rsidR="00A131E1" w:rsidRPr="007018B9" w:rsidRDefault="00A131E1" w:rsidP="00A131E1">
      <w:pPr>
        <w:rPr>
          <w:rFonts w:asciiTheme="minorHAnsi" w:hAnsiTheme="minorHAnsi" w:cs="Arial"/>
          <w:szCs w:val="22"/>
        </w:rPr>
      </w:pPr>
      <w:r w:rsidRPr="007018B9">
        <w:rPr>
          <w:rFonts w:asciiTheme="minorHAnsi" w:hAnsiTheme="minorHAnsi" w:cs="Arial"/>
          <w:szCs w:val="22"/>
        </w:rPr>
        <w:t xml:space="preserve">This module describes </w:t>
      </w:r>
      <w:r w:rsidRPr="007018B9">
        <w:rPr>
          <w:rFonts w:asciiTheme="minorHAnsi" w:hAnsiTheme="minorHAnsi" w:cs="Arial"/>
        </w:rPr>
        <w:t>the concept of navigation in general and e-navigation in particular focussing on the IALA Maritime Buoyage System</w:t>
      </w:r>
      <w:r w:rsidR="00160DA3" w:rsidRPr="007018B9">
        <w:rPr>
          <w:rFonts w:asciiTheme="minorHAnsi" w:hAnsiTheme="minorHAnsi" w:cs="Arial"/>
        </w:rPr>
        <w:t xml:space="preserve"> (MBS)</w:t>
      </w:r>
      <w:r w:rsidRPr="007018B9">
        <w:rPr>
          <w:rFonts w:asciiTheme="minorHAnsi" w:hAnsiTheme="minorHAnsi" w:cs="Arial"/>
        </w:rPr>
        <w:t>; A</w:t>
      </w:r>
      <w:r w:rsidR="001C36BF" w:rsidRPr="007018B9">
        <w:rPr>
          <w:rFonts w:asciiTheme="minorHAnsi" w:hAnsiTheme="minorHAnsi" w:cs="Arial"/>
        </w:rPr>
        <w:t xml:space="preserve">ids </w:t>
      </w:r>
      <w:r w:rsidRPr="007018B9">
        <w:rPr>
          <w:rFonts w:asciiTheme="minorHAnsi" w:hAnsiTheme="minorHAnsi" w:cs="Arial"/>
        </w:rPr>
        <w:t>to</w:t>
      </w:r>
      <w:r w:rsidR="00160DA3" w:rsidRPr="007018B9">
        <w:rPr>
          <w:rFonts w:asciiTheme="minorHAnsi" w:hAnsiTheme="minorHAnsi" w:cs="Arial"/>
        </w:rPr>
        <w:t xml:space="preserve"> </w:t>
      </w:r>
      <w:r w:rsidRPr="007018B9">
        <w:rPr>
          <w:rFonts w:asciiTheme="minorHAnsi" w:hAnsiTheme="minorHAnsi" w:cs="Arial"/>
        </w:rPr>
        <w:t>N</w:t>
      </w:r>
      <w:r w:rsidR="001C36BF" w:rsidRPr="007018B9">
        <w:rPr>
          <w:rFonts w:asciiTheme="minorHAnsi" w:hAnsiTheme="minorHAnsi" w:cs="Arial"/>
        </w:rPr>
        <w:t>avigation</w:t>
      </w:r>
      <w:r w:rsidRPr="007018B9">
        <w:rPr>
          <w:rFonts w:asciiTheme="minorHAnsi" w:hAnsiTheme="minorHAnsi" w:cs="Arial"/>
        </w:rPr>
        <w:t xml:space="preserve"> </w:t>
      </w:r>
      <w:r w:rsidR="00160DA3" w:rsidRPr="007018B9">
        <w:rPr>
          <w:rFonts w:asciiTheme="minorHAnsi" w:hAnsiTheme="minorHAnsi" w:cs="Arial"/>
        </w:rPr>
        <w:t xml:space="preserve">(AtoN) </w:t>
      </w:r>
      <w:r w:rsidR="006A6089" w:rsidRPr="007018B9">
        <w:rPr>
          <w:rFonts w:asciiTheme="minorHAnsi" w:hAnsiTheme="minorHAnsi" w:cs="Arial"/>
        </w:rPr>
        <w:t>including</w:t>
      </w:r>
      <w:r w:rsidRPr="007018B9">
        <w:rPr>
          <w:rFonts w:asciiTheme="minorHAnsi" w:hAnsiTheme="minorHAnsi" w:cs="Arial"/>
        </w:rPr>
        <w:t xml:space="preserve"> Automatic Identification Systems</w:t>
      </w:r>
      <w:r w:rsidR="000C062E" w:rsidRPr="007018B9">
        <w:rPr>
          <w:rFonts w:asciiTheme="minorHAnsi" w:hAnsiTheme="minorHAnsi" w:cs="Arial"/>
        </w:rPr>
        <w:t xml:space="preserve"> (AIS)</w:t>
      </w:r>
      <w:r w:rsidR="006A6089" w:rsidRPr="007018B9">
        <w:rPr>
          <w:rFonts w:asciiTheme="minorHAnsi" w:hAnsiTheme="minorHAnsi" w:cs="Arial"/>
        </w:rPr>
        <w:t xml:space="preserve"> and Vessel Traffic Services (VTS)</w:t>
      </w:r>
      <w:r w:rsidR="0083309A" w:rsidRPr="007018B9">
        <w:rPr>
          <w:rFonts w:asciiTheme="minorHAnsi" w:hAnsiTheme="minorHAnsi" w:cs="Arial"/>
        </w:rPr>
        <w:t xml:space="preserve"> and Maritime Safety Information</w:t>
      </w:r>
      <w:r w:rsidRPr="007018B9">
        <w:rPr>
          <w:rFonts w:asciiTheme="minorHAnsi" w:hAnsiTheme="minorHAnsi" w:cs="Arial"/>
          <w:szCs w:val="22"/>
        </w:rPr>
        <w:t>.</w:t>
      </w:r>
    </w:p>
    <w:p w14:paraId="7B78D96D" w14:textId="77777777" w:rsidR="00A131E1" w:rsidRPr="007018B9" w:rsidRDefault="00A131E1" w:rsidP="00A131E1">
      <w:pPr>
        <w:pStyle w:val="Heading3"/>
        <w:ind w:left="0" w:firstLine="0"/>
        <w:rPr>
          <w:rFonts w:asciiTheme="minorHAnsi" w:hAnsiTheme="minorHAnsi"/>
          <w:b/>
          <w:szCs w:val="22"/>
        </w:rPr>
      </w:pPr>
      <w:bookmarkStart w:id="255" w:name="_Toc419880352"/>
      <w:r w:rsidRPr="007018B9">
        <w:rPr>
          <w:rFonts w:asciiTheme="minorHAnsi" w:hAnsiTheme="minorHAnsi"/>
          <w:szCs w:val="22"/>
        </w:rPr>
        <w:t>Learning Objectives</w:t>
      </w:r>
      <w:bookmarkEnd w:id="255"/>
    </w:p>
    <w:p w14:paraId="663A2567" w14:textId="5CAE4E9B" w:rsidR="00A131E1" w:rsidRPr="007018B9" w:rsidRDefault="00A131E1" w:rsidP="00A131E1">
      <w:pPr>
        <w:rPr>
          <w:rFonts w:asciiTheme="minorHAnsi" w:hAnsiTheme="minorHAnsi"/>
          <w:szCs w:val="22"/>
        </w:rPr>
      </w:pPr>
      <w:r w:rsidRPr="007018B9">
        <w:rPr>
          <w:rFonts w:asciiTheme="minorHAnsi" w:hAnsiTheme="minorHAnsi"/>
          <w:szCs w:val="22"/>
        </w:rPr>
        <w:t xml:space="preserve">To gain a </w:t>
      </w:r>
      <w:r w:rsidR="0083309A" w:rsidRPr="007018B9">
        <w:rPr>
          <w:rFonts w:asciiTheme="minorHAnsi" w:hAnsiTheme="minorHAnsi"/>
          <w:b/>
          <w:szCs w:val="22"/>
        </w:rPr>
        <w:t xml:space="preserve">good </w:t>
      </w:r>
      <w:r w:rsidR="0083309A" w:rsidRPr="007018B9">
        <w:rPr>
          <w:rFonts w:asciiTheme="minorHAnsi" w:hAnsiTheme="minorHAnsi"/>
          <w:szCs w:val="22"/>
        </w:rPr>
        <w:t xml:space="preserve">understanding of the obligations on a Competent Authority to provide MSI services, a </w:t>
      </w:r>
      <w:r w:rsidRPr="007018B9">
        <w:rPr>
          <w:rFonts w:asciiTheme="minorHAnsi" w:hAnsiTheme="minorHAnsi"/>
          <w:b/>
          <w:szCs w:val="22"/>
        </w:rPr>
        <w:t>satisfactory</w:t>
      </w:r>
      <w:r w:rsidRPr="007018B9">
        <w:rPr>
          <w:rFonts w:asciiTheme="minorHAnsi" w:hAnsiTheme="minorHAnsi"/>
          <w:szCs w:val="22"/>
        </w:rPr>
        <w:t xml:space="preserve"> understanding of</w:t>
      </w:r>
      <w:r w:rsidR="00160DA3" w:rsidRPr="007018B9">
        <w:rPr>
          <w:rFonts w:asciiTheme="minorHAnsi" w:hAnsiTheme="minorHAnsi"/>
          <w:szCs w:val="22"/>
        </w:rPr>
        <w:t xml:space="preserve"> the concept of navigation; the types of AtoN; the IALA </w:t>
      </w:r>
      <w:r w:rsidR="000C062E" w:rsidRPr="007018B9">
        <w:rPr>
          <w:rFonts w:asciiTheme="minorHAnsi" w:hAnsiTheme="minorHAnsi"/>
          <w:szCs w:val="22"/>
        </w:rPr>
        <w:t>MBS</w:t>
      </w:r>
      <w:r w:rsidR="00C772FA" w:rsidRPr="007018B9">
        <w:rPr>
          <w:rFonts w:asciiTheme="minorHAnsi" w:hAnsiTheme="minorHAnsi"/>
          <w:szCs w:val="22"/>
        </w:rPr>
        <w:t xml:space="preserve">; </w:t>
      </w:r>
      <w:r w:rsidR="000C062E" w:rsidRPr="007018B9">
        <w:rPr>
          <w:rFonts w:asciiTheme="minorHAnsi" w:hAnsiTheme="minorHAnsi"/>
          <w:szCs w:val="22"/>
        </w:rPr>
        <w:t xml:space="preserve">AIS </w:t>
      </w:r>
      <w:r w:rsidR="00C772FA" w:rsidRPr="007018B9">
        <w:rPr>
          <w:rFonts w:asciiTheme="minorHAnsi" w:hAnsiTheme="minorHAnsi"/>
          <w:szCs w:val="22"/>
        </w:rPr>
        <w:t xml:space="preserve">and VTS </w:t>
      </w:r>
      <w:r w:rsidR="000C062E" w:rsidRPr="007018B9">
        <w:rPr>
          <w:rFonts w:asciiTheme="minorHAnsi" w:hAnsiTheme="minorHAnsi"/>
          <w:szCs w:val="22"/>
        </w:rPr>
        <w:t xml:space="preserve">and a </w:t>
      </w:r>
      <w:r w:rsidR="000C062E" w:rsidRPr="007018B9">
        <w:rPr>
          <w:rFonts w:asciiTheme="minorHAnsi" w:hAnsiTheme="minorHAnsi"/>
          <w:b/>
          <w:szCs w:val="22"/>
        </w:rPr>
        <w:t>basic</w:t>
      </w:r>
      <w:r w:rsidR="000C062E" w:rsidRPr="007018B9">
        <w:rPr>
          <w:rFonts w:asciiTheme="minorHAnsi" w:hAnsiTheme="minorHAnsi"/>
          <w:szCs w:val="22"/>
        </w:rPr>
        <w:t xml:space="preserve"> understanding of e-navigation.</w:t>
      </w:r>
    </w:p>
    <w:p w14:paraId="5FB9D587" w14:textId="5874A6F7" w:rsidR="00A131E1" w:rsidRPr="007018B9" w:rsidRDefault="00A131E1" w:rsidP="00A131E1">
      <w:pPr>
        <w:pStyle w:val="Heading3"/>
        <w:rPr>
          <w:rFonts w:asciiTheme="minorHAnsi" w:hAnsiTheme="minorHAnsi"/>
          <w:szCs w:val="22"/>
        </w:rPr>
      </w:pPr>
      <w:bookmarkStart w:id="256" w:name="_Toc419880353"/>
      <w:r w:rsidRPr="007018B9">
        <w:rPr>
          <w:rFonts w:asciiTheme="minorHAnsi" w:hAnsiTheme="minorHAnsi"/>
          <w:szCs w:val="22"/>
        </w:rPr>
        <w:t xml:space="preserve">DETAILED TEACHING SYLLABUS FOR MODULE </w:t>
      </w:r>
      <w:r w:rsidR="000C062E" w:rsidRPr="007018B9">
        <w:rPr>
          <w:rFonts w:asciiTheme="minorHAnsi" w:hAnsiTheme="minorHAnsi"/>
          <w:szCs w:val="22"/>
        </w:rPr>
        <w:t>2</w:t>
      </w:r>
      <w:r w:rsidRPr="007018B9">
        <w:rPr>
          <w:rFonts w:asciiTheme="minorHAnsi" w:hAnsiTheme="minorHAnsi"/>
          <w:szCs w:val="22"/>
        </w:rPr>
        <w:t xml:space="preserve"> – </w:t>
      </w:r>
      <w:r w:rsidR="000C062E" w:rsidRPr="007018B9">
        <w:rPr>
          <w:rFonts w:asciiTheme="minorHAnsi" w:hAnsiTheme="minorHAnsi"/>
          <w:szCs w:val="22"/>
        </w:rPr>
        <w:t>NAVIGATIONAL FACTORS</w:t>
      </w:r>
      <w:bookmarkEnd w:id="256"/>
    </w:p>
    <w:p w14:paraId="06A08DE7" w14:textId="77777777" w:rsidR="008214BE" w:rsidRPr="007018B9" w:rsidRDefault="008214BE" w:rsidP="008214BE">
      <w:pPr>
        <w:pStyle w:val="Table"/>
        <w:rPr>
          <w:rFonts w:asciiTheme="minorHAnsi" w:hAnsiTheme="minorHAnsi"/>
          <w:szCs w:val="22"/>
        </w:rPr>
      </w:pPr>
      <w:r w:rsidRPr="007018B9">
        <w:rPr>
          <w:rFonts w:asciiTheme="minorHAnsi" w:hAnsiTheme="minorHAnsi"/>
          <w:szCs w:val="22"/>
        </w:rPr>
        <w:t>Detailed Teaching Syllabus Module 2</w:t>
      </w:r>
      <w:bookmarkEnd w:id="253"/>
    </w:p>
    <w:tbl>
      <w:tblPr>
        <w:tblStyle w:val="TableGrid"/>
        <w:tblW w:w="0" w:type="auto"/>
        <w:jc w:val="center"/>
        <w:tblLook w:val="04A0" w:firstRow="1" w:lastRow="0" w:firstColumn="1" w:lastColumn="0" w:noHBand="0" w:noVBand="1"/>
      </w:tblPr>
      <w:tblGrid>
        <w:gridCol w:w="498"/>
        <w:gridCol w:w="606"/>
        <w:gridCol w:w="884"/>
        <w:gridCol w:w="5920"/>
        <w:gridCol w:w="567"/>
        <w:gridCol w:w="2126"/>
        <w:gridCol w:w="2979"/>
        <w:gridCol w:w="597"/>
      </w:tblGrid>
      <w:tr w:rsidR="003F0CBD" w:rsidRPr="007018B9" w14:paraId="3427D526" w14:textId="77777777" w:rsidTr="000C062E">
        <w:trPr>
          <w:cantSplit/>
          <w:trHeight w:val="1514"/>
          <w:jc w:val="center"/>
        </w:trPr>
        <w:tc>
          <w:tcPr>
            <w:tcW w:w="498" w:type="dxa"/>
            <w:textDirection w:val="btLr"/>
            <w:vAlign w:val="center"/>
          </w:tcPr>
          <w:p w14:paraId="58708EBD" w14:textId="77777777" w:rsidR="003F0CBD" w:rsidRPr="007018B9" w:rsidRDefault="003F0CBD" w:rsidP="003F0CBD">
            <w:pPr>
              <w:ind w:left="113" w:right="113"/>
              <w:jc w:val="center"/>
              <w:rPr>
                <w:rFonts w:asciiTheme="minorHAnsi" w:hAnsiTheme="minorHAnsi" w:cs="Arial"/>
                <w:b/>
                <w:szCs w:val="22"/>
              </w:rPr>
            </w:pPr>
            <w:r w:rsidRPr="007018B9">
              <w:rPr>
                <w:rFonts w:asciiTheme="minorHAnsi" w:hAnsiTheme="minorHAnsi" w:cs="Arial"/>
                <w:b/>
                <w:szCs w:val="22"/>
              </w:rPr>
              <w:t>Module</w:t>
            </w:r>
          </w:p>
        </w:tc>
        <w:tc>
          <w:tcPr>
            <w:tcW w:w="606" w:type="dxa"/>
            <w:textDirection w:val="btLr"/>
            <w:vAlign w:val="center"/>
          </w:tcPr>
          <w:p w14:paraId="7120CEDC" w14:textId="77777777" w:rsidR="003F0CBD" w:rsidRPr="007018B9" w:rsidRDefault="003F0CBD" w:rsidP="003F0CBD">
            <w:pPr>
              <w:ind w:left="113" w:right="113"/>
              <w:jc w:val="center"/>
              <w:rPr>
                <w:rFonts w:asciiTheme="minorHAnsi" w:hAnsiTheme="minorHAnsi" w:cs="Arial"/>
                <w:b/>
                <w:szCs w:val="22"/>
              </w:rPr>
            </w:pPr>
            <w:r w:rsidRPr="007018B9">
              <w:rPr>
                <w:rFonts w:asciiTheme="minorHAnsi" w:hAnsiTheme="minorHAnsi" w:cs="Arial"/>
                <w:b/>
                <w:szCs w:val="22"/>
              </w:rPr>
              <w:t>Element</w:t>
            </w:r>
          </w:p>
        </w:tc>
        <w:tc>
          <w:tcPr>
            <w:tcW w:w="884" w:type="dxa"/>
            <w:textDirection w:val="btLr"/>
            <w:vAlign w:val="center"/>
          </w:tcPr>
          <w:p w14:paraId="12ACC4D6" w14:textId="77777777" w:rsidR="003F0CBD" w:rsidRPr="007018B9" w:rsidRDefault="003F0CBD" w:rsidP="003F0CBD">
            <w:pPr>
              <w:ind w:left="113" w:right="113"/>
              <w:jc w:val="center"/>
              <w:rPr>
                <w:rFonts w:asciiTheme="minorHAnsi" w:hAnsiTheme="minorHAnsi" w:cs="Arial"/>
                <w:b/>
                <w:szCs w:val="22"/>
              </w:rPr>
            </w:pPr>
            <w:r w:rsidRPr="007018B9">
              <w:rPr>
                <w:rFonts w:asciiTheme="minorHAnsi" w:hAnsiTheme="minorHAnsi" w:cs="Arial"/>
                <w:b/>
                <w:szCs w:val="22"/>
              </w:rPr>
              <w:t>Sub-element</w:t>
            </w:r>
          </w:p>
        </w:tc>
        <w:tc>
          <w:tcPr>
            <w:tcW w:w="5920" w:type="dxa"/>
            <w:vAlign w:val="center"/>
          </w:tcPr>
          <w:p w14:paraId="09080369" w14:textId="77777777" w:rsidR="003F0CBD" w:rsidRPr="007018B9" w:rsidRDefault="003F0CBD" w:rsidP="003F0CBD">
            <w:pPr>
              <w:jc w:val="center"/>
              <w:rPr>
                <w:rFonts w:asciiTheme="minorHAnsi" w:hAnsiTheme="minorHAnsi" w:cs="Arial"/>
                <w:b/>
                <w:szCs w:val="22"/>
              </w:rPr>
            </w:pPr>
            <w:r w:rsidRPr="007018B9">
              <w:rPr>
                <w:rFonts w:asciiTheme="minorHAnsi" w:hAnsiTheme="minorHAnsi" w:cs="Arial"/>
                <w:b/>
                <w:szCs w:val="22"/>
              </w:rPr>
              <w:t>Subject</w:t>
            </w:r>
          </w:p>
        </w:tc>
        <w:tc>
          <w:tcPr>
            <w:tcW w:w="567" w:type="dxa"/>
            <w:textDirection w:val="btLr"/>
            <w:vAlign w:val="center"/>
          </w:tcPr>
          <w:p w14:paraId="1377996E" w14:textId="77777777" w:rsidR="003F0CBD" w:rsidRPr="007018B9" w:rsidRDefault="003F0CBD" w:rsidP="003F0CBD">
            <w:pPr>
              <w:ind w:left="113" w:right="113"/>
              <w:jc w:val="center"/>
              <w:rPr>
                <w:rFonts w:asciiTheme="minorHAnsi" w:hAnsiTheme="minorHAnsi" w:cs="Arial"/>
                <w:b/>
                <w:szCs w:val="22"/>
              </w:rPr>
            </w:pPr>
            <w:r w:rsidRPr="007018B9">
              <w:rPr>
                <w:rFonts w:asciiTheme="minorHAnsi" w:hAnsiTheme="minorHAnsi" w:cs="Arial"/>
                <w:b/>
                <w:szCs w:val="22"/>
              </w:rPr>
              <w:t>Level of Competence</w:t>
            </w:r>
          </w:p>
        </w:tc>
        <w:tc>
          <w:tcPr>
            <w:tcW w:w="2126" w:type="dxa"/>
            <w:vAlign w:val="center"/>
          </w:tcPr>
          <w:p w14:paraId="6E45D2F8" w14:textId="77777777" w:rsidR="003F0CBD" w:rsidRPr="007018B9" w:rsidRDefault="003F0CBD" w:rsidP="003F0CBD">
            <w:pPr>
              <w:jc w:val="center"/>
              <w:rPr>
                <w:rFonts w:asciiTheme="minorHAnsi" w:hAnsiTheme="minorHAnsi" w:cs="Arial"/>
                <w:b/>
                <w:szCs w:val="22"/>
              </w:rPr>
            </w:pPr>
            <w:r w:rsidRPr="007018B9">
              <w:rPr>
                <w:rFonts w:asciiTheme="minorHAnsi" w:hAnsiTheme="minorHAnsi" w:cs="Arial"/>
                <w:b/>
                <w:szCs w:val="22"/>
              </w:rPr>
              <w:t>Recommended training aids and exercises</w:t>
            </w:r>
          </w:p>
        </w:tc>
        <w:tc>
          <w:tcPr>
            <w:tcW w:w="2979" w:type="dxa"/>
            <w:vAlign w:val="center"/>
          </w:tcPr>
          <w:p w14:paraId="07BB7546" w14:textId="77777777" w:rsidR="003F0CBD" w:rsidRPr="007018B9" w:rsidRDefault="003F0CBD" w:rsidP="003F0CBD">
            <w:pPr>
              <w:jc w:val="center"/>
              <w:rPr>
                <w:rFonts w:asciiTheme="minorHAnsi" w:hAnsiTheme="minorHAnsi" w:cs="Arial"/>
                <w:b/>
                <w:szCs w:val="22"/>
              </w:rPr>
            </w:pPr>
            <w:r w:rsidRPr="007018B9">
              <w:rPr>
                <w:rFonts w:asciiTheme="minorHAnsi" w:hAnsiTheme="minorHAnsi" w:cs="Arial"/>
                <w:b/>
                <w:szCs w:val="22"/>
              </w:rPr>
              <w:t>References</w:t>
            </w:r>
          </w:p>
          <w:p w14:paraId="3D8EB79A" w14:textId="77777777" w:rsidR="003F0CBD" w:rsidRPr="007018B9" w:rsidRDefault="003F0CBD" w:rsidP="003F0CBD">
            <w:pPr>
              <w:jc w:val="center"/>
              <w:rPr>
                <w:rFonts w:asciiTheme="minorHAnsi" w:hAnsiTheme="minorHAnsi" w:cs="Arial"/>
                <w:szCs w:val="22"/>
              </w:rPr>
            </w:pPr>
          </w:p>
          <w:p w14:paraId="27265920" w14:textId="77777777" w:rsidR="003F0CBD" w:rsidRPr="007018B9" w:rsidRDefault="003F0CBD">
            <w:pPr>
              <w:rPr>
                <w:rFonts w:asciiTheme="minorHAnsi" w:hAnsiTheme="minorHAnsi" w:cs="Arial"/>
                <w:szCs w:val="22"/>
              </w:rPr>
              <w:pPrChange w:id="257" w:author="stephen" w:date="2015-05-20T10:22:00Z">
                <w:pPr>
                  <w:jc w:val="center"/>
                </w:pPr>
              </w:pPrChange>
            </w:pPr>
            <w:r w:rsidRPr="007018B9">
              <w:rPr>
                <w:rFonts w:asciiTheme="minorHAnsi" w:hAnsiTheme="minorHAnsi" w:cs="Arial"/>
                <w:szCs w:val="22"/>
              </w:rPr>
              <w:t>Rec = Recommendation</w:t>
            </w:r>
          </w:p>
          <w:p w14:paraId="0535F3B9" w14:textId="77777777" w:rsidR="003F0CBD" w:rsidRPr="007018B9" w:rsidRDefault="003F0CBD">
            <w:pPr>
              <w:rPr>
                <w:rFonts w:asciiTheme="minorHAnsi" w:hAnsiTheme="minorHAnsi" w:cs="Arial"/>
                <w:szCs w:val="22"/>
              </w:rPr>
              <w:pPrChange w:id="258" w:author="stephen" w:date="2015-05-20T10:22:00Z">
                <w:pPr>
                  <w:jc w:val="center"/>
                </w:pPr>
              </w:pPrChange>
            </w:pPr>
            <w:r w:rsidRPr="007018B9">
              <w:rPr>
                <w:rFonts w:asciiTheme="minorHAnsi" w:hAnsiTheme="minorHAnsi" w:cs="Arial"/>
                <w:szCs w:val="22"/>
              </w:rPr>
              <w:t>GL   = Guideline</w:t>
            </w:r>
          </w:p>
        </w:tc>
        <w:tc>
          <w:tcPr>
            <w:tcW w:w="597" w:type="dxa"/>
            <w:textDirection w:val="btLr"/>
            <w:vAlign w:val="center"/>
          </w:tcPr>
          <w:p w14:paraId="01D3C48C" w14:textId="77777777" w:rsidR="003F0CBD" w:rsidRPr="007018B9" w:rsidRDefault="003F0CBD" w:rsidP="003F0CBD">
            <w:pPr>
              <w:ind w:left="113" w:right="113"/>
              <w:jc w:val="center"/>
              <w:rPr>
                <w:rFonts w:asciiTheme="minorHAnsi" w:hAnsiTheme="minorHAnsi" w:cs="Arial"/>
                <w:b/>
                <w:szCs w:val="22"/>
              </w:rPr>
            </w:pPr>
            <w:r w:rsidRPr="007018B9">
              <w:rPr>
                <w:rFonts w:asciiTheme="minorHAnsi" w:hAnsiTheme="minorHAnsi" w:cs="Arial"/>
                <w:b/>
                <w:szCs w:val="22"/>
              </w:rPr>
              <w:t>Lecture No.</w:t>
            </w:r>
          </w:p>
        </w:tc>
      </w:tr>
      <w:tr w:rsidR="009F5245" w:rsidRPr="007018B9" w14:paraId="1FDB97B4" w14:textId="77777777" w:rsidTr="00322E60">
        <w:trPr>
          <w:jc w:val="center"/>
        </w:trPr>
        <w:tc>
          <w:tcPr>
            <w:tcW w:w="498" w:type="dxa"/>
          </w:tcPr>
          <w:p w14:paraId="7728E5AD" w14:textId="77777777" w:rsidR="009F5245" w:rsidRPr="007018B9" w:rsidRDefault="009F5245" w:rsidP="003F0CBD">
            <w:pPr>
              <w:jc w:val="center"/>
              <w:rPr>
                <w:rFonts w:asciiTheme="minorHAnsi" w:hAnsiTheme="minorHAnsi" w:cs="Arial"/>
                <w:b/>
                <w:szCs w:val="22"/>
              </w:rPr>
            </w:pPr>
            <w:r w:rsidRPr="007018B9">
              <w:rPr>
                <w:rFonts w:asciiTheme="minorHAnsi" w:hAnsiTheme="minorHAnsi" w:cs="Arial"/>
                <w:b/>
                <w:szCs w:val="22"/>
              </w:rPr>
              <w:t>2</w:t>
            </w:r>
          </w:p>
        </w:tc>
        <w:tc>
          <w:tcPr>
            <w:tcW w:w="606" w:type="dxa"/>
            <w:shd w:val="clear" w:color="auto" w:fill="D9D9D9" w:themeFill="background1" w:themeFillShade="D9"/>
          </w:tcPr>
          <w:p w14:paraId="77000AA4" w14:textId="77777777" w:rsidR="009F5245" w:rsidRPr="007018B9" w:rsidRDefault="009F5245" w:rsidP="003F0CBD">
            <w:pPr>
              <w:jc w:val="both"/>
              <w:rPr>
                <w:rFonts w:asciiTheme="minorHAnsi" w:hAnsiTheme="minorHAnsi" w:cs="Arial"/>
                <w:b/>
                <w:szCs w:val="22"/>
              </w:rPr>
            </w:pPr>
          </w:p>
        </w:tc>
        <w:tc>
          <w:tcPr>
            <w:tcW w:w="884" w:type="dxa"/>
            <w:vMerge w:val="restart"/>
            <w:shd w:val="clear" w:color="auto" w:fill="D9D9D9" w:themeFill="background1" w:themeFillShade="D9"/>
          </w:tcPr>
          <w:p w14:paraId="57A52BE4" w14:textId="77777777" w:rsidR="009F5245" w:rsidRPr="007018B9" w:rsidRDefault="009F5245" w:rsidP="003F0CBD">
            <w:pPr>
              <w:jc w:val="both"/>
              <w:rPr>
                <w:rFonts w:asciiTheme="minorHAnsi" w:hAnsiTheme="minorHAnsi" w:cs="Arial"/>
                <w:b/>
                <w:szCs w:val="22"/>
              </w:rPr>
            </w:pPr>
          </w:p>
        </w:tc>
        <w:tc>
          <w:tcPr>
            <w:tcW w:w="5920" w:type="dxa"/>
          </w:tcPr>
          <w:p w14:paraId="76919C79" w14:textId="4983976D" w:rsidR="009F5245" w:rsidRPr="007018B9" w:rsidRDefault="009F5245" w:rsidP="00A86C54">
            <w:pPr>
              <w:jc w:val="center"/>
              <w:rPr>
                <w:rFonts w:asciiTheme="minorHAnsi" w:hAnsiTheme="minorHAnsi" w:cs="Arial"/>
                <w:b/>
                <w:szCs w:val="22"/>
              </w:rPr>
            </w:pPr>
            <w:r w:rsidRPr="007018B9">
              <w:rPr>
                <w:rFonts w:asciiTheme="minorHAnsi" w:hAnsiTheme="minorHAnsi" w:cs="Arial"/>
                <w:b/>
                <w:szCs w:val="22"/>
              </w:rPr>
              <w:t>NAVIGATIONAL FACTORS</w:t>
            </w:r>
          </w:p>
        </w:tc>
        <w:tc>
          <w:tcPr>
            <w:tcW w:w="6269" w:type="dxa"/>
            <w:gridSpan w:val="4"/>
            <w:vMerge w:val="restart"/>
            <w:shd w:val="clear" w:color="auto" w:fill="D9D9D9" w:themeFill="background1" w:themeFillShade="D9"/>
          </w:tcPr>
          <w:p w14:paraId="3930CAA9" w14:textId="77777777" w:rsidR="009F5245" w:rsidRPr="007018B9" w:rsidRDefault="009F5245" w:rsidP="003F0CBD">
            <w:pPr>
              <w:jc w:val="both"/>
              <w:rPr>
                <w:rFonts w:asciiTheme="minorHAnsi" w:hAnsiTheme="minorHAnsi" w:cs="Arial"/>
                <w:b/>
                <w:szCs w:val="22"/>
              </w:rPr>
            </w:pPr>
          </w:p>
        </w:tc>
      </w:tr>
      <w:tr w:rsidR="009F5245" w:rsidRPr="007018B9" w14:paraId="5DF826B1" w14:textId="77777777" w:rsidTr="00322E60">
        <w:trPr>
          <w:jc w:val="center"/>
        </w:trPr>
        <w:tc>
          <w:tcPr>
            <w:tcW w:w="498" w:type="dxa"/>
          </w:tcPr>
          <w:p w14:paraId="465793DB" w14:textId="77777777" w:rsidR="009F5245" w:rsidRPr="007018B9" w:rsidRDefault="009F5245" w:rsidP="003F0CBD">
            <w:pPr>
              <w:jc w:val="both"/>
              <w:rPr>
                <w:rFonts w:asciiTheme="minorHAnsi" w:hAnsiTheme="minorHAnsi" w:cs="Arial"/>
                <w:szCs w:val="22"/>
              </w:rPr>
            </w:pPr>
          </w:p>
        </w:tc>
        <w:tc>
          <w:tcPr>
            <w:tcW w:w="606" w:type="dxa"/>
          </w:tcPr>
          <w:p w14:paraId="28D00CA1" w14:textId="77777777" w:rsidR="009F5245" w:rsidRPr="007018B9" w:rsidRDefault="009F5245" w:rsidP="003F0CBD">
            <w:pPr>
              <w:jc w:val="both"/>
              <w:rPr>
                <w:rFonts w:asciiTheme="minorHAnsi" w:hAnsiTheme="minorHAnsi" w:cs="Arial"/>
                <w:b/>
                <w:szCs w:val="22"/>
              </w:rPr>
            </w:pPr>
            <w:r w:rsidRPr="007018B9">
              <w:rPr>
                <w:rFonts w:asciiTheme="minorHAnsi" w:hAnsiTheme="minorHAnsi" w:cs="Arial"/>
                <w:b/>
                <w:szCs w:val="22"/>
              </w:rPr>
              <w:t>2.1</w:t>
            </w:r>
          </w:p>
        </w:tc>
        <w:tc>
          <w:tcPr>
            <w:tcW w:w="884" w:type="dxa"/>
            <w:vMerge/>
            <w:shd w:val="clear" w:color="auto" w:fill="D9D9D9" w:themeFill="background1" w:themeFillShade="D9"/>
          </w:tcPr>
          <w:p w14:paraId="50814EAF" w14:textId="77777777" w:rsidR="009F5245" w:rsidRPr="007018B9" w:rsidRDefault="009F5245" w:rsidP="003F0CBD">
            <w:pPr>
              <w:jc w:val="both"/>
              <w:rPr>
                <w:rFonts w:asciiTheme="minorHAnsi" w:hAnsiTheme="minorHAnsi" w:cs="Arial"/>
                <w:szCs w:val="22"/>
              </w:rPr>
            </w:pPr>
          </w:p>
        </w:tc>
        <w:tc>
          <w:tcPr>
            <w:tcW w:w="5920" w:type="dxa"/>
          </w:tcPr>
          <w:p w14:paraId="0BB47362" w14:textId="77777777" w:rsidR="009F5245" w:rsidRPr="007018B9" w:rsidRDefault="009F5245" w:rsidP="003F0CBD">
            <w:pPr>
              <w:rPr>
                <w:rFonts w:asciiTheme="minorHAnsi" w:hAnsiTheme="minorHAnsi" w:cs="Arial"/>
                <w:b/>
                <w:szCs w:val="22"/>
              </w:rPr>
            </w:pPr>
            <w:r w:rsidRPr="007018B9">
              <w:rPr>
                <w:rFonts w:asciiTheme="minorHAnsi" w:hAnsiTheme="minorHAnsi" w:cs="Arial"/>
                <w:b/>
                <w:szCs w:val="22"/>
              </w:rPr>
              <w:t>Positional Accuracy and Standards</w:t>
            </w:r>
          </w:p>
        </w:tc>
        <w:tc>
          <w:tcPr>
            <w:tcW w:w="6269" w:type="dxa"/>
            <w:gridSpan w:val="4"/>
            <w:vMerge/>
            <w:shd w:val="clear" w:color="auto" w:fill="D9D9D9" w:themeFill="background1" w:themeFillShade="D9"/>
          </w:tcPr>
          <w:p w14:paraId="08D7E851" w14:textId="77777777" w:rsidR="009F5245" w:rsidRPr="007018B9" w:rsidRDefault="009F5245" w:rsidP="003F0CBD">
            <w:pPr>
              <w:jc w:val="both"/>
              <w:rPr>
                <w:rFonts w:asciiTheme="minorHAnsi" w:hAnsiTheme="minorHAnsi" w:cs="Arial"/>
                <w:szCs w:val="22"/>
              </w:rPr>
            </w:pPr>
          </w:p>
        </w:tc>
      </w:tr>
      <w:tr w:rsidR="009F5245" w:rsidRPr="007018B9" w14:paraId="2D582367" w14:textId="77777777" w:rsidTr="009F5245">
        <w:trPr>
          <w:jc w:val="center"/>
        </w:trPr>
        <w:tc>
          <w:tcPr>
            <w:tcW w:w="498" w:type="dxa"/>
          </w:tcPr>
          <w:p w14:paraId="13F14825" w14:textId="77777777" w:rsidR="009F5245" w:rsidRPr="007018B9" w:rsidRDefault="009F5245" w:rsidP="003F0CBD">
            <w:pPr>
              <w:jc w:val="both"/>
              <w:rPr>
                <w:rFonts w:asciiTheme="minorHAnsi" w:hAnsiTheme="minorHAnsi" w:cs="Arial"/>
                <w:szCs w:val="22"/>
              </w:rPr>
            </w:pPr>
          </w:p>
        </w:tc>
        <w:tc>
          <w:tcPr>
            <w:tcW w:w="606" w:type="dxa"/>
          </w:tcPr>
          <w:p w14:paraId="2A695FE0" w14:textId="77777777" w:rsidR="009F5245" w:rsidRPr="007018B9" w:rsidRDefault="009F5245" w:rsidP="003F0CBD">
            <w:pPr>
              <w:jc w:val="both"/>
              <w:rPr>
                <w:rFonts w:asciiTheme="minorHAnsi" w:hAnsiTheme="minorHAnsi" w:cs="Arial"/>
                <w:b/>
                <w:szCs w:val="22"/>
              </w:rPr>
            </w:pPr>
          </w:p>
        </w:tc>
        <w:tc>
          <w:tcPr>
            <w:tcW w:w="884" w:type="dxa"/>
            <w:shd w:val="clear" w:color="auto" w:fill="auto"/>
          </w:tcPr>
          <w:p w14:paraId="278FE334" w14:textId="77777777" w:rsidR="009F5245" w:rsidRPr="007018B9" w:rsidRDefault="009F5245" w:rsidP="003F0CBD">
            <w:pPr>
              <w:jc w:val="both"/>
              <w:rPr>
                <w:rFonts w:asciiTheme="minorHAnsi" w:hAnsiTheme="minorHAnsi" w:cs="Arial"/>
                <w:szCs w:val="22"/>
              </w:rPr>
            </w:pPr>
            <w:r w:rsidRPr="007018B9">
              <w:rPr>
                <w:rFonts w:asciiTheme="minorHAnsi" w:hAnsiTheme="minorHAnsi" w:cs="Arial"/>
                <w:szCs w:val="22"/>
              </w:rPr>
              <w:t>2.1.1</w:t>
            </w:r>
          </w:p>
        </w:tc>
        <w:tc>
          <w:tcPr>
            <w:tcW w:w="5920" w:type="dxa"/>
          </w:tcPr>
          <w:p w14:paraId="560BF8AA" w14:textId="77777777" w:rsidR="009F5245" w:rsidRPr="007018B9" w:rsidRDefault="009F5245" w:rsidP="003F0CBD">
            <w:pPr>
              <w:jc w:val="right"/>
              <w:rPr>
                <w:rFonts w:asciiTheme="minorHAnsi" w:hAnsiTheme="minorHAnsi" w:cs="Arial"/>
                <w:szCs w:val="22"/>
              </w:rPr>
            </w:pPr>
            <w:r w:rsidRPr="007018B9">
              <w:rPr>
                <w:rFonts w:asciiTheme="minorHAnsi" w:hAnsiTheme="minorHAnsi" w:cs="Arial"/>
                <w:szCs w:val="22"/>
              </w:rPr>
              <w:t>IMO policy on accuracy and standards</w:t>
            </w:r>
          </w:p>
        </w:tc>
        <w:tc>
          <w:tcPr>
            <w:tcW w:w="567" w:type="dxa"/>
            <w:vMerge w:val="restart"/>
            <w:shd w:val="clear" w:color="auto" w:fill="auto"/>
            <w:vAlign w:val="center"/>
          </w:tcPr>
          <w:p w14:paraId="244F6322" w14:textId="1BCA0521" w:rsidR="009F5245" w:rsidRPr="007018B9" w:rsidRDefault="009F5245" w:rsidP="009F5245">
            <w:pPr>
              <w:jc w:val="center"/>
              <w:rPr>
                <w:rFonts w:asciiTheme="minorHAnsi" w:hAnsiTheme="minorHAnsi" w:cs="Arial"/>
                <w:szCs w:val="22"/>
              </w:rPr>
            </w:pPr>
            <w:r w:rsidRPr="007018B9">
              <w:rPr>
                <w:rFonts w:asciiTheme="minorHAnsi" w:hAnsiTheme="minorHAnsi" w:cs="Arial"/>
                <w:szCs w:val="22"/>
              </w:rPr>
              <w:t>2</w:t>
            </w:r>
          </w:p>
        </w:tc>
        <w:tc>
          <w:tcPr>
            <w:tcW w:w="2126" w:type="dxa"/>
            <w:vMerge w:val="restart"/>
            <w:shd w:val="clear" w:color="auto" w:fill="auto"/>
          </w:tcPr>
          <w:p w14:paraId="149ACCDF" w14:textId="77777777" w:rsidR="009F5245" w:rsidRPr="007018B9" w:rsidRDefault="009F5245" w:rsidP="003F0CBD">
            <w:pPr>
              <w:jc w:val="both"/>
              <w:rPr>
                <w:rFonts w:asciiTheme="minorHAnsi" w:hAnsiTheme="minorHAnsi" w:cs="Arial"/>
                <w:szCs w:val="22"/>
              </w:rPr>
            </w:pPr>
          </w:p>
          <w:p w14:paraId="11B23F5C" w14:textId="2227D323" w:rsidR="009F5245" w:rsidRPr="007018B9" w:rsidRDefault="009F5245" w:rsidP="003F0CBD">
            <w:pPr>
              <w:jc w:val="both"/>
              <w:rPr>
                <w:rFonts w:asciiTheme="minorHAnsi" w:hAnsiTheme="minorHAnsi" w:cs="Arial"/>
                <w:szCs w:val="22"/>
              </w:rPr>
            </w:pPr>
          </w:p>
        </w:tc>
        <w:tc>
          <w:tcPr>
            <w:tcW w:w="2979" w:type="dxa"/>
            <w:vMerge w:val="restart"/>
          </w:tcPr>
          <w:p w14:paraId="7E3576AC" w14:textId="77777777" w:rsidR="009F5245" w:rsidRPr="007230F9" w:rsidRDefault="009F5245" w:rsidP="003F0CBD">
            <w:pPr>
              <w:jc w:val="both"/>
              <w:rPr>
                <w:rFonts w:asciiTheme="minorHAnsi" w:hAnsiTheme="minorHAnsi" w:cs="Arial"/>
                <w:szCs w:val="22"/>
              </w:rPr>
            </w:pPr>
            <w:r w:rsidRPr="007230F9">
              <w:rPr>
                <w:rFonts w:asciiTheme="minorHAnsi" w:hAnsiTheme="minorHAnsi" w:cs="Arial"/>
                <w:szCs w:val="22"/>
              </w:rPr>
              <w:t>IMO Resolution A.923(23)</w:t>
            </w:r>
          </w:p>
          <w:p w14:paraId="6416A4E9" w14:textId="05F72C65" w:rsidR="009F5245" w:rsidRPr="007230F9" w:rsidRDefault="00C44CD3" w:rsidP="003F0CBD">
            <w:pPr>
              <w:jc w:val="both"/>
              <w:rPr>
                <w:rFonts w:asciiTheme="minorHAnsi" w:hAnsiTheme="minorHAnsi" w:cs="Arial"/>
                <w:szCs w:val="22"/>
              </w:rPr>
            </w:pPr>
            <w:ins w:id="259" w:author="stephen" w:date="2015-05-20T08:34:00Z">
              <w:r w:rsidRPr="007230F9">
                <w:rPr>
                  <w:rFonts w:asciiTheme="minorHAnsi" w:hAnsiTheme="minorHAnsi" w:cs="Arial"/>
                  <w:szCs w:val="22"/>
                </w:rPr>
                <w:t xml:space="preserve">IALA </w:t>
              </w:r>
            </w:ins>
            <w:r w:rsidR="009F5245" w:rsidRPr="007230F9">
              <w:rPr>
                <w:rFonts w:asciiTheme="minorHAnsi" w:hAnsiTheme="minorHAnsi" w:cs="Arial"/>
                <w:szCs w:val="22"/>
              </w:rPr>
              <w:t>Rec O-118</w:t>
            </w:r>
          </w:p>
          <w:p w14:paraId="53C1655F" w14:textId="0B004C9C" w:rsidR="009F5245" w:rsidRPr="007230F9" w:rsidRDefault="00C44CD3">
            <w:pPr>
              <w:jc w:val="both"/>
              <w:rPr>
                <w:rFonts w:asciiTheme="minorHAnsi" w:hAnsiTheme="minorHAnsi" w:cs="Arial"/>
                <w:szCs w:val="22"/>
              </w:rPr>
            </w:pPr>
            <w:ins w:id="260" w:author="stephen" w:date="2015-05-20T08:34:00Z">
              <w:r w:rsidRPr="007230F9">
                <w:rPr>
                  <w:rFonts w:asciiTheme="minorHAnsi" w:hAnsiTheme="minorHAnsi" w:cs="Arial"/>
                  <w:szCs w:val="22"/>
                </w:rPr>
                <w:t xml:space="preserve">IALA </w:t>
              </w:r>
            </w:ins>
            <w:r w:rsidR="009F5245" w:rsidRPr="007230F9">
              <w:rPr>
                <w:rFonts w:asciiTheme="minorHAnsi" w:hAnsiTheme="minorHAnsi" w:cs="Arial"/>
                <w:szCs w:val="22"/>
              </w:rPr>
              <w:t>GL 1072</w:t>
            </w:r>
            <w:del w:id="261" w:author="stephen" w:date="2015-05-20T10:19:00Z">
              <w:r w:rsidR="009F5245" w:rsidRPr="007230F9" w:rsidDel="007230F9">
                <w:rPr>
                  <w:rFonts w:asciiTheme="minorHAnsi" w:hAnsiTheme="minorHAnsi" w:cs="Arial"/>
                  <w:szCs w:val="22"/>
                </w:rPr>
                <w:delText>;</w:delText>
              </w:r>
            </w:del>
            <w:ins w:id="262" w:author="stephen" w:date="2015-05-20T10:19:00Z">
              <w:r w:rsidR="007230F9" w:rsidRPr="007230F9">
                <w:rPr>
                  <w:rFonts w:asciiTheme="minorHAnsi" w:hAnsiTheme="minorHAnsi" w:cs="Arial"/>
                  <w:szCs w:val="22"/>
                  <w:rPrChange w:id="263" w:author="stephen" w:date="2015-05-20T10:19:00Z">
                    <w:rPr>
                      <w:rFonts w:asciiTheme="minorHAnsi" w:hAnsiTheme="minorHAnsi" w:cs="Arial"/>
                      <w:szCs w:val="22"/>
                      <w:highlight w:val="yellow"/>
                    </w:rPr>
                  </w:rPrChange>
                </w:rPr>
                <w:t xml:space="preserve"> and </w:t>
              </w:r>
            </w:ins>
            <w:del w:id="264" w:author="stephen" w:date="2015-05-20T10:19:00Z">
              <w:r w:rsidR="009F5245" w:rsidRPr="007230F9" w:rsidDel="007230F9">
                <w:rPr>
                  <w:rFonts w:asciiTheme="minorHAnsi" w:hAnsiTheme="minorHAnsi" w:cs="Arial"/>
                  <w:szCs w:val="22"/>
                </w:rPr>
                <w:delText xml:space="preserve"> </w:delText>
              </w:r>
            </w:del>
            <w:r w:rsidR="009F5245" w:rsidRPr="007230F9">
              <w:rPr>
                <w:rFonts w:asciiTheme="minorHAnsi" w:hAnsiTheme="minorHAnsi" w:cs="Arial"/>
                <w:szCs w:val="22"/>
              </w:rPr>
              <w:t>1057</w:t>
            </w:r>
          </w:p>
        </w:tc>
        <w:tc>
          <w:tcPr>
            <w:tcW w:w="597" w:type="dxa"/>
            <w:vMerge w:val="restart"/>
            <w:vAlign w:val="center"/>
          </w:tcPr>
          <w:p w14:paraId="5EC9B76D" w14:textId="35EDE628" w:rsidR="009F5245" w:rsidRPr="007018B9" w:rsidRDefault="009F5245" w:rsidP="009F5245">
            <w:pPr>
              <w:jc w:val="center"/>
              <w:rPr>
                <w:rFonts w:asciiTheme="minorHAnsi" w:hAnsiTheme="minorHAnsi" w:cs="Arial"/>
                <w:szCs w:val="22"/>
              </w:rPr>
            </w:pPr>
            <w:r w:rsidRPr="007018B9">
              <w:rPr>
                <w:rFonts w:asciiTheme="minorHAnsi" w:hAnsiTheme="minorHAnsi" w:cs="Arial"/>
                <w:szCs w:val="22"/>
              </w:rPr>
              <w:t>4</w:t>
            </w:r>
          </w:p>
          <w:p w14:paraId="7B8EB8E5" w14:textId="77777777" w:rsidR="009F5245" w:rsidRPr="007018B9" w:rsidRDefault="009F5245" w:rsidP="009F5245">
            <w:pPr>
              <w:jc w:val="center"/>
              <w:rPr>
                <w:rFonts w:asciiTheme="minorHAnsi" w:hAnsiTheme="minorHAnsi" w:cs="Arial"/>
                <w:szCs w:val="22"/>
              </w:rPr>
            </w:pPr>
          </w:p>
        </w:tc>
      </w:tr>
      <w:tr w:rsidR="009F5245" w:rsidRPr="007018B9" w14:paraId="26EE8568" w14:textId="77777777" w:rsidTr="000C062E">
        <w:trPr>
          <w:jc w:val="center"/>
        </w:trPr>
        <w:tc>
          <w:tcPr>
            <w:tcW w:w="498" w:type="dxa"/>
          </w:tcPr>
          <w:p w14:paraId="2952E3C9" w14:textId="77777777" w:rsidR="009F5245" w:rsidRPr="007018B9" w:rsidRDefault="009F5245" w:rsidP="003F0CBD">
            <w:pPr>
              <w:jc w:val="both"/>
              <w:rPr>
                <w:rFonts w:asciiTheme="minorHAnsi" w:hAnsiTheme="minorHAnsi" w:cs="Arial"/>
                <w:szCs w:val="22"/>
              </w:rPr>
            </w:pPr>
          </w:p>
        </w:tc>
        <w:tc>
          <w:tcPr>
            <w:tcW w:w="606" w:type="dxa"/>
          </w:tcPr>
          <w:p w14:paraId="6BF966CA" w14:textId="77777777" w:rsidR="009F5245" w:rsidRPr="007018B9" w:rsidRDefault="009F5245" w:rsidP="003F0CBD">
            <w:pPr>
              <w:jc w:val="both"/>
              <w:rPr>
                <w:rFonts w:asciiTheme="minorHAnsi" w:hAnsiTheme="minorHAnsi" w:cs="Arial"/>
                <w:b/>
                <w:szCs w:val="22"/>
              </w:rPr>
            </w:pPr>
          </w:p>
        </w:tc>
        <w:tc>
          <w:tcPr>
            <w:tcW w:w="884" w:type="dxa"/>
            <w:shd w:val="clear" w:color="auto" w:fill="auto"/>
          </w:tcPr>
          <w:p w14:paraId="59E94C3E" w14:textId="77777777" w:rsidR="009F5245" w:rsidRPr="007018B9" w:rsidRDefault="009F5245" w:rsidP="003F0CBD">
            <w:pPr>
              <w:jc w:val="both"/>
              <w:rPr>
                <w:rFonts w:asciiTheme="minorHAnsi" w:hAnsiTheme="minorHAnsi" w:cs="Arial"/>
                <w:szCs w:val="22"/>
              </w:rPr>
            </w:pPr>
            <w:r w:rsidRPr="007018B9">
              <w:rPr>
                <w:rFonts w:asciiTheme="minorHAnsi" w:hAnsiTheme="minorHAnsi" w:cs="Arial"/>
                <w:szCs w:val="22"/>
              </w:rPr>
              <w:t>2.1.2</w:t>
            </w:r>
          </w:p>
        </w:tc>
        <w:tc>
          <w:tcPr>
            <w:tcW w:w="5920" w:type="dxa"/>
          </w:tcPr>
          <w:p w14:paraId="661EBFE9" w14:textId="37EC0BDB" w:rsidR="009F5245" w:rsidRPr="007018B9" w:rsidRDefault="009F5245" w:rsidP="003F0CBD">
            <w:pPr>
              <w:jc w:val="right"/>
              <w:rPr>
                <w:rFonts w:asciiTheme="minorHAnsi" w:hAnsiTheme="minorHAnsi" w:cs="Arial"/>
                <w:szCs w:val="22"/>
              </w:rPr>
            </w:pPr>
            <w:r w:rsidRPr="007018B9">
              <w:rPr>
                <w:rFonts w:asciiTheme="minorHAnsi" w:hAnsiTheme="minorHAnsi" w:cs="Arial"/>
                <w:szCs w:val="22"/>
              </w:rPr>
              <w:t>Methods of navigation</w:t>
            </w:r>
          </w:p>
        </w:tc>
        <w:tc>
          <w:tcPr>
            <w:tcW w:w="567" w:type="dxa"/>
            <w:vMerge/>
            <w:shd w:val="clear" w:color="auto" w:fill="auto"/>
          </w:tcPr>
          <w:p w14:paraId="44B5423C" w14:textId="16D35F57" w:rsidR="009F5245" w:rsidRPr="007018B9" w:rsidRDefault="009F5245" w:rsidP="003F0CBD">
            <w:pPr>
              <w:jc w:val="center"/>
              <w:rPr>
                <w:rFonts w:asciiTheme="minorHAnsi" w:hAnsiTheme="minorHAnsi" w:cs="Arial"/>
                <w:szCs w:val="22"/>
              </w:rPr>
            </w:pPr>
          </w:p>
        </w:tc>
        <w:tc>
          <w:tcPr>
            <w:tcW w:w="2126" w:type="dxa"/>
            <w:vMerge/>
            <w:shd w:val="clear" w:color="auto" w:fill="auto"/>
          </w:tcPr>
          <w:p w14:paraId="78BAC38C" w14:textId="77777777" w:rsidR="009F5245" w:rsidRPr="007018B9" w:rsidRDefault="009F5245" w:rsidP="003F0CBD">
            <w:pPr>
              <w:jc w:val="both"/>
              <w:rPr>
                <w:rFonts w:asciiTheme="minorHAnsi" w:hAnsiTheme="minorHAnsi" w:cs="Arial"/>
                <w:szCs w:val="22"/>
              </w:rPr>
            </w:pPr>
          </w:p>
        </w:tc>
        <w:tc>
          <w:tcPr>
            <w:tcW w:w="2979" w:type="dxa"/>
            <w:vMerge/>
          </w:tcPr>
          <w:p w14:paraId="2FECC434" w14:textId="77777777" w:rsidR="009F5245" w:rsidRPr="007018B9" w:rsidRDefault="009F5245" w:rsidP="003F0CBD">
            <w:pPr>
              <w:jc w:val="both"/>
              <w:rPr>
                <w:rFonts w:asciiTheme="minorHAnsi" w:hAnsiTheme="minorHAnsi" w:cs="Arial"/>
                <w:szCs w:val="22"/>
              </w:rPr>
            </w:pPr>
          </w:p>
        </w:tc>
        <w:tc>
          <w:tcPr>
            <w:tcW w:w="597" w:type="dxa"/>
            <w:vMerge/>
          </w:tcPr>
          <w:p w14:paraId="292FB990" w14:textId="77777777" w:rsidR="009F5245" w:rsidRPr="007018B9" w:rsidRDefault="009F5245" w:rsidP="003F0CBD">
            <w:pPr>
              <w:jc w:val="center"/>
              <w:rPr>
                <w:rFonts w:asciiTheme="minorHAnsi" w:hAnsiTheme="minorHAnsi" w:cs="Arial"/>
                <w:szCs w:val="22"/>
              </w:rPr>
            </w:pPr>
          </w:p>
        </w:tc>
      </w:tr>
      <w:tr w:rsidR="009F5245" w:rsidRPr="007018B9" w14:paraId="54940DFB" w14:textId="77777777" w:rsidTr="000C062E">
        <w:trPr>
          <w:jc w:val="center"/>
        </w:trPr>
        <w:tc>
          <w:tcPr>
            <w:tcW w:w="498" w:type="dxa"/>
          </w:tcPr>
          <w:p w14:paraId="2780B42F" w14:textId="77777777" w:rsidR="009F5245" w:rsidRPr="007018B9" w:rsidRDefault="009F5245" w:rsidP="003F0CBD">
            <w:pPr>
              <w:jc w:val="both"/>
              <w:rPr>
                <w:rFonts w:asciiTheme="minorHAnsi" w:hAnsiTheme="minorHAnsi" w:cs="Arial"/>
                <w:szCs w:val="22"/>
              </w:rPr>
            </w:pPr>
          </w:p>
        </w:tc>
        <w:tc>
          <w:tcPr>
            <w:tcW w:w="606" w:type="dxa"/>
          </w:tcPr>
          <w:p w14:paraId="0F8D3AE8" w14:textId="77777777" w:rsidR="009F5245" w:rsidRPr="007018B9" w:rsidRDefault="009F5245" w:rsidP="003F0CBD">
            <w:pPr>
              <w:jc w:val="both"/>
              <w:rPr>
                <w:rFonts w:asciiTheme="minorHAnsi" w:hAnsiTheme="minorHAnsi" w:cs="Arial"/>
                <w:b/>
                <w:szCs w:val="22"/>
              </w:rPr>
            </w:pPr>
          </w:p>
        </w:tc>
        <w:tc>
          <w:tcPr>
            <w:tcW w:w="884" w:type="dxa"/>
            <w:shd w:val="clear" w:color="auto" w:fill="auto"/>
          </w:tcPr>
          <w:p w14:paraId="381982DD" w14:textId="77777777" w:rsidR="009F5245" w:rsidRPr="007018B9" w:rsidRDefault="009F5245" w:rsidP="003F0CBD">
            <w:pPr>
              <w:jc w:val="both"/>
              <w:rPr>
                <w:rFonts w:asciiTheme="minorHAnsi" w:hAnsiTheme="minorHAnsi" w:cs="Arial"/>
                <w:szCs w:val="22"/>
              </w:rPr>
            </w:pPr>
            <w:r w:rsidRPr="007018B9">
              <w:rPr>
                <w:rFonts w:asciiTheme="minorHAnsi" w:hAnsiTheme="minorHAnsi" w:cs="Arial"/>
                <w:szCs w:val="22"/>
              </w:rPr>
              <w:t>2.1.3</w:t>
            </w:r>
          </w:p>
        </w:tc>
        <w:tc>
          <w:tcPr>
            <w:tcW w:w="5920" w:type="dxa"/>
          </w:tcPr>
          <w:p w14:paraId="45BE350C" w14:textId="56CAB25C" w:rsidR="009F5245" w:rsidRPr="007018B9" w:rsidRDefault="009F5245" w:rsidP="000C062E">
            <w:pPr>
              <w:jc w:val="right"/>
              <w:rPr>
                <w:rFonts w:asciiTheme="minorHAnsi" w:hAnsiTheme="minorHAnsi" w:cs="Arial"/>
                <w:szCs w:val="22"/>
              </w:rPr>
            </w:pPr>
            <w:r w:rsidRPr="007018B9">
              <w:rPr>
                <w:rFonts w:asciiTheme="minorHAnsi" w:hAnsiTheme="minorHAnsi" w:cs="Arial"/>
                <w:szCs w:val="22"/>
              </w:rPr>
              <w:t>Introduction to radio navigation</w:t>
            </w:r>
          </w:p>
        </w:tc>
        <w:tc>
          <w:tcPr>
            <w:tcW w:w="567" w:type="dxa"/>
            <w:vMerge/>
            <w:shd w:val="clear" w:color="auto" w:fill="auto"/>
          </w:tcPr>
          <w:p w14:paraId="2D05E241" w14:textId="45FD55F6" w:rsidR="009F5245" w:rsidRPr="007018B9" w:rsidRDefault="009F5245" w:rsidP="003F0CBD">
            <w:pPr>
              <w:jc w:val="center"/>
              <w:rPr>
                <w:rFonts w:asciiTheme="minorHAnsi" w:hAnsiTheme="minorHAnsi" w:cs="Arial"/>
                <w:szCs w:val="22"/>
              </w:rPr>
            </w:pPr>
          </w:p>
        </w:tc>
        <w:tc>
          <w:tcPr>
            <w:tcW w:w="2126" w:type="dxa"/>
            <w:vMerge/>
            <w:shd w:val="clear" w:color="auto" w:fill="auto"/>
          </w:tcPr>
          <w:p w14:paraId="55C5A9BC" w14:textId="77777777" w:rsidR="009F5245" w:rsidRPr="007018B9" w:rsidRDefault="009F5245" w:rsidP="003F0CBD">
            <w:pPr>
              <w:jc w:val="both"/>
              <w:rPr>
                <w:rFonts w:asciiTheme="minorHAnsi" w:hAnsiTheme="minorHAnsi" w:cs="Arial"/>
                <w:szCs w:val="22"/>
              </w:rPr>
            </w:pPr>
          </w:p>
        </w:tc>
        <w:tc>
          <w:tcPr>
            <w:tcW w:w="2979" w:type="dxa"/>
            <w:vMerge/>
          </w:tcPr>
          <w:p w14:paraId="1B0D6E23" w14:textId="77777777" w:rsidR="009F5245" w:rsidRPr="007018B9" w:rsidRDefault="009F5245" w:rsidP="003F0CBD">
            <w:pPr>
              <w:jc w:val="both"/>
              <w:rPr>
                <w:rFonts w:asciiTheme="minorHAnsi" w:hAnsiTheme="minorHAnsi" w:cs="Arial"/>
                <w:szCs w:val="22"/>
              </w:rPr>
            </w:pPr>
          </w:p>
        </w:tc>
        <w:tc>
          <w:tcPr>
            <w:tcW w:w="597" w:type="dxa"/>
            <w:vMerge/>
          </w:tcPr>
          <w:p w14:paraId="6D46EA36" w14:textId="77777777" w:rsidR="009F5245" w:rsidRPr="007018B9" w:rsidRDefault="009F5245" w:rsidP="003F0CBD">
            <w:pPr>
              <w:jc w:val="center"/>
              <w:rPr>
                <w:rFonts w:asciiTheme="minorHAnsi" w:hAnsiTheme="minorHAnsi" w:cs="Arial"/>
                <w:szCs w:val="22"/>
              </w:rPr>
            </w:pPr>
          </w:p>
        </w:tc>
      </w:tr>
      <w:tr w:rsidR="009F5245" w:rsidRPr="007018B9" w14:paraId="69E2940E" w14:textId="77777777" w:rsidTr="000C062E">
        <w:trPr>
          <w:jc w:val="center"/>
        </w:trPr>
        <w:tc>
          <w:tcPr>
            <w:tcW w:w="498" w:type="dxa"/>
          </w:tcPr>
          <w:p w14:paraId="3C1A9ED4" w14:textId="77777777" w:rsidR="009F5245" w:rsidRPr="007018B9" w:rsidRDefault="009F5245" w:rsidP="003F0CBD">
            <w:pPr>
              <w:jc w:val="both"/>
              <w:rPr>
                <w:rFonts w:asciiTheme="minorHAnsi" w:hAnsiTheme="minorHAnsi" w:cs="Arial"/>
                <w:szCs w:val="22"/>
              </w:rPr>
            </w:pPr>
          </w:p>
        </w:tc>
        <w:tc>
          <w:tcPr>
            <w:tcW w:w="606" w:type="dxa"/>
          </w:tcPr>
          <w:p w14:paraId="644BF498" w14:textId="77777777" w:rsidR="009F5245" w:rsidRPr="007018B9" w:rsidRDefault="009F5245" w:rsidP="003F0CBD">
            <w:pPr>
              <w:jc w:val="both"/>
              <w:rPr>
                <w:rFonts w:asciiTheme="minorHAnsi" w:hAnsiTheme="minorHAnsi" w:cs="Arial"/>
                <w:b/>
                <w:szCs w:val="22"/>
              </w:rPr>
            </w:pPr>
          </w:p>
        </w:tc>
        <w:tc>
          <w:tcPr>
            <w:tcW w:w="884" w:type="dxa"/>
            <w:shd w:val="clear" w:color="auto" w:fill="auto"/>
          </w:tcPr>
          <w:p w14:paraId="50F3534B" w14:textId="1938C139" w:rsidR="009F5245" w:rsidRPr="007018B9" w:rsidRDefault="009F5245" w:rsidP="003F0CBD">
            <w:pPr>
              <w:jc w:val="both"/>
              <w:rPr>
                <w:rFonts w:asciiTheme="minorHAnsi" w:hAnsiTheme="minorHAnsi" w:cs="Arial"/>
                <w:szCs w:val="22"/>
              </w:rPr>
            </w:pPr>
            <w:r w:rsidRPr="007018B9">
              <w:rPr>
                <w:rFonts w:asciiTheme="minorHAnsi" w:hAnsiTheme="minorHAnsi" w:cs="Arial"/>
                <w:szCs w:val="22"/>
              </w:rPr>
              <w:t>2.1.4</w:t>
            </w:r>
          </w:p>
        </w:tc>
        <w:tc>
          <w:tcPr>
            <w:tcW w:w="5920" w:type="dxa"/>
          </w:tcPr>
          <w:p w14:paraId="21CF498D" w14:textId="3A856159" w:rsidR="009F5245" w:rsidRPr="007018B9" w:rsidRDefault="009F5245" w:rsidP="000C062E">
            <w:pPr>
              <w:jc w:val="right"/>
              <w:rPr>
                <w:rFonts w:asciiTheme="minorHAnsi" w:hAnsiTheme="minorHAnsi" w:cs="Arial"/>
                <w:szCs w:val="22"/>
              </w:rPr>
            </w:pPr>
            <w:r w:rsidRPr="007018B9">
              <w:rPr>
                <w:rFonts w:asciiTheme="minorHAnsi" w:hAnsiTheme="minorHAnsi" w:cs="Arial"/>
                <w:szCs w:val="22"/>
              </w:rPr>
              <w:t>Accuracy standards for the phases of navigation</w:t>
            </w:r>
          </w:p>
        </w:tc>
        <w:tc>
          <w:tcPr>
            <w:tcW w:w="567" w:type="dxa"/>
            <w:vMerge/>
            <w:shd w:val="clear" w:color="auto" w:fill="auto"/>
          </w:tcPr>
          <w:p w14:paraId="28456FE1" w14:textId="77777777" w:rsidR="009F5245" w:rsidRPr="007018B9" w:rsidRDefault="009F5245" w:rsidP="003F0CBD">
            <w:pPr>
              <w:jc w:val="center"/>
              <w:rPr>
                <w:rFonts w:asciiTheme="minorHAnsi" w:hAnsiTheme="minorHAnsi" w:cs="Arial"/>
                <w:szCs w:val="22"/>
              </w:rPr>
            </w:pPr>
          </w:p>
        </w:tc>
        <w:tc>
          <w:tcPr>
            <w:tcW w:w="2126" w:type="dxa"/>
            <w:vMerge/>
            <w:shd w:val="clear" w:color="auto" w:fill="auto"/>
          </w:tcPr>
          <w:p w14:paraId="0AE1D36C" w14:textId="77777777" w:rsidR="009F5245" w:rsidRPr="007018B9" w:rsidRDefault="009F5245" w:rsidP="003F0CBD">
            <w:pPr>
              <w:jc w:val="both"/>
              <w:rPr>
                <w:rFonts w:asciiTheme="minorHAnsi" w:hAnsiTheme="minorHAnsi" w:cs="Arial"/>
                <w:szCs w:val="22"/>
              </w:rPr>
            </w:pPr>
          </w:p>
        </w:tc>
        <w:tc>
          <w:tcPr>
            <w:tcW w:w="2979" w:type="dxa"/>
            <w:vMerge/>
            <w:shd w:val="clear" w:color="auto" w:fill="auto"/>
          </w:tcPr>
          <w:p w14:paraId="1478910E" w14:textId="77777777" w:rsidR="009F5245" w:rsidRPr="007018B9" w:rsidRDefault="009F5245" w:rsidP="003F0CBD">
            <w:pPr>
              <w:jc w:val="both"/>
              <w:rPr>
                <w:rFonts w:asciiTheme="minorHAnsi" w:hAnsiTheme="minorHAnsi" w:cs="Arial"/>
                <w:szCs w:val="22"/>
              </w:rPr>
            </w:pPr>
          </w:p>
        </w:tc>
        <w:tc>
          <w:tcPr>
            <w:tcW w:w="597" w:type="dxa"/>
            <w:vMerge/>
            <w:shd w:val="clear" w:color="auto" w:fill="auto"/>
          </w:tcPr>
          <w:p w14:paraId="7061901D" w14:textId="77777777" w:rsidR="009F5245" w:rsidRPr="007018B9" w:rsidRDefault="009F5245" w:rsidP="003F0CBD">
            <w:pPr>
              <w:jc w:val="center"/>
              <w:rPr>
                <w:rFonts w:asciiTheme="minorHAnsi" w:hAnsiTheme="minorHAnsi" w:cs="Arial"/>
                <w:szCs w:val="22"/>
              </w:rPr>
            </w:pPr>
          </w:p>
        </w:tc>
      </w:tr>
      <w:tr w:rsidR="009F5245" w:rsidRPr="007018B9" w14:paraId="36A670DB" w14:textId="77777777" w:rsidTr="00322E60">
        <w:trPr>
          <w:jc w:val="center"/>
        </w:trPr>
        <w:tc>
          <w:tcPr>
            <w:tcW w:w="498" w:type="dxa"/>
          </w:tcPr>
          <w:p w14:paraId="710120A7" w14:textId="77777777" w:rsidR="009F5245" w:rsidRPr="007018B9" w:rsidRDefault="009F5245" w:rsidP="003F0CBD">
            <w:pPr>
              <w:jc w:val="both"/>
              <w:rPr>
                <w:rFonts w:asciiTheme="minorHAnsi" w:hAnsiTheme="minorHAnsi" w:cs="Arial"/>
                <w:b/>
                <w:szCs w:val="22"/>
              </w:rPr>
            </w:pPr>
          </w:p>
        </w:tc>
        <w:tc>
          <w:tcPr>
            <w:tcW w:w="606" w:type="dxa"/>
          </w:tcPr>
          <w:p w14:paraId="534EABE4" w14:textId="0CE99BC0" w:rsidR="009F5245" w:rsidRPr="007018B9" w:rsidRDefault="009F5245" w:rsidP="003F0CBD">
            <w:pPr>
              <w:jc w:val="both"/>
              <w:rPr>
                <w:rFonts w:asciiTheme="minorHAnsi" w:hAnsiTheme="minorHAnsi" w:cs="Arial"/>
                <w:b/>
                <w:szCs w:val="22"/>
              </w:rPr>
            </w:pPr>
            <w:r w:rsidRPr="007018B9">
              <w:rPr>
                <w:rFonts w:asciiTheme="minorHAnsi" w:hAnsiTheme="minorHAnsi" w:cs="Arial"/>
                <w:b/>
                <w:szCs w:val="22"/>
              </w:rPr>
              <w:t>2.2</w:t>
            </w:r>
          </w:p>
        </w:tc>
        <w:tc>
          <w:tcPr>
            <w:tcW w:w="884" w:type="dxa"/>
            <w:shd w:val="clear" w:color="auto" w:fill="D9D9D9" w:themeFill="background1" w:themeFillShade="D9"/>
          </w:tcPr>
          <w:p w14:paraId="0C25222C" w14:textId="77777777" w:rsidR="009F5245" w:rsidRPr="007018B9" w:rsidRDefault="009F5245" w:rsidP="003F0CBD">
            <w:pPr>
              <w:jc w:val="both"/>
              <w:rPr>
                <w:rFonts w:asciiTheme="minorHAnsi" w:hAnsiTheme="minorHAnsi" w:cs="Arial"/>
                <w:b/>
                <w:szCs w:val="22"/>
              </w:rPr>
            </w:pPr>
          </w:p>
        </w:tc>
        <w:tc>
          <w:tcPr>
            <w:tcW w:w="5920" w:type="dxa"/>
          </w:tcPr>
          <w:p w14:paraId="079CAB62" w14:textId="7908DEDA" w:rsidR="009F5245" w:rsidRPr="007018B9" w:rsidRDefault="009F5245" w:rsidP="003F0CBD">
            <w:pPr>
              <w:rPr>
                <w:rFonts w:asciiTheme="minorHAnsi" w:hAnsiTheme="minorHAnsi" w:cs="Arial"/>
                <w:b/>
                <w:szCs w:val="22"/>
              </w:rPr>
            </w:pPr>
            <w:r w:rsidRPr="007018B9">
              <w:rPr>
                <w:rFonts w:asciiTheme="minorHAnsi" w:hAnsiTheme="minorHAnsi" w:cs="Arial"/>
                <w:b/>
                <w:szCs w:val="22"/>
              </w:rPr>
              <w:t>Aids to Navigation</w:t>
            </w:r>
          </w:p>
        </w:tc>
        <w:tc>
          <w:tcPr>
            <w:tcW w:w="6269" w:type="dxa"/>
            <w:gridSpan w:val="4"/>
            <w:shd w:val="clear" w:color="auto" w:fill="D9D9D9" w:themeFill="background1" w:themeFillShade="D9"/>
          </w:tcPr>
          <w:p w14:paraId="632C542F" w14:textId="77777777" w:rsidR="009F5245" w:rsidRPr="007018B9" w:rsidRDefault="009F5245" w:rsidP="003F0CBD">
            <w:pPr>
              <w:jc w:val="center"/>
              <w:rPr>
                <w:rFonts w:asciiTheme="minorHAnsi" w:hAnsiTheme="minorHAnsi" w:cs="Arial"/>
                <w:b/>
                <w:szCs w:val="22"/>
              </w:rPr>
            </w:pPr>
          </w:p>
        </w:tc>
      </w:tr>
      <w:tr w:rsidR="00181F4B" w:rsidRPr="007018B9" w14:paraId="5610AE5B" w14:textId="77777777" w:rsidTr="00181F4B">
        <w:trPr>
          <w:jc w:val="center"/>
        </w:trPr>
        <w:tc>
          <w:tcPr>
            <w:tcW w:w="498" w:type="dxa"/>
          </w:tcPr>
          <w:p w14:paraId="5F5A9CF2" w14:textId="77777777" w:rsidR="00181F4B" w:rsidRPr="007018B9" w:rsidRDefault="00181F4B" w:rsidP="003F0CBD">
            <w:pPr>
              <w:jc w:val="both"/>
              <w:rPr>
                <w:rFonts w:asciiTheme="minorHAnsi" w:hAnsiTheme="minorHAnsi" w:cs="Arial"/>
                <w:b/>
                <w:szCs w:val="22"/>
              </w:rPr>
            </w:pPr>
          </w:p>
        </w:tc>
        <w:tc>
          <w:tcPr>
            <w:tcW w:w="606" w:type="dxa"/>
          </w:tcPr>
          <w:p w14:paraId="3243DFA2" w14:textId="77777777" w:rsidR="00181F4B" w:rsidRPr="007018B9" w:rsidRDefault="00181F4B" w:rsidP="003F0CBD">
            <w:pPr>
              <w:jc w:val="both"/>
              <w:rPr>
                <w:rFonts w:asciiTheme="minorHAnsi" w:hAnsiTheme="minorHAnsi" w:cs="Arial"/>
                <w:b/>
                <w:szCs w:val="22"/>
              </w:rPr>
            </w:pPr>
          </w:p>
        </w:tc>
        <w:tc>
          <w:tcPr>
            <w:tcW w:w="884" w:type="dxa"/>
            <w:shd w:val="clear" w:color="auto" w:fill="auto"/>
          </w:tcPr>
          <w:p w14:paraId="70E71D05" w14:textId="75E37F64" w:rsidR="00181F4B" w:rsidRPr="007018B9" w:rsidRDefault="00181F4B" w:rsidP="003F0CBD">
            <w:pPr>
              <w:jc w:val="both"/>
              <w:rPr>
                <w:rFonts w:asciiTheme="minorHAnsi" w:hAnsiTheme="minorHAnsi" w:cs="Arial"/>
                <w:szCs w:val="22"/>
              </w:rPr>
            </w:pPr>
            <w:r w:rsidRPr="007018B9">
              <w:rPr>
                <w:rFonts w:asciiTheme="minorHAnsi" w:hAnsiTheme="minorHAnsi" w:cs="Arial"/>
                <w:szCs w:val="22"/>
              </w:rPr>
              <w:t>2.2.1</w:t>
            </w:r>
          </w:p>
        </w:tc>
        <w:tc>
          <w:tcPr>
            <w:tcW w:w="5920" w:type="dxa"/>
          </w:tcPr>
          <w:p w14:paraId="6D513A7B" w14:textId="339B11F8" w:rsidR="00181F4B" w:rsidRPr="007018B9" w:rsidRDefault="00181F4B" w:rsidP="000C062E">
            <w:pPr>
              <w:jc w:val="right"/>
              <w:rPr>
                <w:rFonts w:asciiTheme="minorHAnsi" w:hAnsiTheme="minorHAnsi" w:cs="Arial"/>
                <w:szCs w:val="22"/>
              </w:rPr>
            </w:pPr>
            <w:r w:rsidRPr="007018B9">
              <w:rPr>
                <w:rFonts w:asciiTheme="minorHAnsi" w:hAnsiTheme="minorHAnsi" w:cs="Arial"/>
                <w:szCs w:val="22"/>
              </w:rPr>
              <w:t>The IALA Maritime Buoyage System</w:t>
            </w:r>
          </w:p>
        </w:tc>
        <w:tc>
          <w:tcPr>
            <w:tcW w:w="567" w:type="dxa"/>
            <w:vMerge w:val="restart"/>
            <w:shd w:val="clear" w:color="auto" w:fill="auto"/>
            <w:vAlign w:val="center"/>
          </w:tcPr>
          <w:p w14:paraId="603D6FA7" w14:textId="29765688" w:rsidR="00181F4B" w:rsidRPr="007018B9" w:rsidRDefault="00181F4B" w:rsidP="00181F4B">
            <w:pPr>
              <w:jc w:val="center"/>
              <w:rPr>
                <w:rFonts w:asciiTheme="minorHAnsi" w:hAnsiTheme="minorHAnsi" w:cs="Arial"/>
                <w:szCs w:val="22"/>
              </w:rPr>
            </w:pPr>
            <w:r w:rsidRPr="007018B9">
              <w:rPr>
                <w:rFonts w:asciiTheme="minorHAnsi" w:hAnsiTheme="minorHAnsi" w:cs="Arial"/>
                <w:szCs w:val="22"/>
              </w:rPr>
              <w:t>2</w:t>
            </w:r>
          </w:p>
        </w:tc>
        <w:tc>
          <w:tcPr>
            <w:tcW w:w="2126" w:type="dxa"/>
            <w:vMerge w:val="restart"/>
            <w:shd w:val="clear" w:color="auto" w:fill="auto"/>
          </w:tcPr>
          <w:p w14:paraId="2FF133F5" w14:textId="77777777" w:rsidR="00181F4B" w:rsidRPr="007018B9" w:rsidRDefault="00181F4B" w:rsidP="003F0CBD">
            <w:pPr>
              <w:jc w:val="both"/>
              <w:rPr>
                <w:rFonts w:asciiTheme="minorHAnsi" w:hAnsiTheme="minorHAnsi" w:cs="Arial"/>
                <w:szCs w:val="22"/>
              </w:rPr>
            </w:pPr>
          </w:p>
        </w:tc>
        <w:tc>
          <w:tcPr>
            <w:tcW w:w="2979" w:type="dxa"/>
            <w:vMerge w:val="restart"/>
            <w:shd w:val="clear" w:color="auto" w:fill="auto"/>
          </w:tcPr>
          <w:p w14:paraId="5363131F" w14:textId="77777777" w:rsidR="00181F4B" w:rsidRPr="007018B9" w:rsidRDefault="00181F4B" w:rsidP="003F0CBD">
            <w:pPr>
              <w:jc w:val="both"/>
              <w:rPr>
                <w:rFonts w:asciiTheme="minorHAnsi" w:hAnsiTheme="minorHAnsi" w:cs="Arial"/>
                <w:szCs w:val="22"/>
              </w:rPr>
            </w:pPr>
          </w:p>
        </w:tc>
        <w:tc>
          <w:tcPr>
            <w:tcW w:w="597" w:type="dxa"/>
            <w:shd w:val="clear" w:color="auto" w:fill="auto"/>
          </w:tcPr>
          <w:p w14:paraId="1AE1734A" w14:textId="5B04E9E7" w:rsidR="00181F4B" w:rsidRPr="007018B9" w:rsidRDefault="00181F4B" w:rsidP="003F0CBD">
            <w:pPr>
              <w:jc w:val="center"/>
              <w:rPr>
                <w:rFonts w:asciiTheme="minorHAnsi" w:hAnsiTheme="minorHAnsi" w:cs="Arial"/>
                <w:szCs w:val="22"/>
              </w:rPr>
            </w:pPr>
            <w:r w:rsidRPr="007018B9">
              <w:rPr>
                <w:rFonts w:asciiTheme="minorHAnsi" w:hAnsiTheme="minorHAnsi" w:cs="Arial"/>
                <w:szCs w:val="22"/>
              </w:rPr>
              <w:t>5a</w:t>
            </w:r>
          </w:p>
        </w:tc>
      </w:tr>
      <w:tr w:rsidR="00181F4B" w:rsidRPr="007018B9" w14:paraId="7FC0EA73" w14:textId="77777777" w:rsidTr="000C062E">
        <w:trPr>
          <w:jc w:val="center"/>
        </w:trPr>
        <w:tc>
          <w:tcPr>
            <w:tcW w:w="498" w:type="dxa"/>
          </w:tcPr>
          <w:p w14:paraId="58FDB60B" w14:textId="77777777" w:rsidR="00181F4B" w:rsidRPr="007018B9" w:rsidRDefault="00181F4B" w:rsidP="003F0CBD">
            <w:pPr>
              <w:jc w:val="both"/>
              <w:rPr>
                <w:rFonts w:asciiTheme="minorHAnsi" w:hAnsiTheme="minorHAnsi" w:cs="Arial"/>
                <w:b/>
                <w:szCs w:val="22"/>
              </w:rPr>
            </w:pPr>
          </w:p>
        </w:tc>
        <w:tc>
          <w:tcPr>
            <w:tcW w:w="606" w:type="dxa"/>
          </w:tcPr>
          <w:p w14:paraId="183DADCC" w14:textId="77777777" w:rsidR="00181F4B" w:rsidRPr="007018B9" w:rsidRDefault="00181F4B" w:rsidP="003F0CBD">
            <w:pPr>
              <w:jc w:val="both"/>
              <w:rPr>
                <w:rFonts w:asciiTheme="minorHAnsi" w:hAnsiTheme="minorHAnsi" w:cs="Arial"/>
                <w:b/>
                <w:szCs w:val="22"/>
              </w:rPr>
            </w:pPr>
          </w:p>
        </w:tc>
        <w:tc>
          <w:tcPr>
            <w:tcW w:w="884" w:type="dxa"/>
            <w:shd w:val="clear" w:color="auto" w:fill="auto"/>
          </w:tcPr>
          <w:p w14:paraId="114130DF" w14:textId="07FE92D1" w:rsidR="00181F4B" w:rsidRPr="007018B9" w:rsidRDefault="00181F4B" w:rsidP="003F0CBD">
            <w:pPr>
              <w:jc w:val="both"/>
              <w:rPr>
                <w:rFonts w:asciiTheme="minorHAnsi" w:hAnsiTheme="minorHAnsi" w:cs="Arial"/>
                <w:szCs w:val="22"/>
              </w:rPr>
            </w:pPr>
            <w:r w:rsidRPr="007018B9">
              <w:rPr>
                <w:rFonts w:asciiTheme="minorHAnsi" w:hAnsiTheme="minorHAnsi" w:cs="Arial"/>
                <w:szCs w:val="22"/>
              </w:rPr>
              <w:t>2.2.2</w:t>
            </w:r>
          </w:p>
        </w:tc>
        <w:tc>
          <w:tcPr>
            <w:tcW w:w="5920" w:type="dxa"/>
          </w:tcPr>
          <w:p w14:paraId="0CFC929D" w14:textId="2A856874" w:rsidR="00181F4B" w:rsidRPr="007018B9" w:rsidRDefault="00181F4B" w:rsidP="009F5245">
            <w:pPr>
              <w:jc w:val="right"/>
              <w:rPr>
                <w:rFonts w:asciiTheme="minorHAnsi" w:hAnsiTheme="minorHAnsi" w:cs="Arial"/>
                <w:szCs w:val="22"/>
              </w:rPr>
            </w:pPr>
            <w:r w:rsidRPr="007018B9">
              <w:rPr>
                <w:rFonts w:asciiTheme="minorHAnsi" w:hAnsiTheme="minorHAnsi" w:cs="Arial"/>
                <w:szCs w:val="22"/>
              </w:rPr>
              <w:t>Types of Aids to Navigation</w:t>
            </w:r>
          </w:p>
        </w:tc>
        <w:tc>
          <w:tcPr>
            <w:tcW w:w="567" w:type="dxa"/>
            <w:vMerge/>
            <w:shd w:val="clear" w:color="auto" w:fill="auto"/>
          </w:tcPr>
          <w:p w14:paraId="50913BF8" w14:textId="77777777" w:rsidR="00181F4B" w:rsidRPr="007018B9" w:rsidRDefault="00181F4B" w:rsidP="003F0CBD">
            <w:pPr>
              <w:jc w:val="center"/>
              <w:rPr>
                <w:rFonts w:asciiTheme="minorHAnsi" w:hAnsiTheme="minorHAnsi" w:cs="Arial"/>
                <w:szCs w:val="22"/>
              </w:rPr>
            </w:pPr>
          </w:p>
        </w:tc>
        <w:tc>
          <w:tcPr>
            <w:tcW w:w="2126" w:type="dxa"/>
            <w:vMerge/>
            <w:shd w:val="clear" w:color="auto" w:fill="auto"/>
          </w:tcPr>
          <w:p w14:paraId="6EB67601" w14:textId="77777777" w:rsidR="00181F4B" w:rsidRPr="007018B9" w:rsidRDefault="00181F4B" w:rsidP="003F0CBD">
            <w:pPr>
              <w:jc w:val="both"/>
              <w:rPr>
                <w:rFonts w:asciiTheme="minorHAnsi" w:hAnsiTheme="minorHAnsi" w:cs="Arial"/>
                <w:szCs w:val="22"/>
              </w:rPr>
            </w:pPr>
          </w:p>
        </w:tc>
        <w:tc>
          <w:tcPr>
            <w:tcW w:w="2979" w:type="dxa"/>
            <w:vMerge/>
            <w:shd w:val="clear" w:color="auto" w:fill="auto"/>
          </w:tcPr>
          <w:p w14:paraId="68D9E731" w14:textId="77777777" w:rsidR="00181F4B" w:rsidRPr="007018B9" w:rsidRDefault="00181F4B" w:rsidP="003F0CBD">
            <w:pPr>
              <w:jc w:val="both"/>
              <w:rPr>
                <w:rFonts w:asciiTheme="minorHAnsi" w:hAnsiTheme="minorHAnsi" w:cs="Arial"/>
                <w:szCs w:val="22"/>
              </w:rPr>
            </w:pPr>
          </w:p>
        </w:tc>
        <w:tc>
          <w:tcPr>
            <w:tcW w:w="597" w:type="dxa"/>
            <w:shd w:val="clear" w:color="auto" w:fill="auto"/>
          </w:tcPr>
          <w:p w14:paraId="0A87331F" w14:textId="668E32DC" w:rsidR="00181F4B" w:rsidRPr="007018B9" w:rsidRDefault="00181F4B" w:rsidP="003F0CBD">
            <w:pPr>
              <w:jc w:val="center"/>
              <w:rPr>
                <w:rFonts w:asciiTheme="minorHAnsi" w:hAnsiTheme="minorHAnsi" w:cs="Arial"/>
                <w:szCs w:val="22"/>
              </w:rPr>
            </w:pPr>
            <w:r w:rsidRPr="007018B9">
              <w:rPr>
                <w:rFonts w:asciiTheme="minorHAnsi" w:hAnsiTheme="minorHAnsi" w:cs="Arial"/>
                <w:szCs w:val="22"/>
              </w:rPr>
              <w:t>5b</w:t>
            </w:r>
          </w:p>
        </w:tc>
      </w:tr>
      <w:tr w:rsidR="009F5245" w:rsidRPr="007018B9" w14:paraId="66D9B0DE" w14:textId="77777777" w:rsidTr="00322E60">
        <w:trPr>
          <w:jc w:val="center"/>
        </w:trPr>
        <w:tc>
          <w:tcPr>
            <w:tcW w:w="498" w:type="dxa"/>
          </w:tcPr>
          <w:p w14:paraId="26EF34D7" w14:textId="77777777" w:rsidR="009F5245" w:rsidRPr="007018B9" w:rsidRDefault="009F5245" w:rsidP="003F0CBD">
            <w:pPr>
              <w:jc w:val="both"/>
              <w:rPr>
                <w:rFonts w:asciiTheme="minorHAnsi" w:hAnsiTheme="minorHAnsi" w:cs="Arial"/>
                <w:b/>
                <w:szCs w:val="22"/>
              </w:rPr>
            </w:pPr>
          </w:p>
        </w:tc>
        <w:tc>
          <w:tcPr>
            <w:tcW w:w="606" w:type="dxa"/>
          </w:tcPr>
          <w:p w14:paraId="41CAE7B5" w14:textId="784209FF" w:rsidR="009F5245" w:rsidRPr="007018B9" w:rsidRDefault="009F5245" w:rsidP="003F0CBD">
            <w:pPr>
              <w:jc w:val="both"/>
              <w:rPr>
                <w:rFonts w:asciiTheme="minorHAnsi" w:hAnsiTheme="minorHAnsi" w:cs="Arial"/>
                <w:b/>
                <w:szCs w:val="22"/>
              </w:rPr>
            </w:pPr>
            <w:r w:rsidRPr="007018B9">
              <w:rPr>
                <w:rFonts w:asciiTheme="minorHAnsi" w:hAnsiTheme="minorHAnsi" w:cs="Arial"/>
                <w:b/>
                <w:szCs w:val="22"/>
              </w:rPr>
              <w:t>2.3</w:t>
            </w:r>
          </w:p>
        </w:tc>
        <w:tc>
          <w:tcPr>
            <w:tcW w:w="884" w:type="dxa"/>
            <w:shd w:val="clear" w:color="auto" w:fill="D9D9D9" w:themeFill="background1" w:themeFillShade="D9"/>
          </w:tcPr>
          <w:p w14:paraId="2027EF29" w14:textId="77777777" w:rsidR="009F5245" w:rsidRPr="007018B9" w:rsidRDefault="009F5245" w:rsidP="003F0CBD">
            <w:pPr>
              <w:jc w:val="both"/>
              <w:rPr>
                <w:rFonts w:asciiTheme="minorHAnsi" w:hAnsiTheme="minorHAnsi" w:cs="Arial"/>
                <w:szCs w:val="22"/>
              </w:rPr>
            </w:pPr>
          </w:p>
        </w:tc>
        <w:tc>
          <w:tcPr>
            <w:tcW w:w="5920" w:type="dxa"/>
          </w:tcPr>
          <w:p w14:paraId="370EBAA8" w14:textId="169DB8C0" w:rsidR="009F5245" w:rsidRPr="007018B9" w:rsidRDefault="009F5245" w:rsidP="003F0CBD">
            <w:pPr>
              <w:rPr>
                <w:rFonts w:asciiTheme="minorHAnsi" w:hAnsiTheme="minorHAnsi" w:cs="Arial"/>
                <w:szCs w:val="22"/>
              </w:rPr>
            </w:pPr>
            <w:r w:rsidRPr="007018B9">
              <w:rPr>
                <w:rFonts w:asciiTheme="minorHAnsi" w:hAnsiTheme="minorHAnsi" w:cs="Arial"/>
                <w:b/>
                <w:szCs w:val="22"/>
              </w:rPr>
              <w:t>e-Navigation</w:t>
            </w:r>
          </w:p>
        </w:tc>
        <w:tc>
          <w:tcPr>
            <w:tcW w:w="6269" w:type="dxa"/>
            <w:gridSpan w:val="4"/>
            <w:shd w:val="clear" w:color="auto" w:fill="D9D9D9" w:themeFill="background1" w:themeFillShade="D9"/>
          </w:tcPr>
          <w:p w14:paraId="45CD0F88" w14:textId="77777777" w:rsidR="009F5245" w:rsidRPr="007018B9" w:rsidRDefault="009F5245" w:rsidP="003F0CBD">
            <w:pPr>
              <w:jc w:val="center"/>
              <w:rPr>
                <w:rFonts w:asciiTheme="minorHAnsi" w:hAnsiTheme="minorHAnsi" w:cs="Arial"/>
                <w:szCs w:val="22"/>
              </w:rPr>
            </w:pPr>
          </w:p>
        </w:tc>
      </w:tr>
      <w:tr w:rsidR="00181F4B" w:rsidRPr="007018B9" w14:paraId="4D2174D0" w14:textId="77777777" w:rsidTr="00181F4B">
        <w:trPr>
          <w:jc w:val="center"/>
        </w:trPr>
        <w:tc>
          <w:tcPr>
            <w:tcW w:w="498" w:type="dxa"/>
          </w:tcPr>
          <w:p w14:paraId="48631408" w14:textId="77777777" w:rsidR="00181F4B" w:rsidRPr="007018B9" w:rsidRDefault="00181F4B" w:rsidP="003F0CBD">
            <w:pPr>
              <w:jc w:val="both"/>
              <w:rPr>
                <w:rFonts w:asciiTheme="minorHAnsi" w:hAnsiTheme="minorHAnsi" w:cs="Arial"/>
                <w:b/>
                <w:szCs w:val="22"/>
              </w:rPr>
            </w:pPr>
          </w:p>
        </w:tc>
        <w:tc>
          <w:tcPr>
            <w:tcW w:w="606" w:type="dxa"/>
          </w:tcPr>
          <w:p w14:paraId="1C045984" w14:textId="77777777" w:rsidR="00181F4B" w:rsidRPr="007018B9" w:rsidRDefault="00181F4B" w:rsidP="003F0CBD">
            <w:pPr>
              <w:jc w:val="both"/>
              <w:rPr>
                <w:rFonts w:asciiTheme="minorHAnsi" w:hAnsiTheme="minorHAnsi" w:cs="Arial"/>
                <w:b/>
                <w:szCs w:val="22"/>
              </w:rPr>
            </w:pPr>
          </w:p>
        </w:tc>
        <w:tc>
          <w:tcPr>
            <w:tcW w:w="884" w:type="dxa"/>
            <w:shd w:val="clear" w:color="auto" w:fill="auto"/>
          </w:tcPr>
          <w:p w14:paraId="6DEAD1ED" w14:textId="4D8F21FA" w:rsidR="00181F4B" w:rsidRPr="007018B9" w:rsidRDefault="00181F4B" w:rsidP="003F0CBD">
            <w:pPr>
              <w:jc w:val="both"/>
              <w:rPr>
                <w:rFonts w:asciiTheme="minorHAnsi" w:hAnsiTheme="minorHAnsi" w:cs="Arial"/>
                <w:szCs w:val="22"/>
              </w:rPr>
            </w:pPr>
            <w:r w:rsidRPr="007018B9">
              <w:rPr>
                <w:rFonts w:asciiTheme="minorHAnsi" w:hAnsiTheme="minorHAnsi" w:cs="Arial"/>
                <w:szCs w:val="22"/>
              </w:rPr>
              <w:t>2.3.1</w:t>
            </w:r>
          </w:p>
        </w:tc>
        <w:tc>
          <w:tcPr>
            <w:tcW w:w="5920" w:type="dxa"/>
          </w:tcPr>
          <w:p w14:paraId="64845B0B" w14:textId="29A69C23" w:rsidR="00181F4B" w:rsidRPr="007018B9" w:rsidRDefault="00181F4B" w:rsidP="009F5245">
            <w:pPr>
              <w:jc w:val="right"/>
              <w:rPr>
                <w:rFonts w:asciiTheme="minorHAnsi" w:hAnsiTheme="minorHAnsi" w:cs="Arial"/>
                <w:szCs w:val="22"/>
              </w:rPr>
            </w:pPr>
            <w:r w:rsidRPr="007018B9">
              <w:rPr>
                <w:rFonts w:asciiTheme="minorHAnsi" w:hAnsiTheme="minorHAnsi" w:cs="Arial"/>
                <w:szCs w:val="22"/>
              </w:rPr>
              <w:t>Background to e-Navigation</w:t>
            </w:r>
          </w:p>
        </w:tc>
        <w:tc>
          <w:tcPr>
            <w:tcW w:w="567" w:type="dxa"/>
            <w:vMerge w:val="restart"/>
            <w:shd w:val="clear" w:color="auto" w:fill="auto"/>
            <w:vAlign w:val="center"/>
          </w:tcPr>
          <w:p w14:paraId="44A5AF34" w14:textId="6A520EAB" w:rsidR="00181F4B" w:rsidRPr="007018B9" w:rsidRDefault="00181F4B" w:rsidP="009F5245">
            <w:pPr>
              <w:jc w:val="center"/>
              <w:rPr>
                <w:rFonts w:asciiTheme="minorHAnsi" w:hAnsiTheme="minorHAnsi" w:cs="Arial"/>
                <w:szCs w:val="22"/>
              </w:rPr>
            </w:pPr>
            <w:r w:rsidRPr="007018B9">
              <w:rPr>
                <w:rFonts w:asciiTheme="minorHAnsi" w:hAnsiTheme="minorHAnsi" w:cs="Arial"/>
                <w:szCs w:val="22"/>
              </w:rPr>
              <w:t>1</w:t>
            </w:r>
          </w:p>
        </w:tc>
        <w:tc>
          <w:tcPr>
            <w:tcW w:w="2126" w:type="dxa"/>
            <w:vMerge w:val="restart"/>
            <w:shd w:val="clear" w:color="auto" w:fill="auto"/>
          </w:tcPr>
          <w:p w14:paraId="233F418C" w14:textId="05123F59" w:rsidR="00181F4B" w:rsidRPr="007018B9" w:rsidRDefault="00181F4B" w:rsidP="003F0CBD">
            <w:pPr>
              <w:jc w:val="both"/>
              <w:rPr>
                <w:rFonts w:asciiTheme="minorHAnsi" w:hAnsiTheme="minorHAnsi" w:cs="Arial"/>
                <w:szCs w:val="22"/>
              </w:rPr>
            </w:pPr>
            <w:r w:rsidRPr="007018B9">
              <w:rPr>
                <w:rFonts w:asciiTheme="minorHAnsi" w:hAnsiTheme="minorHAnsi" w:cs="Arial"/>
                <w:szCs w:val="22"/>
              </w:rPr>
              <w:t>“MonaLisa” video</w:t>
            </w:r>
          </w:p>
        </w:tc>
        <w:tc>
          <w:tcPr>
            <w:tcW w:w="2979" w:type="dxa"/>
            <w:vMerge w:val="restart"/>
            <w:shd w:val="clear" w:color="auto" w:fill="auto"/>
          </w:tcPr>
          <w:p w14:paraId="2AAD7066" w14:textId="75B3E300" w:rsidR="00181F4B" w:rsidRPr="007018B9" w:rsidRDefault="00181F4B" w:rsidP="00A138C2">
            <w:pPr>
              <w:tabs>
                <w:tab w:val="left" w:pos="567"/>
                <w:tab w:val="right" w:pos="9639"/>
              </w:tabs>
              <w:spacing w:before="120"/>
              <w:ind w:left="567" w:right="142" w:hanging="567"/>
              <w:jc w:val="both"/>
              <w:rPr>
                <w:rFonts w:asciiTheme="minorHAnsi" w:hAnsiTheme="minorHAnsi" w:cs="Arial"/>
                <w:szCs w:val="22"/>
              </w:rPr>
            </w:pPr>
            <w:r w:rsidRPr="007018B9">
              <w:rPr>
                <w:rFonts w:asciiTheme="minorHAnsi" w:hAnsiTheme="minorHAnsi" w:cs="Arial"/>
                <w:szCs w:val="22"/>
              </w:rPr>
              <w:t>IALA Rec ENAV 140</w:t>
            </w:r>
          </w:p>
          <w:p w14:paraId="4CC261AA" w14:textId="79E57848" w:rsidR="00181F4B" w:rsidRPr="007018B9" w:rsidRDefault="00181F4B" w:rsidP="003F0CBD">
            <w:pPr>
              <w:jc w:val="both"/>
              <w:rPr>
                <w:rFonts w:asciiTheme="minorHAnsi" w:hAnsiTheme="minorHAnsi" w:cs="Arial"/>
                <w:szCs w:val="22"/>
              </w:rPr>
            </w:pPr>
            <w:r w:rsidRPr="007018B9">
              <w:rPr>
                <w:rFonts w:asciiTheme="minorHAnsi" w:hAnsiTheme="minorHAnsi" w:cs="Arial"/>
                <w:szCs w:val="22"/>
              </w:rPr>
              <w:t>NAVGUIDE 4.1 -4.6</w:t>
            </w:r>
          </w:p>
        </w:tc>
        <w:tc>
          <w:tcPr>
            <w:tcW w:w="597" w:type="dxa"/>
            <w:vMerge w:val="restart"/>
            <w:shd w:val="clear" w:color="auto" w:fill="auto"/>
            <w:vAlign w:val="center"/>
          </w:tcPr>
          <w:p w14:paraId="58298D60" w14:textId="78B52AE8" w:rsidR="00181F4B" w:rsidRPr="007018B9" w:rsidRDefault="00181F4B" w:rsidP="00181F4B">
            <w:pPr>
              <w:jc w:val="center"/>
              <w:rPr>
                <w:rFonts w:asciiTheme="minorHAnsi" w:hAnsiTheme="minorHAnsi" w:cs="Arial"/>
                <w:szCs w:val="22"/>
              </w:rPr>
            </w:pPr>
            <w:r w:rsidRPr="007018B9">
              <w:rPr>
                <w:rFonts w:asciiTheme="minorHAnsi" w:hAnsiTheme="minorHAnsi" w:cs="Arial"/>
                <w:szCs w:val="22"/>
              </w:rPr>
              <w:t>6</w:t>
            </w:r>
          </w:p>
        </w:tc>
      </w:tr>
      <w:tr w:rsidR="00181F4B" w:rsidRPr="007018B9" w14:paraId="32BAAB44" w14:textId="77777777" w:rsidTr="000C062E">
        <w:trPr>
          <w:jc w:val="center"/>
        </w:trPr>
        <w:tc>
          <w:tcPr>
            <w:tcW w:w="498" w:type="dxa"/>
          </w:tcPr>
          <w:p w14:paraId="6F6225A9" w14:textId="77777777" w:rsidR="00181F4B" w:rsidRPr="007018B9" w:rsidRDefault="00181F4B" w:rsidP="003F0CBD">
            <w:pPr>
              <w:jc w:val="both"/>
              <w:rPr>
                <w:rFonts w:asciiTheme="minorHAnsi" w:hAnsiTheme="minorHAnsi" w:cs="Arial"/>
                <w:b/>
                <w:szCs w:val="22"/>
              </w:rPr>
            </w:pPr>
          </w:p>
        </w:tc>
        <w:tc>
          <w:tcPr>
            <w:tcW w:w="606" w:type="dxa"/>
          </w:tcPr>
          <w:p w14:paraId="234BC13A" w14:textId="77777777" w:rsidR="00181F4B" w:rsidRPr="007018B9" w:rsidRDefault="00181F4B" w:rsidP="003F0CBD">
            <w:pPr>
              <w:jc w:val="both"/>
              <w:rPr>
                <w:rFonts w:asciiTheme="minorHAnsi" w:hAnsiTheme="minorHAnsi" w:cs="Arial"/>
                <w:b/>
                <w:szCs w:val="22"/>
              </w:rPr>
            </w:pPr>
          </w:p>
        </w:tc>
        <w:tc>
          <w:tcPr>
            <w:tcW w:w="884" w:type="dxa"/>
            <w:shd w:val="clear" w:color="auto" w:fill="auto"/>
          </w:tcPr>
          <w:p w14:paraId="2C40993A" w14:textId="3BC55B7E" w:rsidR="00181F4B" w:rsidRPr="007018B9" w:rsidRDefault="00181F4B" w:rsidP="003F0CBD">
            <w:pPr>
              <w:jc w:val="both"/>
              <w:rPr>
                <w:rFonts w:asciiTheme="minorHAnsi" w:hAnsiTheme="minorHAnsi" w:cs="Arial"/>
                <w:szCs w:val="22"/>
              </w:rPr>
            </w:pPr>
            <w:r w:rsidRPr="007018B9">
              <w:rPr>
                <w:rFonts w:asciiTheme="minorHAnsi" w:hAnsiTheme="minorHAnsi" w:cs="Arial"/>
                <w:szCs w:val="22"/>
              </w:rPr>
              <w:t>2.3.2</w:t>
            </w:r>
          </w:p>
        </w:tc>
        <w:tc>
          <w:tcPr>
            <w:tcW w:w="5920" w:type="dxa"/>
          </w:tcPr>
          <w:p w14:paraId="454300AA" w14:textId="77C0A72E" w:rsidR="00181F4B" w:rsidRPr="007018B9" w:rsidRDefault="00181F4B" w:rsidP="009F5245">
            <w:pPr>
              <w:jc w:val="right"/>
              <w:rPr>
                <w:rFonts w:asciiTheme="minorHAnsi" w:hAnsiTheme="minorHAnsi" w:cs="Arial"/>
                <w:szCs w:val="22"/>
              </w:rPr>
            </w:pPr>
            <w:r w:rsidRPr="007018B9">
              <w:rPr>
                <w:rFonts w:asciiTheme="minorHAnsi" w:hAnsiTheme="minorHAnsi" w:cs="Arial"/>
                <w:szCs w:val="22"/>
              </w:rPr>
              <w:t>The e-Navigation concept and its development</w:t>
            </w:r>
          </w:p>
        </w:tc>
        <w:tc>
          <w:tcPr>
            <w:tcW w:w="567" w:type="dxa"/>
            <w:vMerge/>
            <w:shd w:val="clear" w:color="auto" w:fill="auto"/>
          </w:tcPr>
          <w:p w14:paraId="367D553F" w14:textId="77777777" w:rsidR="00181F4B" w:rsidRPr="007018B9" w:rsidRDefault="00181F4B" w:rsidP="003F0CBD">
            <w:pPr>
              <w:jc w:val="center"/>
              <w:rPr>
                <w:rFonts w:asciiTheme="minorHAnsi" w:hAnsiTheme="minorHAnsi" w:cs="Arial"/>
                <w:b/>
                <w:szCs w:val="22"/>
              </w:rPr>
            </w:pPr>
          </w:p>
        </w:tc>
        <w:tc>
          <w:tcPr>
            <w:tcW w:w="2126" w:type="dxa"/>
            <w:vMerge/>
            <w:shd w:val="clear" w:color="auto" w:fill="auto"/>
          </w:tcPr>
          <w:p w14:paraId="013C236A" w14:textId="77777777" w:rsidR="00181F4B" w:rsidRPr="007018B9" w:rsidRDefault="00181F4B" w:rsidP="003F0CBD">
            <w:pPr>
              <w:jc w:val="both"/>
              <w:rPr>
                <w:rFonts w:asciiTheme="minorHAnsi" w:hAnsiTheme="minorHAnsi" w:cs="Arial"/>
                <w:b/>
                <w:szCs w:val="22"/>
              </w:rPr>
            </w:pPr>
          </w:p>
        </w:tc>
        <w:tc>
          <w:tcPr>
            <w:tcW w:w="2979" w:type="dxa"/>
            <w:vMerge/>
            <w:shd w:val="clear" w:color="auto" w:fill="auto"/>
          </w:tcPr>
          <w:p w14:paraId="7B273E98" w14:textId="77777777" w:rsidR="00181F4B" w:rsidRPr="007018B9" w:rsidRDefault="00181F4B" w:rsidP="003F0CBD">
            <w:pPr>
              <w:jc w:val="both"/>
              <w:rPr>
                <w:rFonts w:asciiTheme="minorHAnsi" w:hAnsiTheme="minorHAnsi" w:cs="Arial"/>
                <w:b/>
                <w:szCs w:val="22"/>
              </w:rPr>
            </w:pPr>
          </w:p>
        </w:tc>
        <w:tc>
          <w:tcPr>
            <w:tcW w:w="597" w:type="dxa"/>
            <w:vMerge/>
            <w:shd w:val="clear" w:color="auto" w:fill="auto"/>
          </w:tcPr>
          <w:p w14:paraId="2B994A0D" w14:textId="77777777" w:rsidR="00181F4B" w:rsidRPr="007018B9" w:rsidRDefault="00181F4B" w:rsidP="003F0CBD">
            <w:pPr>
              <w:jc w:val="center"/>
              <w:rPr>
                <w:rFonts w:asciiTheme="minorHAnsi" w:hAnsiTheme="minorHAnsi" w:cs="Arial"/>
                <w:b/>
                <w:szCs w:val="22"/>
              </w:rPr>
            </w:pPr>
          </w:p>
        </w:tc>
      </w:tr>
      <w:tr w:rsidR="00181F4B" w:rsidRPr="007018B9" w14:paraId="21445C1F" w14:textId="77777777" w:rsidTr="000C062E">
        <w:trPr>
          <w:jc w:val="center"/>
        </w:trPr>
        <w:tc>
          <w:tcPr>
            <w:tcW w:w="498" w:type="dxa"/>
          </w:tcPr>
          <w:p w14:paraId="441ADD7F" w14:textId="77777777" w:rsidR="00181F4B" w:rsidRPr="007018B9" w:rsidRDefault="00181F4B" w:rsidP="003F0CBD">
            <w:pPr>
              <w:jc w:val="both"/>
              <w:rPr>
                <w:rFonts w:asciiTheme="minorHAnsi" w:hAnsiTheme="minorHAnsi" w:cs="Arial"/>
                <w:b/>
                <w:szCs w:val="22"/>
              </w:rPr>
            </w:pPr>
          </w:p>
        </w:tc>
        <w:tc>
          <w:tcPr>
            <w:tcW w:w="606" w:type="dxa"/>
          </w:tcPr>
          <w:p w14:paraId="55B03444" w14:textId="77777777" w:rsidR="00181F4B" w:rsidRPr="007018B9" w:rsidRDefault="00181F4B" w:rsidP="003F0CBD">
            <w:pPr>
              <w:jc w:val="both"/>
              <w:rPr>
                <w:rFonts w:asciiTheme="minorHAnsi" w:hAnsiTheme="minorHAnsi" w:cs="Arial"/>
                <w:b/>
                <w:szCs w:val="22"/>
              </w:rPr>
            </w:pPr>
          </w:p>
        </w:tc>
        <w:tc>
          <w:tcPr>
            <w:tcW w:w="884" w:type="dxa"/>
            <w:shd w:val="clear" w:color="auto" w:fill="auto"/>
          </w:tcPr>
          <w:p w14:paraId="63D1FA74" w14:textId="568EDE5D" w:rsidR="00181F4B" w:rsidRPr="007018B9" w:rsidRDefault="00181F4B" w:rsidP="003F0CBD">
            <w:pPr>
              <w:jc w:val="both"/>
              <w:rPr>
                <w:rFonts w:asciiTheme="minorHAnsi" w:hAnsiTheme="minorHAnsi" w:cs="Arial"/>
                <w:szCs w:val="22"/>
              </w:rPr>
            </w:pPr>
            <w:r w:rsidRPr="007018B9">
              <w:rPr>
                <w:rFonts w:asciiTheme="minorHAnsi" w:hAnsiTheme="minorHAnsi" w:cs="Arial"/>
                <w:szCs w:val="22"/>
              </w:rPr>
              <w:t>2.3.3</w:t>
            </w:r>
          </w:p>
        </w:tc>
        <w:tc>
          <w:tcPr>
            <w:tcW w:w="5920" w:type="dxa"/>
          </w:tcPr>
          <w:p w14:paraId="0982279C" w14:textId="41F56C1A" w:rsidR="00181F4B" w:rsidRPr="007018B9" w:rsidRDefault="00181F4B" w:rsidP="009F5245">
            <w:pPr>
              <w:jc w:val="right"/>
              <w:rPr>
                <w:rFonts w:asciiTheme="minorHAnsi" w:hAnsiTheme="minorHAnsi" w:cs="Arial"/>
                <w:szCs w:val="22"/>
              </w:rPr>
            </w:pPr>
            <w:r w:rsidRPr="007018B9">
              <w:rPr>
                <w:rFonts w:asciiTheme="minorHAnsi" w:hAnsiTheme="minorHAnsi" w:cs="Arial"/>
                <w:szCs w:val="22"/>
              </w:rPr>
              <w:t>IMO strategy and the future of e-Navigation</w:t>
            </w:r>
          </w:p>
        </w:tc>
        <w:tc>
          <w:tcPr>
            <w:tcW w:w="567" w:type="dxa"/>
            <w:vMerge/>
            <w:shd w:val="clear" w:color="auto" w:fill="auto"/>
          </w:tcPr>
          <w:p w14:paraId="61363BA0" w14:textId="77777777" w:rsidR="00181F4B" w:rsidRPr="007018B9" w:rsidRDefault="00181F4B" w:rsidP="003F0CBD">
            <w:pPr>
              <w:jc w:val="center"/>
              <w:rPr>
                <w:rFonts w:asciiTheme="minorHAnsi" w:hAnsiTheme="minorHAnsi" w:cs="Arial"/>
                <w:b/>
                <w:szCs w:val="22"/>
              </w:rPr>
            </w:pPr>
          </w:p>
        </w:tc>
        <w:tc>
          <w:tcPr>
            <w:tcW w:w="2126" w:type="dxa"/>
            <w:vMerge/>
            <w:shd w:val="clear" w:color="auto" w:fill="auto"/>
          </w:tcPr>
          <w:p w14:paraId="789A4C8D" w14:textId="77777777" w:rsidR="00181F4B" w:rsidRPr="007018B9" w:rsidRDefault="00181F4B" w:rsidP="003F0CBD">
            <w:pPr>
              <w:jc w:val="both"/>
              <w:rPr>
                <w:rFonts w:asciiTheme="minorHAnsi" w:hAnsiTheme="minorHAnsi" w:cs="Arial"/>
                <w:b/>
                <w:szCs w:val="22"/>
              </w:rPr>
            </w:pPr>
          </w:p>
        </w:tc>
        <w:tc>
          <w:tcPr>
            <w:tcW w:w="2979" w:type="dxa"/>
            <w:vMerge/>
            <w:shd w:val="clear" w:color="auto" w:fill="auto"/>
          </w:tcPr>
          <w:p w14:paraId="5277BED9" w14:textId="77777777" w:rsidR="00181F4B" w:rsidRPr="007018B9" w:rsidRDefault="00181F4B" w:rsidP="003F0CBD">
            <w:pPr>
              <w:jc w:val="both"/>
              <w:rPr>
                <w:rFonts w:asciiTheme="minorHAnsi" w:hAnsiTheme="minorHAnsi" w:cs="Arial"/>
                <w:b/>
                <w:szCs w:val="22"/>
              </w:rPr>
            </w:pPr>
          </w:p>
        </w:tc>
        <w:tc>
          <w:tcPr>
            <w:tcW w:w="597" w:type="dxa"/>
            <w:vMerge/>
            <w:shd w:val="clear" w:color="auto" w:fill="auto"/>
          </w:tcPr>
          <w:p w14:paraId="56E16DF6" w14:textId="77777777" w:rsidR="00181F4B" w:rsidRPr="007018B9" w:rsidRDefault="00181F4B" w:rsidP="003F0CBD">
            <w:pPr>
              <w:jc w:val="center"/>
              <w:rPr>
                <w:rFonts w:asciiTheme="minorHAnsi" w:hAnsiTheme="minorHAnsi" w:cs="Arial"/>
                <w:b/>
                <w:szCs w:val="22"/>
              </w:rPr>
            </w:pPr>
          </w:p>
        </w:tc>
      </w:tr>
    </w:tbl>
    <w:p w14:paraId="1F66D436" w14:textId="77777777" w:rsidR="00FA5DA3" w:rsidRPr="007018B9" w:rsidRDefault="00FA5DA3">
      <w:r w:rsidRPr="007018B9">
        <w:br w:type="page"/>
      </w:r>
    </w:p>
    <w:tbl>
      <w:tblPr>
        <w:tblStyle w:val="TableGrid"/>
        <w:tblW w:w="0" w:type="auto"/>
        <w:jc w:val="center"/>
        <w:tblLook w:val="04A0" w:firstRow="1" w:lastRow="0" w:firstColumn="1" w:lastColumn="0" w:noHBand="0" w:noVBand="1"/>
      </w:tblPr>
      <w:tblGrid>
        <w:gridCol w:w="498"/>
        <w:gridCol w:w="606"/>
        <w:gridCol w:w="884"/>
        <w:gridCol w:w="5920"/>
        <w:gridCol w:w="567"/>
        <w:gridCol w:w="2126"/>
        <w:gridCol w:w="2979"/>
        <w:gridCol w:w="597"/>
      </w:tblGrid>
      <w:tr w:rsidR="00FA5DA3" w:rsidRPr="007018B9" w14:paraId="29F2C766" w14:textId="77777777" w:rsidTr="00322E60">
        <w:trPr>
          <w:cantSplit/>
          <w:trHeight w:val="1514"/>
          <w:jc w:val="center"/>
        </w:trPr>
        <w:tc>
          <w:tcPr>
            <w:tcW w:w="498" w:type="dxa"/>
            <w:textDirection w:val="btLr"/>
            <w:vAlign w:val="center"/>
          </w:tcPr>
          <w:p w14:paraId="6E8B3CF9" w14:textId="77777777" w:rsidR="00FA5DA3" w:rsidRPr="007018B9" w:rsidRDefault="00FA5DA3" w:rsidP="00322E60">
            <w:pPr>
              <w:ind w:left="113" w:right="113"/>
              <w:jc w:val="center"/>
              <w:rPr>
                <w:rFonts w:asciiTheme="minorHAnsi" w:hAnsiTheme="minorHAnsi" w:cs="Arial"/>
                <w:b/>
                <w:szCs w:val="22"/>
              </w:rPr>
            </w:pPr>
            <w:r w:rsidRPr="007018B9">
              <w:rPr>
                <w:rFonts w:asciiTheme="minorHAnsi" w:hAnsiTheme="minorHAnsi" w:cs="Arial"/>
                <w:b/>
                <w:szCs w:val="22"/>
              </w:rPr>
              <w:lastRenderedPageBreak/>
              <w:t>Module</w:t>
            </w:r>
          </w:p>
        </w:tc>
        <w:tc>
          <w:tcPr>
            <w:tcW w:w="606" w:type="dxa"/>
            <w:textDirection w:val="btLr"/>
            <w:vAlign w:val="center"/>
          </w:tcPr>
          <w:p w14:paraId="6EAF0A4D" w14:textId="77777777" w:rsidR="00FA5DA3" w:rsidRPr="007018B9" w:rsidRDefault="00FA5DA3" w:rsidP="00322E60">
            <w:pPr>
              <w:ind w:left="113" w:right="113"/>
              <w:jc w:val="center"/>
              <w:rPr>
                <w:rFonts w:asciiTheme="minorHAnsi" w:hAnsiTheme="minorHAnsi" w:cs="Arial"/>
                <w:b/>
                <w:szCs w:val="22"/>
              </w:rPr>
            </w:pPr>
            <w:r w:rsidRPr="007018B9">
              <w:rPr>
                <w:rFonts w:asciiTheme="minorHAnsi" w:hAnsiTheme="minorHAnsi" w:cs="Arial"/>
                <w:b/>
                <w:szCs w:val="22"/>
              </w:rPr>
              <w:t>Element</w:t>
            </w:r>
          </w:p>
        </w:tc>
        <w:tc>
          <w:tcPr>
            <w:tcW w:w="884" w:type="dxa"/>
            <w:textDirection w:val="btLr"/>
            <w:vAlign w:val="center"/>
          </w:tcPr>
          <w:p w14:paraId="4C2B10E7" w14:textId="77777777" w:rsidR="00FA5DA3" w:rsidRPr="007018B9" w:rsidRDefault="00FA5DA3" w:rsidP="00322E60">
            <w:pPr>
              <w:ind w:left="113" w:right="113"/>
              <w:jc w:val="center"/>
              <w:rPr>
                <w:rFonts w:asciiTheme="minorHAnsi" w:hAnsiTheme="minorHAnsi" w:cs="Arial"/>
                <w:b/>
                <w:szCs w:val="22"/>
              </w:rPr>
            </w:pPr>
            <w:r w:rsidRPr="007018B9">
              <w:rPr>
                <w:rFonts w:asciiTheme="minorHAnsi" w:hAnsiTheme="minorHAnsi" w:cs="Arial"/>
                <w:b/>
                <w:szCs w:val="22"/>
              </w:rPr>
              <w:t>Sub-element</w:t>
            </w:r>
          </w:p>
        </w:tc>
        <w:tc>
          <w:tcPr>
            <w:tcW w:w="5920" w:type="dxa"/>
            <w:vAlign w:val="center"/>
          </w:tcPr>
          <w:p w14:paraId="2B343B2C" w14:textId="77777777" w:rsidR="00FA5DA3" w:rsidRPr="007018B9" w:rsidRDefault="00FA5DA3" w:rsidP="00322E60">
            <w:pPr>
              <w:jc w:val="center"/>
              <w:rPr>
                <w:rFonts w:asciiTheme="minorHAnsi" w:hAnsiTheme="minorHAnsi" w:cs="Arial"/>
                <w:b/>
                <w:szCs w:val="22"/>
              </w:rPr>
            </w:pPr>
            <w:r w:rsidRPr="007018B9">
              <w:rPr>
                <w:rFonts w:asciiTheme="minorHAnsi" w:hAnsiTheme="minorHAnsi" w:cs="Arial"/>
                <w:b/>
                <w:szCs w:val="22"/>
              </w:rPr>
              <w:t>Subject</w:t>
            </w:r>
          </w:p>
        </w:tc>
        <w:tc>
          <w:tcPr>
            <w:tcW w:w="567" w:type="dxa"/>
            <w:textDirection w:val="btLr"/>
            <w:vAlign w:val="center"/>
          </w:tcPr>
          <w:p w14:paraId="0DCEC4E1" w14:textId="77777777" w:rsidR="00FA5DA3" w:rsidRPr="007018B9" w:rsidRDefault="00FA5DA3" w:rsidP="00322E60">
            <w:pPr>
              <w:ind w:left="113" w:right="113"/>
              <w:jc w:val="center"/>
              <w:rPr>
                <w:rFonts w:asciiTheme="minorHAnsi" w:hAnsiTheme="minorHAnsi" w:cs="Arial"/>
                <w:b/>
                <w:szCs w:val="22"/>
              </w:rPr>
            </w:pPr>
            <w:r w:rsidRPr="007018B9">
              <w:rPr>
                <w:rFonts w:asciiTheme="minorHAnsi" w:hAnsiTheme="minorHAnsi" w:cs="Arial"/>
                <w:b/>
                <w:szCs w:val="22"/>
              </w:rPr>
              <w:t>Level of Competence</w:t>
            </w:r>
          </w:p>
        </w:tc>
        <w:tc>
          <w:tcPr>
            <w:tcW w:w="2126" w:type="dxa"/>
            <w:vAlign w:val="center"/>
          </w:tcPr>
          <w:p w14:paraId="5063A090" w14:textId="77777777" w:rsidR="00FA5DA3" w:rsidRPr="007018B9" w:rsidRDefault="00FA5DA3" w:rsidP="00322E60">
            <w:pPr>
              <w:jc w:val="center"/>
              <w:rPr>
                <w:rFonts w:asciiTheme="minorHAnsi" w:hAnsiTheme="minorHAnsi" w:cs="Arial"/>
                <w:b/>
                <w:szCs w:val="22"/>
              </w:rPr>
            </w:pPr>
            <w:r w:rsidRPr="007018B9">
              <w:rPr>
                <w:rFonts w:asciiTheme="minorHAnsi" w:hAnsiTheme="minorHAnsi" w:cs="Arial"/>
                <w:b/>
                <w:szCs w:val="22"/>
              </w:rPr>
              <w:t>Recommended training aids and exercises</w:t>
            </w:r>
          </w:p>
        </w:tc>
        <w:tc>
          <w:tcPr>
            <w:tcW w:w="2979" w:type="dxa"/>
            <w:vAlign w:val="center"/>
          </w:tcPr>
          <w:p w14:paraId="19139054" w14:textId="77777777" w:rsidR="00FA5DA3" w:rsidRPr="007018B9" w:rsidRDefault="00FA5DA3" w:rsidP="00322E60">
            <w:pPr>
              <w:jc w:val="center"/>
              <w:rPr>
                <w:rFonts w:asciiTheme="minorHAnsi" w:hAnsiTheme="minorHAnsi" w:cs="Arial"/>
                <w:b/>
                <w:szCs w:val="22"/>
              </w:rPr>
            </w:pPr>
            <w:r w:rsidRPr="007018B9">
              <w:rPr>
                <w:rFonts w:asciiTheme="minorHAnsi" w:hAnsiTheme="minorHAnsi" w:cs="Arial"/>
                <w:b/>
                <w:szCs w:val="22"/>
              </w:rPr>
              <w:t>References</w:t>
            </w:r>
          </w:p>
          <w:p w14:paraId="1E949C17" w14:textId="77777777" w:rsidR="00FA5DA3" w:rsidRPr="007018B9" w:rsidRDefault="00FA5DA3" w:rsidP="00322E60">
            <w:pPr>
              <w:jc w:val="center"/>
              <w:rPr>
                <w:rFonts w:asciiTheme="minorHAnsi" w:hAnsiTheme="minorHAnsi" w:cs="Arial"/>
                <w:szCs w:val="22"/>
              </w:rPr>
            </w:pPr>
          </w:p>
          <w:p w14:paraId="4634F353" w14:textId="77777777" w:rsidR="00FA5DA3" w:rsidRPr="007018B9" w:rsidRDefault="00FA5DA3">
            <w:pPr>
              <w:rPr>
                <w:rFonts w:asciiTheme="minorHAnsi" w:hAnsiTheme="minorHAnsi" w:cs="Arial"/>
                <w:szCs w:val="22"/>
              </w:rPr>
              <w:pPrChange w:id="265" w:author="stephen" w:date="2015-05-20T10:22:00Z">
                <w:pPr>
                  <w:jc w:val="center"/>
                </w:pPr>
              </w:pPrChange>
            </w:pPr>
            <w:r w:rsidRPr="007018B9">
              <w:rPr>
                <w:rFonts w:asciiTheme="minorHAnsi" w:hAnsiTheme="minorHAnsi" w:cs="Arial"/>
                <w:szCs w:val="22"/>
              </w:rPr>
              <w:t>Rec = Recommendation</w:t>
            </w:r>
          </w:p>
          <w:p w14:paraId="7867903D" w14:textId="77777777" w:rsidR="00FA5DA3" w:rsidRPr="007018B9" w:rsidRDefault="00FA5DA3">
            <w:pPr>
              <w:rPr>
                <w:rFonts w:asciiTheme="minorHAnsi" w:hAnsiTheme="minorHAnsi" w:cs="Arial"/>
                <w:szCs w:val="22"/>
              </w:rPr>
              <w:pPrChange w:id="266" w:author="stephen" w:date="2015-05-20T10:22:00Z">
                <w:pPr>
                  <w:jc w:val="center"/>
                </w:pPr>
              </w:pPrChange>
            </w:pPr>
            <w:r w:rsidRPr="007018B9">
              <w:rPr>
                <w:rFonts w:asciiTheme="minorHAnsi" w:hAnsiTheme="minorHAnsi" w:cs="Arial"/>
                <w:szCs w:val="22"/>
              </w:rPr>
              <w:t>GL   = Guideline</w:t>
            </w:r>
          </w:p>
        </w:tc>
        <w:tc>
          <w:tcPr>
            <w:tcW w:w="597" w:type="dxa"/>
            <w:textDirection w:val="btLr"/>
            <w:vAlign w:val="center"/>
          </w:tcPr>
          <w:p w14:paraId="3815733D" w14:textId="77777777" w:rsidR="00FA5DA3" w:rsidRPr="007018B9" w:rsidRDefault="00FA5DA3" w:rsidP="00322E60">
            <w:pPr>
              <w:ind w:left="113" w:right="113"/>
              <w:jc w:val="center"/>
              <w:rPr>
                <w:rFonts w:asciiTheme="minorHAnsi" w:hAnsiTheme="minorHAnsi" w:cs="Arial"/>
                <w:b/>
                <w:szCs w:val="22"/>
              </w:rPr>
            </w:pPr>
            <w:r w:rsidRPr="007018B9">
              <w:rPr>
                <w:rFonts w:asciiTheme="minorHAnsi" w:hAnsiTheme="minorHAnsi" w:cs="Arial"/>
                <w:b/>
                <w:szCs w:val="22"/>
              </w:rPr>
              <w:t>Lecture No.</w:t>
            </w:r>
          </w:p>
        </w:tc>
      </w:tr>
      <w:tr w:rsidR="00181F4B" w:rsidRPr="007018B9" w14:paraId="70677F25" w14:textId="77777777" w:rsidTr="00181F4B">
        <w:trPr>
          <w:jc w:val="center"/>
        </w:trPr>
        <w:tc>
          <w:tcPr>
            <w:tcW w:w="498" w:type="dxa"/>
          </w:tcPr>
          <w:p w14:paraId="63041A05" w14:textId="430484C8" w:rsidR="00181F4B" w:rsidRPr="007018B9" w:rsidRDefault="00181F4B" w:rsidP="003F0CBD">
            <w:pPr>
              <w:jc w:val="both"/>
              <w:rPr>
                <w:rFonts w:asciiTheme="minorHAnsi" w:hAnsiTheme="minorHAnsi" w:cs="Arial"/>
                <w:b/>
                <w:szCs w:val="22"/>
              </w:rPr>
            </w:pPr>
          </w:p>
        </w:tc>
        <w:tc>
          <w:tcPr>
            <w:tcW w:w="606" w:type="dxa"/>
          </w:tcPr>
          <w:p w14:paraId="2F6714E0" w14:textId="0AF26D54" w:rsidR="00181F4B" w:rsidRPr="007018B9" w:rsidRDefault="00181F4B" w:rsidP="003F0CBD">
            <w:pPr>
              <w:jc w:val="both"/>
              <w:rPr>
                <w:rFonts w:asciiTheme="minorHAnsi" w:hAnsiTheme="minorHAnsi" w:cs="Arial"/>
                <w:b/>
                <w:szCs w:val="22"/>
              </w:rPr>
            </w:pPr>
            <w:r w:rsidRPr="007018B9">
              <w:rPr>
                <w:rFonts w:asciiTheme="minorHAnsi" w:hAnsiTheme="minorHAnsi" w:cs="Arial"/>
                <w:b/>
                <w:szCs w:val="22"/>
              </w:rPr>
              <w:t>2.4</w:t>
            </w:r>
          </w:p>
        </w:tc>
        <w:tc>
          <w:tcPr>
            <w:tcW w:w="884" w:type="dxa"/>
            <w:shd w:val="clear" w:color="auto" w:fill="D9D9D9" w:themeFill="background1" w:themeFillShade="D9"/>
          </w:tcPr>
          <w:p w14:paraId="2098A4CD" w14:textId="77777777" w:rsidR="00181F4B" w:rsidRPr="007018B9" w:rsidRDefault="00181F4B" w:rsidP="003F0CBD">
            <w:pPr>
              <w:jc w:val="both"/>
              <w:rPr>
                <w:rFonts w:asciiTheme="minorHAnsi" w:hAnsiTheme="minorHAnsi" w:cs="Arial"/>
                <w:szCs w:val="22"/>
              </w:rPr>
            </w:pPr>
          </w:p>
        </w:tc>
        <w:tc>
          <w:tcPr>
            <w:tcW w:w="5920" w:type="dxa"/>
          </w:tcPr>
          <w:p w14:paraId="1AF714A2" w14:textId="1158F25B" w:rsidR="00181F4B" w:rsidRPr="007018B9" w:rsidRDefault="00181F4B" w:rsidP="00A138C2">
            <w:pPr>
              <w:rPr>
                <w:rFonts w:asciiTheme="minorHAnsi" w:hAnsiTheme="minorHAnsi" w:cs="Arial"/>
                <w:b/>
                <w:szCs w:val="22"/>
              </w:rPr>
            </w:pPr>
            <w:r w:rsidRPr="007018B9">
              <w:rPr>
                <w:rFonts w:asciiTheme="minorHAnsi" w:hAnsiTheme="minorHAnsi" w:cs="Arial"/>
                <w:b/>
                <w:szCs w:val="22"/>
              </w:rPr>
              <w:t>The Pillars of e-Navigation</w:t>
            </w:r>
          </w:p>
        </w:tc>
        <w:tc>
          <w:tcPr>
            <w:tcW w:w="6269" w:type="dxa"/>
            <w:gridSpan w:val="4"/>
            <w:shd w:val="clear" w:color="auto" w:fill="D9D9D9" w:themeFill="background1" w:themeFillShade="D9"/>
          </w:tcPr>
          <w:p w14:paraId="6A3E3AED" w14:textId="77777777" w:rsidR="00181F4B" w:rsidRPr="007018B9" w:rsidRDefault="00181F4B" w:rsidP="003F0CBD">
            <w:pPr>
              <w:jc w:val="center"/>
              <w:rPr>
                <w:rFonts w:asciiTheme="minorHAnsi" w:hAnsiTheme="minorHAnsi" w:cs="Arial"/>
                <w:b/>
                <w:szCs w:val="22"/>
              </w:rPr>
            </w:pPr>
          </w:p>
        </w:tc>
      </w:tr>
      <w:tr w:rsidR="00572610" w:rsidRPr="007018B9" w14:paraId="595D9739" w14:textId="77777777" w:rsidTr="00572610">
        <w:trPr>
          <w:jc w:val="center"/>
        </w:trPr>
        <w:tc>
          <w:tcPr>
            <w:tcW w:w="498" w:type="dxa"/>
          </w:tcPr>
          <w:p w14:paraId="1BFE76CC" w14:textId="77777777" w:rsidR="00572610" w:rsidRPr="007018B9" w:rsidRDefault="00572610" w:rsidP="003F0CBD">
            <w:pPr>
              <w:jc w:val="both"/>
              <w:rPr>
                <w:rFonts w:asciiTheme="minorHAnsi" w:hAnsiTheme="minorHAnsi" w:cs="Arial"/>
                <w:b/>
                <w:szCs w:val="22"/>
              </w:rPr>
            </w:pPr>
          </w:p>
        </w:tc>
        <w:tc>
          <w:tcPr>
            <w:tcW w:w="606" w:type="dxa"/>
          </w:tcPr>
          <w:p w14:paraId="0C202E01" w14:textId="77777777" w:rsidR="00572610" w:rsidRPr="007018B9" w:rsidRDefault="00572610" w:rsidP="003F0CBD">
            <w:pPr>
              <w:jc w:val="both"/>
              <w:rPr>
                <w:rFonts w:asciiTheme="minorHAnsi" w:hAnsiTheme="minorHAnsi" w:cs="Arial"/>
                <w:b/>
                <w:szCs w:val="22"/>
              </w:rPr>
            </w:pPr>
          </w:p>
        </w:tc>
        <w:tc>
          <w:tcPr>
            <w:tcW w:w="884" w:type="dxa"/>
            <w:shd w:val="clear" w:color="auto" w:fill="auto"/>
          </w:tcPr>
          <w:p w14:paraId="49919130" w14:textId="11B8E715" w:rsidR="00572610" w:rsidRPr="007018B9" w:rsidRDefault="00572610" w:rsidP="003F0CBD">
            <w:pPr>
              <w:jc w:val="both"/>
              <w:rPr>
                <w:rFonts w:asciiTheme="minorHAnsi" w:hAnsiTheme="minorHAnsi" w:cs="Arial"/>
                <w:szCs w:val="22"/>
              </w:rPr>
            </w:pPr>
            <w:r w:rsidRPr="007018B9">
              <w:rPr>
                <w:rFonts w:asciiTheme="minorHAnsi" w:hAnsiTheme="minorHAnsi" w:cs="Arial"/>
                <w:szCs w:val="22"/>
              </w:rPr>
              <w:t>2.4.1</w:t>
            </w:r>
          </w:p>
        </w:tc>
        <w:tc>
          <w:tcPr>
            <w:tcW w:w="5920" w:type="dxa"/>
          </w:tcPr>
          <w:p w14:paraId="707BBA72" w14:textId="16C5B0FF" w:rsidR="00572610" w:rsidRPr="007018B9" w:rsidRDefault="00572610" w:rsidP="009F5245">
            <w:pPr>
              <w:jc w:val="right"/>
              <w:rPr>
                <w:rFonts w:asciiTheme="minorHAnsi" w:hAnsiTheme="minorHAnsi" w:cs="Arial"/>
                <w:szCs w:val="22"/>
              </w:rPr>
            </w:pPr>
            <w:r w:rsidRPr="007018B9">
              <w:rPr>
                <w:rFonts w:asciiTheme="minorHAnsi" w:hAnsiTheme="minorHAnsi" w:cs="Arial"/>
                <w:szCs w:val="22"/>
              </w:rPr>
              <w:t>Introduction to Position, Navigation and Timing(PNT); Electronic Nautical Charts (ENCs) and Communications</w:t>
            </w:r>
          </w:p>
        </w:tc>
        <w:tc>
          <w:tcPr>
            <w:tcW w:w="567" w:type="dxa"/>
            <w:vMerge w:val="restart"/>
            <w:shd w:val="clear" w:color="auto" w:fill="auto"/>
            <w:vAlign w:val="center"/>
          </w:tcPr>
          <w:p w14:paraId="5F6595A5" w14:textId="77777777" w:rsidR="00572610" w:rsidRPr="007018B9" w:rsidRDefault="00572610" w:rsidP="00572610">
            <w:pPr>
              <w:jc w:val="center"/>
              <w:rPr>
                <w:rFonts w:asciiTheme="minorHAnsi" w:hAnsiTheme="minorHAnsi" w:cs="Arial"/>
                <w:szCs w:val="22"/>
              </w:rPr>
            </w:pPr>
            <w:r w:rsidRPr="007018B9">
              <w:rPr>
                <w:rFonts w:asciiTheme="minorHAnsi" w:hAnsiTheme="minorHAnsi" w:cs="Arial"/>
                <w:szCs w:val="22"/>
              </w:rPr>
              <w:t>2</w:t>
            </w:r>
          </w:p>
          <w:p w14:paraId="572AC962" w14:textId="77777777" w:rsidR="00572610" w:rsidRPr="007018B9" w:rsidRDefault="00572610" w:rsidP="00572610">
            <w:pPr>
              <w:jc w:val="center"/>
              <w:rPr>
                <w:rFonts w:asciiTheme="minorHAnsi" w:hAnsiTheme="minorHAnsi" w:cs="Arial"/>
                <w:szCs w:val="22"/>
              </w:rPr>
            </w:pPr>
          </w:p>
          <w:p w14:paraId="55ACA9B7" w14:textId="0B40763C" w:rsidR="00572610" w:rsidRPr="007018B9" w:rsidRDefault="00572610" w:rsidP="00572610">
            <w:pPr>
              <w:jc w:val="center"/>
              <w:rPr>
                <w:rFonts w:asciiTheme="minorHAnsi" w:hAnsiTheme="minorHAnsi" w:cs="Arial"/>
                <w:szCs w:val="22"/>
              </w:rPr>
            </w:pPr>
          </w:p>
        </w:tc>
        <w:tc>
          <w:tcPr>
            <w:tcW w:w="2126" w:type="dxa"/>
            <w:vMerge w:val="restart"/>
            <w:shd w:val="clear" w:color="auto" w:fill="auto"/>
          </w:tcPr>
          <w:p w14:paraId="5BF7A686" w14:textId="77777777" w:rsidR="00572610" w:rsidRPr="007018B9" w:rsidRDefault="00572610" w:rsidP="003F0CBD">
            <w:pPr>
              <w:jc w:val="both"/>
              <w:rPr>
                <w:rFonts w:asciiTheme="minorHAnsi" w:hAnsiTheme="minorHAnsi" w:cs="Arial"/>
                <w:szCs w:val="22"/>
              </w:rPr>
            </w:pPr>
          </w:p>
        </w:tc>
        <w:tc>
          <w:tcPr>
            <w:tcW w:w="2979" w:type="dxa"/>
            <w:vMerge w:val="restart"/>
            <w:shd w:val="clear" w:color="auto" w:fill="auto"/>
          </w:tcPr>
          <w:p w14:paraId="382E1CCB" w14:textId="77777777" w:rsidR="00572610" w:rsidRPr="007018B9" w:rsidRDefault="00572610" w:rsidP="00FA5DA3">
            <w:pPr>
              <w:jc w:val="both"/>
              <w:rPr>
                <w:rFonts w:asciiTheme="minorHAnsi" w:hAnsiTheme="minorHAnsi" w:cs="Arial"/>
                <w:szCs w:val="22"/>
                <w:rPrChange w:id="267" w:author="stephen" w:date="2015-05-20T08:07:00Z">
                  <w:rPr>
                    <w:rFonts w:asciiTheme="minorHAnsi" w:hAnsiTheme="minorHAnsi" w:cs="Arial"/>
                    <w:szCs w:val="22"/>
                    <w:lang w:val="fr-FR"/>
                  </w:rPr>
                </w:rPrChange>
              </w:rPr>
            </w:pPr>
            <w:r w:rsidRPr="007018B9">
              <w:rPr>
                <w:rFonts w:asciiTheme="minorHAnsi" w:hAnsiTheme="minorHAnsi" w:cs="Arial"/>
                <w:szCs w:val="22"/>
                <w:rPrChange w:id="268" w:author="stephen" w:date="2015-05-20T08:07:00Z">
                  <w:rPr>
                    <w:rFonts w:asciiTheme="minorHAnsi" w:hAnsiTheme="minorHAnsi" w:cs="Arial"/>
                    <w:szCs w:val="22"/>
                    <w:lang w:val="fr-FR"/>
                  </w:rPr>
                </w:rPrChange>
              </w:rPr>
              <w:t>NAVGUIDE Chapter 4</w:t>
            </w:r>
          </w:p>
          <w:p w14:paraId="115C366C" w14:textId="4DD9F954" w:rsidR="00572610" w:rsidRPr="007018B9" w:rsidRDefault="00572610" w:rsidP="00FA5DA3">
            <w:pPr>
              <w:jc w:val="both"/>
              <w:rPr>
                <w:rFonts w:asciiTheme="minorHAnsi" w:hAnsiTheme="minorHAnsi" w:cs="Arial"/>
                <w:szCs w:val="22"/>
                <w:rPrChange w:id="269" w:author="stephen" w:date="2015-05-20T08:07:00Z">
                  <w:rPr>
                    <w:rFonts w:asciiTheme="minorHAnsi" w:hAnsiTheme="minorHAnsi" w:cs="Arial"/>
                    <w:szCs w:val="22"/>
                    <w:lang w:val="fr-FR"/>
                  </w:rPr>
                </w:rPrChange>
              </w:rPr>
            </w:pPr>
            <w:r w:rsidRPr="007018B9">
              <w:rPr>
                <w:rFonts w:asciiTheme="minorHAnsi" w:hAnsiTheme="minorHAnsi" w:cs="Arial"/>
                <w:szCs w:val="22"/>
                <w:rPrChange w:id="270" w:author="stephen" w:date="2015-05-20T08:07:00Z">
                  <w:rPr>
                    <w:rFonts w:asciiTheme="minorHAnsi" w:hAnsiTheme="minorHAnsi" w:cs="Arial"/>
                    <w:szCs w:val="22"/>
                    <w:lang w:val="fr-FR"/>
                  </w:rPr>
                </w:rPrChange>
              </w:rPr>
              <w:t>IALA Recs R-121 [R-115 (EU)];</w:t>
            </w:r>
          </w:p>
          <w:p w14:paraId="19A08057" w14:textId="68E254BE" w:rsidR="00572610" w:rsidRPr="007018B9" w:rsidRDefault="00572610" w:rsidP="00FA5DA3">
            <w:pPr>
              <w:jc w:val="both"/>
              <w:rPr>
                <w:rFonts w:asciiTheme="minorHAnsi" w:hAnsiTheme="minorHAnsi" w:cs="Arial"/>
                <w:szCs w:val="22"/>
              </w:rPr>
            </w:pPr>
            <w:r w:rsidRPr="007018B9">
              <w:rPr>
                <w:rFonts w:asciiTheme="minorHAnsi" w:hAnsiTheme="minorHAnsi" w:cs="Arial"/>
                <w:szCs w:val="22"/>
              </w:rPr>
              <w:t>R-129; R-135</w:t>
            </w:r>
          </w:p>
          <w:p w14:paraId="46BC42BD" w14:textId="0FE8AF1A" w:rsidR="00572610" w:rsidRPr="007018B9" w:rsidRDefault="00572610" w:rsidP="00FA5DA3">
            <w:pPr>
              <w:jc w:val="both"/>
              <w:rPr>
                <w:rFonts w:asciiTheme="minorHAnsi" w:hAnsiTheme="minorHAnsi" w:cs="Arial"/>
                <w:szCs w:val="22"/>
              </w:rPr>
            </w:pPr>
            <w:r w:rsidRPr="007018B9">
              <w:rPr>
                <w:rFonts w:asciiTheme="minorHAnsi" w:hAnsiTheme="minorHAnsi" w:cs="Arial"/>
                <w:szCs w:val="22"/>
              </w:rPr>
              <w:t>IALA GLs 1016; 1053; 1060</w:t>
            </w:r>
          </w:p>
        </w:tc>
        <w:tc>
          <w:tcPr>
            <w:tcW w:w="597" w:type="dxa"/>
            <w:vMerge w:val="restart"/>
            <w:shd w:val="clear" w:color="auto" w:fill="auto"/>
            <w:vAlign w:val="center"/>
          </w:tcPr>
          <w:p w14:paraId="3F592141" w14:textId="3DD86682" w:rsidR="00572610" w:rsidRPr="007018B9" w:rsidRDefault="00572610" w:rsidP="00572610">
            <w:pPr>
              <w:jc w:val="center"/>
              <w:rPr>
                <w:rFonts w:asciiTheme="minorHAnsi" w:hAnsiTheme="minorHAnsi" w:cs="Arial"/>
                <w:szCs w:val="22"/>
              </w:rPr>
            </w:pPr>
            <w:r w:rsidRPr="007018B9">
              <w:rPr>
                <w:rFonts w:asciiTheme="minorHAnsi" w:hAnsiTheme="minorHAnsi" w:cs="Arial"/>
                <w:szCs w:val="22"/>
              </w:rPr>
              <w:t>7</w:t>
            </w:r>
          </w:p>
        </w:tc>
      </w:tr>
      <w:tr w:rsidR="00572610" w:rsidRPr="007018B9" w14:paraId="165C72CB" w14:textId="77777777" w:rsidTr="000C062E">
        <w:trPr>
          <w:jc w:val="center"/>
        </w:trPr>
        <w:tc>
          <w:tcPr>
            <w:tcW w:w="498" w:type="dxa"/>
          </w:tcPr>
          <w:p w14:paraId="178B40B5" w14:textId="77777777" w:rsidR="00572610" w:rsidRPr="007018B9" w:rsidRDefault="00572610" w:rsidP="003F0CBD">
            <w:pPr>
              <w:jc w:val="both"/>
              <w:rPr>
                <w:rFonts w:asciiTheme="minorHAnsi" w:hAnsiTheme="minorHAnsi" w:cs="Arial"/>
                <w:b/>
                <w:szCs w:val="22"/>
              </w:rPr>
            </w:pPr>
          </w:p>
        </w:tc>
        <w:tc>
          <w:tcPr>
            <w:tcW w:w="606" w:type="dxa"/>
          </w:tcPr>
          <w:p w14:paraId="543E1DDE" w14:textId="77777777" w:rsidR="00572610" w:rsidRPr="007018B9" w:rsidRDefault="00572610" w:rsidP="003F0CBD">
            <w:pPr>
              <w:jc w:val="both"/>
              <w:rPr>
                <w:rFonts w:asciiTheme="minorHAnsi" w:hAnsiTheme="minorHAnsi" w:cs="Arial"/>
                <w:b/>
                <w:szCs w:val="22"/>
              </w:rPr>
            </w:pPr>
          </w:p>
        </w:tc>
        <w:tc>
          <w:tcPr>
            <w:tcW w:w="884" w:type="dxa"/>
            <w:shd w:val="clear" w:color="auto" w:fill="auto"/>
          </w:tcPr>
          <w:p w14:paraId="6E0CBDBD" w14:textId="7D85C1DA" w:rsidR="00572610" w:rsidRPr="007018B9" w:rsidRDefault="00572610" w:rsidP="003F0CBD">
            <w:pPr>
              <w:jc w:val="both"/>
              <w:rPr>
                <w:rFonts w:asciiTheme="minorHAnsi" w:hAnsiTheme="minorHAnsi" w:cs="Arial"/>
                <w:szCs w:val="22"/>
              </w:rPr>
            </w:pPr>
            <w:r w:rsidRPr="007018B9">
              <w:rPr>
                <w:rFonts w:asciiTheme="minorHAnsi" w:hAnsiTheme="minorHAnsi" w:cs="Arial"/>
                <w:szCs w:val="22"/>
              </w:rPr>
              <w:t>2.4.2</w:t>
            </w:r>
          </w:p>
        </w:tc>
        <w:tc>
          <w:tcPr>
            <w:tcW w:w="5920" w:type="dxa"/>
          </w:tcPr>
          <w:p w14:paraId="79D7F1AB" w14:textId="2D1DD302" w:rsidR="00572610" w:rsidRPr="007018B9" w:rsidRDefault="00572610" w:rsidP="009F5245">
            <w:pPr>
              <w:jc w:val="right"/>
              <w:rPr>
                <w:rFonts w:asciiTheme="minorHAnsi" w:hAnsiTheme="minorHAnsi" w:cs="Arial"/>
                <w:szCs w:val="22"/>
              </w:rPr>
            </w:pPr>
            <w:r w:rsidRPr="007018B9">
              <w:rPr>
                <w:rFonts w:asciiTheme="minorHAnsi" w:hAnsiTheme="minorHAnsi" w:cs="Arial"/>
                <w:szCs w:val="22"/>
              </w:rPr>
              <w:t>Global Satellite Navigation Systems and their vulnerability</w:t>
            </w:r>
          </w:p>
        </w:tc>
        <w:tc>
          <w:tcPr>
            <w:tcW w:w="567" w:type="dxa"/>
            <w:vMerge/>
            <w:shd w:val="clear" w:color="auto" w:fill="auto"/>
          </w:tcPr>
          <w:p w14:paraId="6C5F309E" w14:textId="77777777" w:rsidR="00572610" w:rsidRPr="007018B9" w:rsidRDefault="00572610" w:rsidP="003F0CBD">
            <w:pPr>
              <w:jc w:val="center"/>
              <w:rPr>
                <w:rFonts w:asciiTheme="minorHAnsi" w:hAnsiTheme="minorHAnsi" w:cs="Arial"/>
                <w:szCs w:val="22"/>
              </w:rPr>
            </w:pPr>
          </w:p>
        </w:tc>
        <w:tc>
          <w:tcPr>
            <w:tcW w:w="2126" w:type="dxa"/>
            <w:vMerge/>
            <w:shd w:val="clear" w:color="auto" w:fill="auto"/>
          </w:tcPr>
          <w:p w14:paraId="1AD91536" w14:textId="77777777" w:rsidR="00572610" w:rsidRPr="007018B9" w:rsidRDefault="00572610" w:rsidP="003F0CBD">
            <w:pPr>
              <w:jc w:val="both"/>
              <w:rPr>
                <w:rFonts w:asciiTheme="minorHAnsi" w:hAnsiTheme="minorHAnsi" w:cs="Arial"/>
                <w:szCs w:val="22"/>
              </w:rPr>
            </w:pPr>
          </w:p>
        </w:tc>
        <w:tc>
          <w:tcPr>
            <w:tcW w:w="2979" w:type="dxa"/>
            <w:vMerge/>
            <w:shd w:val="clear" w:color="auto" w:fill="auto"/>
          </w:tcPr>
          <w:p w14:paraId="150F7D2E" w14:textId="77777777" w:rsidR="00572610" w:rsidRPr="007018B9" w:rsidRDefault="00572610" w:rsidP="003F0CBD">
            <w:pPr>
              <w:jc w:val="both"/>
              <w:rPr>
                <w:rFonts w:asciiTheme="minorHAnsi" w:hAnsiTheme="minorHAnsi" w:cs="Arial"/>
                <w:szCs w:val="22"/>
              </w:rPr>
            </w:pPr>
          </w:p>
        </w:tc>
        <w:tc>
          <w:tcPr>
            <w:tcW w:w="597" w:type="dxa"/>
            <w:vMerge/>
            <w:shd w:val="clear" w:color="auto" w:fill="auto"/>
          </w:tcPr>
          <w:p w14:paraId="0E4208E8" w14:textId="77777777" w:rsidR="00572610" w:rsidRPr="007018B9" w:rsidRDefault="00572610" w:rsidP="003F0CBD">
            <w:pPr>
              <w:jc w:val="center"/>
              <w:rPr>
                <w:rFonts w:asciiTheme="minorHAnsi" w:hAnsiTheme="minorHAnsi" w:cs="Arial"/>
                <w:szCs w:val="22"/>
              </w:rPr>
            </w:pPr>
          </w:p>
        </w:tc>
      </w:tr>
      <w:tr w:rsidR="00572610" w:rsidRPr="007018B9" w14:paraId="78542C7B" w14:textId="77777777" w:rsidTr="000C062E">
        <w:trPr>
          <w:jc w:val="center"/>
        </w:trPr>
        <w:tc>
          <w:tcPr>
            <w:tcW w:w="498" w:type="dxa"/>
          </w:tcPr>
          <w:p w14:paraId="5FD4C776" w14:textId="77777777" w:rsidR="00572610" w:rsidRPr="007018B9" w:rsidRDefault="00572610" w:rsidP="003F0CBD">
            <w:pPr>
              <w:jc w:val="both"/>
              <w:rPr>
                <w:rFonts w:asciiTheme="minorHAnsi" w:hAnsiTheme="minorHAnsi" w:cs="Arial"/>
                <w:szCs w:val="22"/>
              </w:rPr>
            </w:pPr>
          </w:p>
        </w:tc>
        <w:tc>
          <w:tcPr>
            <w:tcW w:w="606" w:type="dxa"/>
          </w:tcPr>
          <w:p w14:paraId="00F4DCB4" w14:textId="77777777" w:rsidR="00572610" w:rsidRPr="007018B9" w:rsidRDefault="00572610" w:rsidP="003F0CBD">
            <w:pPr>
              <w:jc w:val="both"/>
              <w:rPr>
                <w:rFonts w:asciiTheme="minorHAnsi" w:hAnsiTheme="minorHAnsi" w:cs="Arial"/>
                <w:szCs w:val="22"/>
              </w:rPr>
            </w:pPr>
          </w:p>
        </w:tc>
        <w:tc>
          <w:tcPr>
            <w:tcW w:w="884" w:type="dxa"/>
          </w:tcPr>
          <w:p w14:paraId="4CC388E8" w14:textId="7534A53D" w:rsidR="00572610" w:rsidRPr="007018B9" w:rsidRDefault="00572610" w:rsidP="003F0CBD">
            <w:pPr>
              <w:jc w:val="both"/>
              <w:rPr>
                <w:rFonts w:asciiTheme="minorHAnsi" w:hAnsiTheme="minorHAnsi" w:cs="Arial"/>
                <w:szCs w:val="22"/>
              </w:rPr>
            </w:pPr>
            <w:r w:rsidRPr="007018B9">
              <w:rPr>
                <w:rFonts w:asciiTheme="minorHAnsi" w:hAnsiTheme="minorHAnsi" w:cs="Arial"/>
                <w:szCs w:val="22"/>
              </w:rPr>
              <w:t>2.4.3</w:t>
            </w:r>
          </w:p>
        </w:tc>
        <w:tc>
          <w:tcPr>
            <w:tcW w:w="5920" w:type="dxa"/>
          </w:tcPr>
          <w:p w14:paraId="046809DF" w14:textId="755ECA13" w:rsidR="00572610" w:rsidRPr="007018B9" w:rsidRDefault="00572610" w:rsidP="009F5245">
            <w:pPr>
              <w:jc w:val="right"/>
              <w:rPr>
                <w:rFonts w:asciiTheme="minorHAnsi" w:hAnsiTheme="minorHAnsi" w:cs="Arial"/>
                <w:szCs w:val="22"/>
              </w:rPr>
            </w:pPr>
            <w:r w:rsidRPr="007018B9">
              <w:rPr>
                <w:rFonts w:asciiTheme="minorHAnsi" w:hAnsiTheme="minorHAnsi" w:cs="Arial"/>
                <w:szCs w:val="22"/>
              </w:rPr>
              <w:t xml:space="preserve"> IALA WWRN Plan: GNSS-1; GNSS-2; SBAS and GBAS</w:t>
            </w:r>
          </w:p>
        </w:tc>
        <w:tc>
          <w:tcPr>
            <w:tcW w:w="567" w:type="dxa"/>
            <w:vMerge/>
          </w:tcPr>
          <w:p w14:paraId="264F69EF" w14:textId="77777777" w:rsidR="00572610" w:rsidRPr="007018B9" w:rsidRDefault="00572610" w:rsidP="003F0CBD">
            <w:pPr>
              <w:jc w:val="center"/>
              <w:rPr>
                <w:rFonts w:asciiTheme="minorHAnsi" w:hAnsiTheme="minorHAnsi" w:cs="Arial"/>
                <w:szCs w:val="22"/>
              </w:rPr>
            </w:pPr>
          </w:p>
        </w:tc>
        <w:tc>
          <w:tcPr>
            <w:tcW w:w="2126" w:type="dxa"/>
            <w:vMerge/>
          </w:tcPr>
          <w:p w14:paraId="4F9FB8F6" w14:textId="77777777" w:rsidR="00572610" w:rsidRPr="007018B9" w:rsidRDefault="00572610" w:rsidP="003F0CBD">
            <w:pPr>
              <w:rPr>
                <w:rFonts w:asciiTheme="minorHAnsi" w:hAnsiTheme="minorHAnsi" w:cs="Arial"/>
                <w:szCs w:val="22"/>
              </w:rPr>
            </w:pPr>
          </w:p>
        </w:tc>
        <w:tc>
          <w:tcPr>
            <w:tcW w:w="2979" w:type="dxa"/>
            <w:vMerge/>
          </w:tcPr>
          <w:p w14:paraId="3D87859E" w14:textId="77777777" w:rsidR="00572610" w:rsidRPr="007018B9" w:rsidRDefault="00572610" w:rsidP="003F0CBD">
            <w:pPr>
              <w:jc w:val="both"/>
              <w:rPr>
                <w:rFonts w:asciiTheme="minorHAnsi" w:hAnsiTheme="minorHAnsi" w:cs="Arial"/>
                <w:szCs w:val="22"/>
              </w:rPr>
            </w:pPr>
          </w:p>
        </w:tc>
        <w:tc>
          <w:tcPr>
            <w:tcW w:w="597" w:type="dxa"/>
            <w:vMerge/>
          </w:tcPr>
          <w:p w14:paraId="131DC67C" w14:textId="77777777" w:rsidR="00572610" w:rsidRPr="007018B9" w:rsidRDefault="00572610" w:rsidP="003F0CBD">
            <w:pPr>
              <w:jc w:val="center"/>
              <w:rPr>
                <w:rFonts w:asciiTheme="minorHAnsi" w:hAnsiTheme="minorHAnsi" w:cs="Arial"/>
                <w:szCs w:val="22"/>
              </w:rPr>
            </w:pPr>
          </w:p>
        </w:tc>
      </w:tr>
      <w:tr w:rsidR="00572610" w:rsidRPr="007018B9" w14:paraId="437253C5" w14:textId="77777777" w:rsidTr="000C062E">
        <w:trPr>
          <w:jc w:val="center"/>
        </w:trPr>
        <w:tc>
          <w:tcPr>
            <w:tcW w:w="498" w:type="dxa"/>
          </w:tcPr>
          <w:p w14:paraId="503B55AE" w14:textId="77777777" w:rsidR="00572610" w:rsidRPr="007018B9" w:rsidRDefault="00572610" w:rsidP="003F0CBD">
            <w:pPr>
              <w:jc w:val="both"/>
              <w:rPr>
                <w:rFonts w:asciiTheme="minorHAnsi" w:hAnsiTheme="minorHAnsi" w:cs="Arial"/>
                <w:szCs w:val="22"/>
              </w:rPr>
            </w:pPr>
          </w:p>
        </w:tc>
        <w:tc>
          <w:tcPr>
            <w:tcW w:w="606" w:type="dxa"/>
          </w:tcPr>
          <w:p w14:paraId="0F52DCBD" w14:textId="77777777" w:rsidR="00572610" w:rsidRPr="007018B9" w:rsidRDefault="00572610" w:rsidP="003F0CBD">
            <w:pPr>
              <w:jc w:val="both"/>
              <w:rPr>
                <w:rFonts w:asciiTheme="minorHAnsi" w:hAnsiTheme="minorHAnsi" w:cs="Arial"/>
                <w:szCs w:val="22"/>
              </w:rPr>
            </w:pPr>
          </w:p>
        </w:tc>
        <w:tc>
          <w:tcPr>
            <w:tcW w:w="884" w:type="dxa"/>
          </w:tcPr>
          <w:p w14:paraId="78EB010B" w14:textId="7FB411D6" w:rsidR="00572610" w:rsidRPr="007018B9" w:rsidRDefault="00572610" w:rsidP="003F0CBD">
            <w:pPr>
              <w:jc w:val="both"/>
              <w:rPr>
                <w:rFonts w:asciiTheme="minorHAnsi" w:hAnsiTheme="minorHAnsi" w:cs="Arial"/>
                <w:szCs w:val="22"/>
              </w:rPr>
            </w:pPr>
            <w:r w:rsidRPr="007018B9">
              <w:rPr>
                <w:rFonts w:asciiTheme="minorHAnsi" w:hAnsiTheme="minorHAnsi" w:cs="Arial"/>
                <w:szCs w:val="22"/>
              </w:rPr>
              <w:t>2.4.4</w:t>
            </w:r>
          </w:p>
        </w:tc>
        <w:tc>
          <w:tcPr>
            <w:tcW w:w="5920" w:type="dxa"/>
          </w:tcPr>
          <w:p w14:paraId="6A9400A6" w14:textId="515CEE73" w:rsidR="00572610" w:rsidRPr="007018B9" w:rsidRDefault="00572610" w:rsidP="009F5245">
            <w:pPr>
              <w:jc w:val="right"/>
              <w:rPr>
                <w:rFonts w:asciiTheme="minorHAnsi" w:hAnsiTheme="minorHAnsi" w:cs="Arial"/>
                <w:szCs w:val="22"/>
              </w:rPr>
            </w:pPr>
            <w:r w:rsidRPr="007018B9">
              <w:rPr>
                <w:rFonts w:asciiTheme="minorHAnsi" w:hAnsiTheme="minorHAnsi" w:cs="Arial"/>
                <w:szCs w:val="22"/>
              </w:rPr>
              <w:t>Terrestrial systems: Differential GPS; Loran-C and e-Loran</w:t>
            </w:r>
          </w:p>
        </w:tc>
        <w:tc>
          <w:tcPr>
            <w:tcW w:w="567" w:type="dxa"/>
            <w:vMerge/>
          </w:tcPr>
          <w:p w14:paraId="4AE9D1AC" w14:textId="77777777" w:rsidR="00572610" w:rsidRPr="007018B9" w:rsidRDefault="00572610" w:rsidP="003F0CBD">
            <w:pPr>
              <w:jc w:val="center"/>
              <w:rPr>
                <w:rFonts w:asciiTheme="minorHAnsi" w:hAnsiTheme="minorHAnsi" w:cs="Arial"/>
                <w:szCs w:val="22"/>
              </w:rPr>
            </w:pPr>
          </w:p>
        </w:tc>
        <w:tc>
          <w:tcPr>
            <w:tcW w:w="2126" w:type="dxa"/>
            <w:vMerge/>
          </w:tcPr>
          <w:p w14:paraId="071D8682" w14:textId="77777777" w:rsidR="00572610" w:rsidRPr="007018B9" w:rsidRDefault="00572610" w:rsidP="003F0CBD">
            <w:pPr>
              <w:rPr>
                <w:rFonts w:asciiTheme="minorHAnsi" w:hAnsiTheme="minorHAnsi" w:cs="Arial"/>
                <w:szCs w:val="22"/>
              </w:rPr>
            </w:pPr>
          </w:p>
        </w:tc>
        <w:tc>
          <w:tcPr>
            <w:tcW w:w="2979" w:type="dxa"/>
            <w:vMerge/>
          </w:tcPr>
          <w:p w14:paraId="12BDE699" w14:textId="77777777" w:rsidR="00572610" w:rsidRPr="007018B9" w:rsidRDefault="00572610" w:rsidP="003F0CBD">
            <w:pPr>
              <w:jc w:val="both"/>
              <w:rPr>
                <w:rFonts w:asciiTheme="minorHAnsi" w:hAnsiTheme="minorHAnsi" w:cs="Arial"/>
                <w:szCs w:val="22"/>
              </w:rPr>
            </w:pPr>
          </w:p>
        </w:tc>
        <w:tc>
          <w:tcPr>
            <w:tcW w:w="597" w:type="dxa"/>
            <w:vMerge/>
          </w:tcPr>
          <w:p w14:paraId="1A4425FE" w14:textId="77777777" w:rsidR="00572610" w:rsidRPr="007018B9" w:rsidRDefault="00572610" w:rsidP="003F0CBD">
            <w:pPr>
              <w:jc w:val="center"/>
              <w:rPr>
                <w:rFonts w:asciiTheme="minorHAnsi" w:hAnsiTheme="minorHAnsi" w:cs="Arial"/>
                <w:szCs w:val="22"/>
              </w:rPr>
            </w:pPr>
          </w:p>
        </w:tc>
      </w:tr>
      <w:tr w:rsidR="00572610" w:rsidRPr="007018B9" w14:paraId="004CEE84" w14:textId="77777777" w:rsidTr="000C062E">
        <w:trPr>
          <w:jc w:val="center"/>
        </w:trPr>
        <w:tc>
          <w:tcPr>
            <w:tcW w:w="498" w:type="dxa"/>
          </w:tcPr>
          <w:p w14:paraId="7B4343B8" w14:textId="77777777" w:rsidR="00572610" w:rsidRPr="007018B9" w:rsidRDefault="00572610" w:rsidP="003F0CBD">
            <w:pPr>
              <w:jc w:val="both"/>
              <w:rPr>
                <w:rFonts w:asciiTheme="minorHAnsi" w:hAnsiTheme="minorHAnsi" w:cs="Arial"/>
                <w:szCs w:val="22"/>
              </w:rPr>
            </w:pPr>
          </w:p>
        </w:tc>
        <w:tc>
          <w:tcPr>
            <w:tcW w:w="606" w:type="dxa"/>
          </w:tcPr>
          <w:p w14:paraId="5E89F3DC" w14:textId="77777777" w:rsidR="00572610" w:rsidRPr="007018B9" w:rsidRDefault="00572610" w:rsidP="003F0CBD">
            <w:pPr>
              <w:jc w:val="both"/>
              <w:rPr>
                <w:rFonts w:asciiTheme="minorHAnsi" w:hAnsiTheme="minorHAnsi" w:cs="Arial"/>
                <w:szCs w:val="22"/>
              </w:rPr>
            </w:pPr>
          </w:p>
        </w:tc>
        <w:tc>
          <w:tcPr>
            <w:tcW w:w="884" w:type="dxa"/>
          </w:tcPr>
          <w:p w14:paraId="6D5D2F3D" w14:textId="48625E24" w:rsidR="00572610" w:rsidRPr="007018B9" w:rsidRDefault="00572610" w:rsidP="003F0CBD">
            <w:pPr>
              <w:jc w:val="both"/>
              <w:rPr>
                <w:rFonts w:asciiTheme="minorHAnsi" w:hAnsiTheme="minorHAnsi" w:cs="Arial"/>
                <w:szCs w:val="22"/>
              </w:rPr>
            </w:pPr>
            <w:r w:rsidRPr="007018B9">
              <w:rPr>
                <w:rFonts w:asciiTheme="minorHAnsi" w:hAnsiTheme="minorHAnsi" w:cs="Arial"/>
                <w:szCs w:val="22"/>
              </w:rPr>
              <w:t>2.4.5</w:t>
            </w:r>
          </w:p>
        </w:tc>
        <w:tc>
          <w:tcPr>
            <w:tcW w:w="5920" w:type="dxa"/>
          </w:tcPr>
          <w:p w14:paraId="2AEA1BB7" w14:textId="40DE3685" w:rsidR="00572610" w:rsidRPr="007018B9" w:rsidRDefault="00572610" w:rsidP="009F5245">
            <w:pPr>
              <w:jc w:val="right"/>
              <w:rPr>
                <w:rFonts w:asciiTheme="minorHAnsi" w:hAnsiTheme="minorHAnsi" w:cs="Arial"/>
                <w:szCs w:val="22"/>
              </w:rPr>
            </w:pPr>
            <w:r w:rsidRPr="007018B9">
              <w:rPr>
                <w:rFonts w:asciiTheme="minorHAnsi" w:hAnsiTheme="minorHAnsi" w:cs="Arial"/>
                <w:szCs w:val="22"/>
              </w:rPr>
              <w:t>Developments with ENCs for ECDIS; IHO S-100 standard</w:t>
            </w:r>
          </w:p>
        </w:tc>
        <w:tc>
          <w:tcPr>
            <w:tcW w:w="567" w:type="dxa"/>
            <w:vMerge/>
          </w:tcPr>
          <w:p w14:paraId="1E83CBFB" w14:textId="7F9ED037" w:rsidR="00572610" w:rsidRPr="007018B9" w:rsidRDefault="00572610" w:rsidP="003F0CBD">
            <w:pPr>
              <w:jc w:val="center"/>
              <w:rPr>
                <w:rFonts w:asciiTheme="minorHAnsi" w:hAnsiTheme="minorHAnsi" w:cs="Arial"/>
                <w:szCs w:val="22"/>
              </w:rPr>
            </w:pPr>
          </w:p>
        </w:tc>
        <w:tc>
          <w:tcPr>
            <w:tcW w:w="2126" w:type="dxa"/>
            <w:vMerge/>
          </w:tcPr>
          <w:p w14:paraId="65779425" w14:textId="6CDBB729" w:rsidR="00572610" w:rsidRPr="007018B9" w:rsidRDefault="00572610" w:rsidP="003F0CBD">
            <w:pPr>
              <w:rPr>
                <w:rFonts w:asciiTheme="minorHAnsi" w:hAnsiTheme="minorHAnsi" w:cs="Arial"/>
                <w:szCs w:val="22"/>
              </w:rPr>
            </w:pPr>
          </w:p>
        </w:tc>
        <w:tc>
          <w:tcPr>
            <w:tcW w:w="2979" w:type="dxa"/>
            <w:vMerge/>
          </w:tcPr>
          <w:p w14:paraId="0B8F5976" w14:textId="3A1D4889" w:rsidR="00572610" w:rsidRPr="007018B9" w:rsidRDefault="00572610" w:rsidP="003F0CBD">
            <w:pPr>
              <w:jc w:val="both"/>
              <w:rPr>
                <w:rFonts w:asciiTheme="minorHAnsi" w:hAnsiTheme="minorHAnsi" w:cs="Arial"/>
                <w:szCs w:val="22"/>
              </w:rPr>
            </w:pPr>
          </w:p>
        </w:tc>
        <w:tc>
          <w:tcPr>
            <w:tcW w:w="597" w:type="dxa"/>
            <w:vMerge/>
          </w:tcPr>
          <w:p w14:paraId="462B2590" w14:textId="6F8C978C" w:rsidR="00572610" w:rsidRPr="007018B9" w:rsidRDefault="00572610" w:rsidP="003F0CBD">
            <w:pPr>
              <w:jc w:val="center"/>
              <w:rPr>
                <w:rFonts w:asciiTheme="minorHAnsi" w:hAnsiTheme="minorHAnsi" w:cs="Arial"/>
                <w:szCs w:val="22"/>
              </w:rPr>
            </w:pPr>
          </w:p>
        </w:tc>
      </w:tr>
      <w:tr w:rsidR="00572610" w:rsidRPr="007018B9" w14:paraId="21A64DD6" w14:textId="77777777" w:rsidTr="000C062E">
        <w:trPr>
          <w:jc w:val="center"/>
        </w:trPr>
        <w:tc>
          <w:tcPr>
            <w:tcW w:w="498" w:type="dxa"/>
          </w:tcPr>
          <w:p w14:paraId="2266F255" w14:textId="77777777" w:rsidR="00572610" w:rsidRPr="007018B9" w:rsidRDefault="00572610" w:rsidP="003F0CBD">
            <w:pPr>
              <w:jc w:val="both"/>
              <w:rPr>
                <w:rFonts w:asciiTheme="minorHAnsi" w:hAnsiTheme="minorHAnsi" w:cs="Arial"/>
                <w:szCs w:val="22"/>
              </w:rPr>
            </w:pPr>
          </w:p>
        </w:tc>
        <w:tc>
          <w:tcPr>
            <w:tcW w:w="606" w:type="dxa"/>
          </w:tcPr>
          <w:p w14:paraId="626B5915" w14:textId="77777777" w:rsidR="00572610" w:rsidRPr="007018B9" w:rsidRDefault="00572610" w:rsidP="003F0CBD">
            <w:pPr>
              <w:jc w:val="both"/>
              <w:rPr>
                <w:rFonts w:asciiTheme="minorHAnsi" w:hAnsiTheme="minorHAnsi" w:cs="Arial"/>
                <w:szCs w:val="22"/>
              </w:rPr>
            </w:pPr>
          </w:p>
        </w:tc>
        <w:tc>
          <w:tcPr>
            <w:tcW w:w="884" w:type="dxa"/>
          </w:tcPr>
          <w:p w14:paraId="4B455751" w14:textId="00C26871" w:rsidR="00572610" w:rsidRPr="007018B9" w:rsidRDefault="00572610" w:rsidP="003F0CBD">
            <w:pPr>
              <w:jc w:val="both"/>
              <w:rPr>
                <w:rFonts w:asciiTheme="minorHAnsi" w:hAnsiTheme="minorHAnsi" w:cs="Arial"/>
                <w:szCs w:val="22"/>
              </w:rPr>
            </w:pPr>
            <w:r w:rsidRPr="007018B9">
              <w:rPr>
                <w:rFonts w:asciiTheme="minorHAnsi" w:hAnsiTheme="minorHAnsi" w:cs="Arial"/>
                <w:szCs w:val="22"/>
              </w:rPr>
              <w:t>2.4.6</w:t>
            </w:r>
          </w:p>
        </w:tc>
        <w:tc>
          <w:tcPr>
            <w:tcW w:w="5920" w:type="dxa"/>
          </w:tcPr>
          <w:p w14:paraId="3E338C5A" w14:textId="3D2D76F7" w:rsidR="00572610" w:rsidRPr="007018B9" w:rsidRDefault="00572610" w:rsidP="009F5245">
            <w:pPr>
              <w:jc w:val="right"/>
              <w:rPr>
                <w:rFonts w:asciiTheme="minorHAnsi" w:hAnsiTheme="minorHAnsi" w:cs="Arial"/>
                <w:szCs w:val="22"/>
              </w:rPr>
            </w:pPr>
            <w:r w:rsidRPr="007018B9">
              <w:rPr>
                <w:rFonts w:asciiTheme="minorHAnsi" w:hAnsiTheme="minorHAnsi" w:cs="Arial"/>
                <w:szCs w:val="22"/>
              </w:rPr>
              <w:t>World-Wide Communication systems and the IALA WWRC Plan</w:t>
            </w:r>
          </w:p>
        </w:tc>
        <w:tc>
          <w:tcPr>
            <w:tcW w:w="567" w:type="dxa"/>
            <w:vMerge/>
          </w:tcPr>
          <w:p w14:paraId="5A9C2EF0" w14:textId="77777777" w:rsidR="00572610" w:rsidRPr="007018B9" w:rsidRDefault="00572610" w:rsidP="003F0CBD">
            <w:pPr>
              <w:jc w:val="center"/>
              <w:rPr>
                <w:rFonts w:asciiTheme="minorHAnsi" w:hAnsiTheme="minorHAnsi" w:cs="Arial"/>
                <w:szCs w:val="22"/>
              </w:rPr>
            </w:pPr>
          </w:p>
        </w:tc>
        <w:tc>
          <w:tcPr>
            <w:tcW w:w="2126" w:type="dxa"/>
            <w:vMerge/>
          </w:tcPr>
          <w:p w14:paraId="34C189A6" w14:textId="77777777" w:rsidR="00572610" w:rsidRPr="007018B9" w:rsidRDefault="00572610" w:rsidP="003F0CBD">
            <w:pPr>
              <w:jc w:val="both"/>
              <w:rPr>
                <w:rFonts w:asciiTheme="minorHAnsi" w:hAnsiTheme="minorHAnsi" w:cs="Arial"/>
                <w:szCs w:val="22"/>
              </w:rPr>
            </w:pPr>
          </w:p>
        </w:tc>
        <w:tc>
          <w:tcPr>
            <w:tcW w:w="2979" w:type="dxa"/>
            <w:vMerge/>
          </w:tcPr>
          <w:p w14:paraId="7FCA84AF" w14:textId="77777777" w:rsidR="00572610" w:rsidRPr="007018B9" w:rsidRDefault="00572610" w:rsidP="003F0CBD">
            <w:pPr>
              <w:jc w:val="both"/>
              <w:rPr>
                <w:rFonts w:asciiTheme="minorHAnsi" w:hAnsiTheme="minorHAnsi" w:cs="Arial"/>
                <w:szCs w:val="22"/>
              </w:rPr>
            </w:pPr>
          </w:p>
        </w:tc>
        <w:tc>
          <w:tcPr>
            <w:tcW w:w="597" w:type="dxa"/>
            <w:vMerge/>
          </w:tcPr>
          <w:p w14:paraId="1751368C" w14:textId="77777777" w:rsidR="00572610" w:rsidRPr="007018B9" w:rsidRDefault="00572610" w:rsidP="003F0CBD">
            <w:pPr>
              <w:jc w:val="both"/>
              <w:rPr>
                <w:rFonts w:asciiTheme="minorHAnsi" w:hAnsiTheme="minorHAnsi" w:cs="Arial"/>
                <w:szCs w:val="22"/>
              </w:rPr>
            </w:pPr>
          </w:p>
        </w:tc>
      </w:tr>
      <w:tr w:rsidR="00572610" w:rsidRPr="007018B9" w14:paraId="59F8C24F" w14:textId="77777777" w:rsidTr="00322E60">
        <w:trPr>
          <w:jc w:val="center"/>
        </w:trPr>
        <w:tc>
          <w:tcPr>
            <w:tcW w:w="498" w:type="dxa"/>
          </w:tcPr>
          <w:p w14:paraId="3A79AD2B" w14:textId="77777777" w:rsidR="00572610" w:rsidRPr="007018B9" w:rsidRDefault="00572610" w:rsidP="003F0CBD">
            <w:pPr>
              <w:jc w:val="both"/>
              <w:rPr>
                <w:rFonts w:asciiTheme="minorHAnsi" w:hAnsiTheme="minorHAnsi" w:cs="Arial"/>
                <w:szCs w:val="22"/>
              </w:rPr>
            </w:pPr>
          </w:p>
        </w:tc>
        <w:tc>
          <w:tcPr>
            <w:tcW w:w="606" w:type="dxa"/>
          </w:tcPr>
          <w:p w14:paraId="68F52D4D" w14:textId="49C2961C" w:rsidR="00572610" w:rsidRPr="007018B9" w:rsidRDefault="00572610" w:rsidP="00FA5DA3">
            <w:pPr>
              <w:jc w:val="both"/>
              <w:rPr>
                <w:rFonts w:asciiTheme="minorHAnsi" w:hAnsiTheme="minorHAnsi" w:cs="Arial"/>
                <w:b/>
                <w:szCs w:val="22"/>
              </w:rPr>
            </w:pPr>
            <w:r w:rsidRPr="007018B9">
              <w:rPr>
                <w:rFonts w:asciiTheme="minorHAnsi" w:hAnsiTheme="minorHAnsi" w:cs="Arial"/>
                <w:b/>
                <w:szCs w:val="22"/>
              </w:rPr>
              <w:t>2.5</w:t>
            </w:r>
          </w:p>
        </w:tc>
        <w:tc>
          <w:tcPr>
            <w:tcW w:w="884" w:type="dxa"/>
            <w:shd w:val="clear" w:color="auto" w:fill="D9D9D9" w:themeFill="background1" w:themeFillShade="D9"/>
          </w:tcPr>
          <w:p w14:paraId="20D7C548" w14:textId="77777777" w:rsidR="00572610" w:rsidRPr="007018B9" w:rsidRDefault="00572610" w:rsidP="003F0CBD">
            <w:pPr>
              <w:jc w:val="both"/>
              <w:rPr>
                <w:rFonts w:asciiTheme="minorHAnsi" w:hAnsiTheme="minorHAnsi" w:cs="Arial"/>
                <w:szCs w:val="22"/>
              </w:rPr>
            </w:pPr>
          </w:p>
        </w:tc>
        <w:tc>
          <w:tcPr>
            <w:tcW w:w="5920" w:type="dxa"/>
          </w:tcPr>
          <w:p w14:paraId="10B81AA0" w14:textId="33644ED1" w:rsidR="00572610" w:rsidRPr="007018B9" w:rsidRDefault="00572610" w:rsidP="003F0CBD">
            <w:pPr>
              <w:rPr>
                <w:rFonts w:asciiTheme="minorHAnsi" w:hAnsiTheme="minorHAnsi" w:cs="Arial"/>
                <w:b/>
                <w:szCs w:val="22"/>
              </w:rPr>
            </w:pPr>
            <w:r w:rsidRPr="007018B9">
              <w:rPr>
                <w:rFonts w:asciiTheme="minorHAnsi" w:hAnsiTheme="minorHAnsi" w:cs="Arial"/>
                <w:b/>
                <w:szCs w:val="22"/>
              </w:rPr>
              <w:t>Automatic Identification Systems</w:t>
            </w:r>
          </w:p>
        </w:tc>
        <w:tc>
          <w:tcPr>
            <w:tcW w:w="6269" w:type="dxa"/>
            <w:gridSpan w:val="4"/>
            <w:shd w:val="clear" w:color="auto" w:fill="D9D9D9" w:themeFill="background1" w:themeFillShade="D9"/>
          </w:tcPr>
          <w:p w14:paraId="4E4220FF" w14:textId="77777777" w:rsidR="00572610" w:rsidRPr="007018B9" w:rsidRDefault="00572610" w:rsidP="003F0CBD">
            <w:pPr>
              <w:jc w:val="center"/>
              <w:rPr>
                <w:rFonts w:asciiTheme="minorHAnsi" w:hAnsiTheme="minorHAnsi" w:cs="Arial"/>
                <w:szCs w:val="22"/>
              </w:rPr>
            </w:pPr>
          </w:p>
        </w:tc>
      </w:tr>
      <w:tr w:rsidR="00572610" w:rsidRPr="007018B9" w14:paraId="114EDC7F" w14:textId="77777777" w:rsidTr="00572610">
        <w:trPr>
          <w:jc w:val="center"/>
        </w:trPr>
        <w:tc>
          <w:tcPr>
            <w:tcW w:w="498" w:type="dxa"/>
          </w:tcPr>
          <w:p w14:paraId="37432B37" w14:textId="77777777" w:rsidR="00572610" w:rsidRPr="007018B9" w:rsidRDefault="00572610" w:rsidP="003F0CBD">
            <w:pPr>
              <w:jc w:val="both"/>
              <w:rPr>
                <w:rFonts w:asciiTheme="minorHAnsi" w:hAnsiTheme="minorHAnsi" w:cs="Arial"/>
                <w:szCs w:val="22"/>
              </w:rPr>
            </w:pPr>
          </w:p>
        </w:tc>
        <w:tc>
          <w:tcPr>
            <w:tcW w:w="606" w:type="dxa"/>
          </w:tcPr>
          <w:p w14:paraId="26DDA0A5" w14:textId="77777777" w:rsidR="00572610" w:rsidRPr="007018B9" w:rsidRDefault="00572610" w:rsidP="003F0CBD">
            <w:pPr>
              <w:jc w:val="both"/>
              <w:rPr>
                <w:rFonts w:asciiTheme="minorHAnsi" w:hAnsiTheme="minorHAnsi" w:cs="Arial"/>
                <w:b/>
                <w:szCs w:val="22"/>
              </w:rPr>
            </w:pPr>
          </w:p>
        </w:tc>
        <w:tc>
          <w:tcPr>
            <w:tcW w:w="884" w:type="dxa"/>
          </w:tcPr>
          <w:p w14:paraId="1F688E3E" w14:textId="7FA4C94E" w:rsidR="00572610" w:rsidRPr="007018B9" w:rsidRDefault="00572610" w:rsidP="00572610">
            <w:pPr>
              <w:jc w:val="both"/>
              <w:rPr>
                <w:rFonts w:asciiTheme="minorHAnsi" w:hAnsiTheme="minorHAnsi" w:cs="Arial"/>
                <w:szCs w:val="22"/>
              </w:rPr>
            </w:pPr>
            <w:r w:rsidRPr="007018B9">
              <w:rPr>
                <w:rFonts w:asciiTheme="minorHAnsi" w:hAnsiTheme="minorHAnsi" w:cs="Arial"/>
                <w:szCs w:val="22"/>
              </w:rPr>
              <w:t>2.5.1</w:t>
            </w:r>
          </w:p>
        </w:tc>
        <w:tc>
          <w:tcPr>
            <w:tcW w:w="5920" w:type="dxa"/>
          </w:tcPr>
          <w:p w14:paraId="0925B220" w14:textId="7163989D" w:rsidR="00572610" w:rsidRPr="007018B9" w:rsidRDefault="00572610" w:rsidP="003F0CBD">
            <w:pPr>
              <w:jc w:val="right"/>
              <w:rPr>
                <w:rFonts w:asciiTheme="minorHAnsi" w:hAnsiTheme="minorHAnsi" w:cs="Arial"/>
                <w:szCs w:val="22"/>
              </w:rPr>
            </w:pPr>
            <w:r w:rsidRPr="007018B9">
              <w:rPr>
                <w:rFonts w:asciiTheme="minorHAnsi" w:hAnsiTheme="minorHAnsi" w:cs="Arial"/>
                <w:szCs w:val="22"/>
              </w:rPr>
              <w:t>Introduction to AIS and system characteristics</w:t>
            </w:r>
          </w:p>
        </w:tc>
        <w:tc>
          <w:tcPr>
            <w:tcW w:w="567" w:type="dxa"/>
            <w:vMerge w:val="restart"/>
            <w:vAlign w:val="center"/>
          </w:tcPr>
          <w:p w14:paraId="062F21B0" w14:textId="43CC253D" w:rsidR="00572610" w:rsidRPr="007018B9" w:rsidRDefault="00572610" w:rsidP="00572610">
            <w:pPr>
              <w:jc w:val="center"/>
              <w:rPr>
                <w:rFonts w:asciiTheme="minorHAnsi" w:hAnsiTheme="minorHAnsi" w:cs="Arial"/>
                <w:szCs w:val="22"/>
              </w:rPr>
            </w:pPr>
            <w:r w:rsidRPr="007018B9">
              <w:rPr>
                <w:rFonts w:asciiTheme="minorHAnsi" w:hAnsiTheme="minorHAnsi" w:cs="Arial"/>
                <w:szCs w:val="22"/>
              </w:rPr>
              <w:t>2</w:t>
            </w:r>
          </w:p>
        </w:tc>
        <w:tc>
          <w:tcPr>
            <w:tcW w:w="2126" w:type="dxa"/>
            <w:vMerge w:val="restart"/>
          </w:tcPr>
          <w:p w14:paraId="592C08EB" w14:textId="77777777" w:rsidR="00572610" w:rsidRPr="007018B9" w:rsidRDefault="00572610" w:rsidP="003F0CBD">
            <w:pPr>
              <w:rPr>
                <w:rFonts w:asciiTheme="minorHAnsi" w:hAnsiTheme="minorHAnsi" w:cs="Arial"/>
                <w:szCs w:val="22"/>
              </w:rPr>
            </w:pPr>
          </w:p>
        </w:tc>
        <w:tc>
          <w:tcPr>
            <w:tcW w:w="2979" w:type="dxa"/>
            <w:vMerge w:val="restart"/>
          </w:tcPr>
          <w:p w14:paraId="095F111E" w14:textId="77777777" w:rsidR="00572610" w:rsidRPr="007018B9" w:rsidRDefault="00572610" w:rsidP="003F0CBD">
            <w:pPr>
              <w:rPr>
                <w:rFonts w:asciiTheme="minorHAnsi" w:hAnsiTheme="minorHAnsi" w:cs="Arial"/>
                <w:szCs w:val="22"/>
              </w:rPr>
            </w:pPr>
            <w:r w:rsidRPr="007018B9">
              <w:rPr>
                <w:rFonts w:asciiTheme="minorHAnsi" w:hAnsiTheme="minorHAnsi" w:cs="Arial"/>
                <w:szCs w:val="22"/>
              </w:rPr>
              <w:t>NAVGUIDE Chapter 4</w:t>
            </w:r>
          </w:p>
          <w:p w14:paraId="1F205509" w14:textId="1AA588F8" w:rsidR="00572610" w:rsidRPr="007018B9" w:rsidRDefault="007230F9" w:rsidP="003F0CBD">
            <w:pPr>
              <w:rPr>
                <w:rFonts w:asciiTheme="minorHAnsi" w:hAnsiTheme="minorHAnsi" w:cs="Arial"/>
                <w:szCs w:val="22"/>
              </w:rPr>
            </w:pPr>
            <w:ins w:id="271" w:author="stephen" w:date="2015-05-20T10:19:00Z">
              <w:r>
                <w:rPr>
                  <w:rFonts w:asciiTheme="minorHAnsi" w:hAnsiTheme="minorHAnsi" w:cs="Arial"/>
                  <w:szCs w:val="22"/>
                </w:rPr>
                <w:t xml:space="preserve">IALA </w:t>
              </w:r>
            </w:ins>
            <w:r w:rsidR="00572610" w:rsidRPr="007018B9">
              <w:rPr>
                <w:rFonts w:asciiTheme="minorHAnsi" w:hAnsiTheme="minorHAnsi" w:cs="Arial"/>
                <w:szCs w:val="22"/>
              </w:rPr>
              <w:t>Recs A-126; R-101; O-113</w:t>
            </w:r>
          </w:p>
          <w:p w14:paraId="603B41AE" w14:textId="5B844E56" w:rsidR="00572610" w:rsidRPr="007018B9" w:rsidRDefault="007230F9" w:rsidP="003F0CBD">
            <w:pPr>
              <w:rPr>
                <w:rFonts w:asciiTheme="minorHAnsi" w:hAnsiTheme="minorHAnsi" w:cs="Arial"/>
                <w:szCs w:val="22"/>
              </w:rPr>
            </w:pPr>
            <w:ins w:id="272" w:author="stephen" w:date="2015-05-20T10:19:00Z">
              <w:r>
                <w:rPr>
                  <w:rFonts w:asciiTheme="minorHAnsi" w:hAnsiTheme="minorHAnsi" w:cs="Arial"/>
                  <w:szCs w:val="22"/>
                </w:rPr>
                <w:t xml:space="preserve">IALA </w:t>
              </w:r>
            </w:ins>
            <w:r w:rsidR="00572610" w:rsidRPr="007018B9">
              <w:rPr>
                <w:rFonts w:asciiTheme="minorHAnsi" w:hAnsiTheme="minorHAnsi" w:cs="Arial"/>
                <w:szCs w:val="22"/>
              </w:rPr>
              <w:t>GLs 1010; 1028; 1029; 1062; 1081</w:t>
            </w:r>
          </w:p>
          <w:p w14:paraId="5C53A253" w14:textId="7DBE1494" w:rsidR="00572610" w:rsidRPr="007018B9" w:rsidRDefault="007230F9" w:rsidP="003F0CBD">
            <w:pPr>
              <w:rPr>
                <w:rFonts w:asciiTheme="minorHAnsi" w:hAnsiTheme="minorHAnsi" w:cs="Arial"/>
                <w:szCs w:val="22"/>
              </w:rPr>
            </w:pPr>
            <w:ins w:id="273" w:author="stephen" w:date="2015-05-20T10:19:00Z">
              <w:r>
                <w:rPr>
                  <w:rFonts w:asciiTheme="minorHAnsi" w:hAnsiTheme="minorHAnsi" w:cs="Arial"/>
                  <w:szCs w:val="22"/>
                </w:rPr>
                <w:t xml:space="preserve">IALA </w:t>
              </w:r>
            </w:ins>
            <w:r w:rsidR="00572610" w:rsidRPr="007018B9">
              <w:rPr>
                <w:rFonts w:asciiTheme="minorHAnsi" w:hAnsiTheme="minorHAnsi" w:cs="Arial"/>
                <w:szCs w:val="22"/>
              </w:rPr>
              <w:t>Recs A123; A-124; E-142</w:t>
            </w:r>
          </w:p>
          <w:p w14:paraId="366B0965" w14:textId="27534F54" w:rsidR="00572610" w:rsidRPr="007018B9" w:rsidRDefault="007230F9" w:rsidP="003F0CBD">
            <w:pPr>
              <w:rPr>
                <w:rFonts w:asciiTheme="minorHAnsi" w:hAnsiTheme="minorHAnsi" w:cs="Arial"/>
                <w:szCs w:val="22"/>
              </w:rPr>
            </w:pPr>
            <w:ins w:id="274" w:author="stephen" w:date="2015-05-20T10:19:00Z">
              <w:r>
                <w:rPr>
                  <w:rFonts w:asciiTheme="minorHAnsi" w:hAnsiTheme="minorHAnsi" w:cs="Arial"/>
                  <w:szCs w:val="22"/>
                </w:rPr>
                <w:t xml:space="preserve">IALA </w:t>
              </w:r>
            </w:ins>
            <w:r w:rsidR="00572610" w:rsidRPr="007018B9">
              <w:rPr>
                <w:rFonts w:asciiTheme="minorHAnsi" w:hAnsiTheme="minorHAnsi" w:cs="Arial"/>
                <w:szCs w:val="22"/>
              </w:rPr>
              <w:t>GL</w:t>
            </w:r>
            <w:ins w:id="275" w:author="stephen" w:date="2015-05-20T10:20:00Z">
              <w:r>
                <w:rPr>
                  <w:rFonts w:asciiTheme="minorHAnsi" w:hAnsiTheme="minorHAnsi" w:cs="Arial"/>
                  <w:szCs w:val="22"/>
                </w:rPr>
                <w:t>s</w:t>
              </w:r>
            </w:ins>
            <w:r w:rsidR="00572610" w:rsidRPr="007018B9">
              <w:rPr>
                <w:rFonts w:asciiTheme="minorHAnsi" w:hAnsiTheme="minorHAnsi" w:cs="Arial"/>
                <w:szCs w:val="22"/>
              </w:rPr>
              <w:t xml:space="preserve"> 1026; 1050; 1056; 1071; 1068;  </w:t>
            </w:r>
          </w:p>
        </w:tc>
        <w:tc>
          <w:tcPr>
            <w:tcW w:w="597" w:type="dxa"/>
            <w:vMerge w:val="restart"/>
            <w:vAlign w:val="center"/>
          </w:tcPr>
          <w:p w14:paraId="43543A56" w14:textId="54239846" w:rsidR="00572610" w:rsidRPr="007018B9" w:rsidRDefault="00572610" w:rsidP="00572610">
            <w:pPr>
              <w:jc w:val="center"/>
              <w:rPr>
                <w:rFonts w:asciiTheme="minorHAnsi" w:hAnsiTheme="minorHAnsi" w:cs="Arial"/>
                <w:szCs w:val="22"/>
              </w:rPr>
            </w:pPr>
            <w:r w:rsidRPr="007018B9">
              <w:rPr>
                <w:rFonts w:asciiTheme="minorHAnsi" w:hAnsiTheme="minorHAnsi" w:cs="Arial"/>
                <w:szCs w:val="22"/>
              </w:rPr>
              <w:t>8</w:t>
            </w:r>
          </w:p>
        </w:tc>
      </w:tr>
      <w:tr w:rsidR="00572610" w:rsidRPr="007018B9" w14:paraId="53779D1F" w14:textId="77777777" w:rsidTr="000C062E">
        <w:trPr>
          <w:jc w:val="center"/>
        </w:trPr>
        <w:tc>
          <w:tcPr>
            <w:tcW w:w="498" w:type="dxa"/>
          </w:tcPr>
          <w:p w14:paraId="196DB327" w14:textId="77777777" w:rsidR="00572610" w:rsidRPr="007018B9" w:rsidRDefault="00572610" w:rsidP="003F0CBD">
            <w:pPr>
              <w:jc w:val="both"/>
              <w:rPr>
                <w:rFonts w:asciiTheme="minorHAnsi" w:hAnsiTheme="minorHAnsi" w:cs="Arial"/>
                <w:szCs w:val="22"/>
              </w:rPr>
            </w:pPr>
          </w:p>
        </w:tc>
        <w:tc>
          <w:tcPr>
            <w:tcW w:w="606" w:type="dxa"/>
          </w:tcPr>
          <w:p w14:paraId="207EAFCB" w14:textId="77777777" w:rsidR="00572610" w:rsidRPr="007018B9" w:rsidRDefault="00572610" w:rsidP="003F0CBD">
            <w:pPr>
              <w:jc w:val="both"/>
              <w:rPr>
                <w:rFonts w:asciiTheme="minorHAnsi" w:hAnsiTheme="minorHAnsi" w:cs="Arial"/>
                <w:b/>
                <w:szCs w:val="22"/>
              </w:rPr>
            </w:pPr>
          </w:p>
        </w:tc>
        <w:tc>
          <w:tcPr>
            <w:tcW w:w="884" w:type="dxa"/>
          </w:tcPr>
          <w:p w14:paraId="372AC34E" w14:textId="73EF2D16" w:rsidR="00572610" w:rsidRPr="007018B9" w:rsidRDefault="00572610" w:rsidP="00572610">
            <w:pPr>
              <w:jc w:val="both"/>
              <w:rPr>
                <w:rFonts w:asciiTheme="minorHAnsi" w:hAnsiTheme="minorHAnsi" w:cs="Arial"/>
                <w:szCs w:val="22"/>
              </w:rPr>
            </w:pPr>
            <w:r w:rsidRPr="007018B9">
              <w:rPr>
                <w:rFonts w:asciiTheme="minorHAnsi" w:hAnsiTheme="minorHAnsi" w:cs="Arial"/>
                <w:szCs w:val="22"/>
              </w:rPr>
              <w:t>2.5.2</w:t>
            </w:r>
          </w:p>
        </w:tc>
        <w:tc>
          <w:tcPr>
            <w:tcW w:w="5920" w:type="dxa"/>
          </w:tcPr>
          <w:p w14:paraId="7E9368E4" w14:textId="40D5CDD3" w:rsidR="00572610" w:rsidRPr="007018B9" w:rsidRDefault="00572610" w:rsidP="003F0CBD">
            <w:pPr>
              <w:jc w:val="right"/>
              <w:rPr>
                <w:rFonts w:asciiTheme="minorHAnsi" w:hAnsiTheme="minorHAnsi" w:cs="Arial"/>
                <w:szCs w:val="22"/>
              </w:rPr>
            </w:pPr>
            <w:r w:rsidRPr="007018B9">
              <w:rPr>
                <w:rFonts w:asciiTheme="minorHAnsi" w:hAnsiTheme="minorHAnsi" w:cs="Arial"/>
                <w:szCs w:val="22"/>
              </w:rPr>
              <w:t>Shipboard AIS</w:t>
            </w:r>
          </w:p>
        </w:tc>
        <w:tc>
          <w:tcPr>
            <w:tcW w:w="567" w:type="dxa"/>
            <w:vMerge/>
          </w:tcPr>
          <w:p w14:paraId="782BDFB2" w14:textId="0D11A11C" w:rsidR="00572610" w:rsidRPr="007018B9" w:rsidRDefault="00572610" w:rsidP="003F0CBD">
            <w:pPr>
              <w:jc w:val="center"/>
              <w:rPr>
                <w:rFonts w:asciiTheme="minorHAnsi" w:hAnsiTheme="minorHAnsi" w:cs="Arial"/>
                <w:szCs w:val="22"/>
              </w:rPr>
            </w:pPr>
          </w:p>
        </w:tc>
        <w:tc>
          <w:tcPr>
            <w:tcW w:w="2126" w:type="dxa"/>
            <w:vMerge/>
          </w:tcPr>
          <w:p w14:paraId="4631AD05" w14:textId="77777777" w:rsidR="00572610" w:rsidRPr="007018B9" w:rsidRDefault="00572610" w:rsidP="003F0CBD">
            <w:pPr>
              <w:rPr>
                <w:rFonts w:asciiTheme="minorHAnsi" w:hAnsiTheme="minorHAnsi" w:cs="Arial"/>
                <w:szCs w:val="22"/>
              </w:rPr>
            </w:pPr>
          </w:p>
        </w:tc>
        <w:tc>
          <w:tcPr>
            <w:tcW w:w="2979" w:type="dxa"/>
            <w:vMerge/>
          </w:tcPr>
          <w:p w14:paraId="7AC76E4E" w14:textId="37F57FF9" w:rsidR="00572610" w:rsidRPr="007018B9" w:rsidRDefault="00572610" w:rsidP="003F0CBD">
            <w:pPr>
              <w:rPr>
                <w:rFonts w:asciiTheme="minorHAnsi" w:hAnsiTheme="minorHAnsi" w:cs="Arial"/>
                <w:szCs w:val="22"/>
              </w:rPr>
            </w:pPr>
          </w:p>
        </w:tc>
        <w:tc>
          <w:tcPr>
            <w:tcW w:w="597" w:type="dxa"/>
            <w:vMerge/>
          </w:tcPr>
          <w:p w14:paraId="4FDFB034" w14:textId="5C4BB0D6" w:rsidR="00572610" w:rsidRPr="007018B9" w:rsidRDefault="00572610" w:rsidP="003F0CBD">
            <w:pPr>
              <w:jc w:val="center"/>
              <w:rPr>
                <w:rFonts w:asciiTheme="minorHAnsi" w:hAnsiTheme="minorHAnsi" w:cs="Arial"/>
                <w:szCs w:val="22"/>
              </w:rPr>
            </w:pPr>
          </w:p>
        </w:tc>
      </w:tr>
      <w:tr w:rsidR="00572610" w:rsidRPr="007018B9" w14:paraId="3D5BBD39" w14:textId="77777777" w:rsidTr="000C062E">
        <w:trPr>
          <w:jc w:val="center"/>
        </w:trPr>
        <w:tc>
          <w:tcPr>
            <w:tcW w:w="498" w:type="dxa"/>
          </w:tcPr>
          <w:p w14:paraId="2ED38D1F" w14:textId="77777777" w:rsidR="00572610" w:rsidRPr="007018B9" w:rsidRDefault="00572610" w:rsidP="003F0CBD">
            <w:pPr>
              <w:jc w:val="both"/>
              <w:rPr>
                <w:rFonts w:asciiTheme="minorHAnsi" w:hAnsiTheme="minorHAnsi" w:cs="Arial"/>
                <w:szCs w:val="22"/>
              </w:rPr>
            </w:pPr>
          </w:p>
        </w:tc>
        <w:tc>
          <w:tcPr>
            <w:tcW w:w="606" w:type="dxa"/>
          </w:tcPr>
          <w:p w14:paraId="04D9B675" w14:textId="77777777" w:rsidR="00572610" w:rsidRPr="007018B9" w:rsidRDefault="00572610" w:rsidP="003F0CBD">
            <w:pPr>
              <w:jc w:val="both"/>
              <w:rPr>
                <w:rFonts w:asciiTheme="minorHAnsi" w:hAnsiTheme="minorHAnsi" w:cs="Arial"/>
                <w:b/>
                <w:szCs w:val="22"/>
              </w:rPr>
            </w:pPr>
          </w:p>
        </w:tc>
        <w:tc>
          <w:tcPr>
            <w:tcW w:w="884" w:type="dxa"/>
          </w:tcPr>
          <w:p w14:paraId="2F3951F7" w14:textId="0A6AB3FB" w:rsidR="00572610" w:rsidRPr="007018B9" w:rsidRDefault="00572610" w:rsidP="00572610">
            <w:pPr>
              <w:jc w:val="both"/>
              <w:rPr>
                <w:rFonts w:asciiTheme="minorHAnsi" w:hAnsiTheme="minorHAnsi" w:cs="Arial"/>
                <w:szCs w:val="22"/>
              </w:rPr>
            </w:pPr>
            <w:r w:rsidRPr="007018B9">
              <w:rPr>
                <w:rFonts w:asciiTheme="minorHAnsi" w:hAnsiTheme="minorHAnsi" w:cs="Arial"/>
                <w:szCs w:val="22"/>
              </w:rPr>
              <w:t>2.5.3</w:t>
            </w:r>
          </w:p>
        </w:tc>
        <w:tc>
          <w:tcPr>
            <w:tcW w:w="5920" w:type="dxa"/>
          </w:tcPr>
          <w:p w14:paraId="450A31B1" w14:textId="4964E864" w:rsidR="00572610" w:rsidRPr="007018B9" w:rsidRDefault="00572610" w:rsidP="003F0CBD">
            <w:pPr>
              <w:jc w:val="right"/>
              <w:rPr>
                <w:rFonts w:asciiTheme="minorHAnsi" w:hAnsiTheme="minorHAnsi" w:cs="Arial"/>
                <w:szCs w:val="22"/>
              </w:rPr>
            </w:pPr>
            <w:r w:rsidRPr="007018B9">
              <w:rPr>
                <w:rFonts w:asciiTheme="minorHAnsi" w:hAnsiTheme="minorHAnsi" w:cs="Arial"/>
                <w:szCs w:val="22"/>
              </w:rPr>
              <w:t>Shore-based AIS</w:t>
            </w:r>
          </w:p>
        </w:tc>
        <w:tc>
          <w:tcPr>
            <w:tcW w:w="567" w:type="dxa"/>
            <w:vMerge/>
          </w:tcPr>
          <w:p w14:paraId="33213FA6" w14:textId="3FA6350A" w:rsidR="00572610" w:rsidRPr="007018B9" w:rsidRDefault="00572610" w:rsidP="003F0CBD">
            <w:pPr>
              <w:jc w:val="center"/>
              <w:rPr>
                <w:rFonts w:asciiTheme="minorHAnsi" w:hAnsiTheme="minorHAnsi" w:cs="Arial"/>
                <w:szCs w:val="22"/>
              </w:rPr>
            </w:pPr>
          </w:p>
        </w:tc>
        <w:tc>
          <w:tcPr>
            <w:tcW w:w="2126" w:type="dxa"/>
            <w:vMerge/>
          </w:tcPr>
          <w:p w14:paraId="1D938FCF" w14:textId="77777777" w:rsidR="00572610" w:rsidRPr="007018B9" w:rsidRDefault="00572610" w:rsidP="003F0CBD">
            <w:pPr>
              <w:rPr>
                <w:rFonts w:asciiTheme="minorHAnsi" w:hAnsiTheme="minorHAnsi" w:cs="Arial"/>
                <w:szCs w:val="22"/>
              </w:rPr>
            </w:pPr>
          </w:p>
        </w:tc>
        <w:tc>
          <w:tcPr>
            <w:tcW w:w="2979" w:type="dxa"/>
            <w:vMerge/>
          </w:tcPr>
          <w:p w14:paraId="54649F63" w14:textId="1CAEB773" w:rsidR="00572610" w:rsidRPr="007018B9" w:rsidRDefault="00572610" w:rsidP="003F0CBD">
            <w:pPr>
              <w:rPr>
                <w:rFonts w:asciiTheme="minorHAnsi" w:hAnsiTheme="minorHAnsi" w:cs="Arial"/>
                <w:szCs w:val="22"/>
              </w:rPr>
            </w:pPr>
          </w:p>
        </w:tc>
        <w:tc>
          <w:tcPr>
            <w:tcW w:w="597" w:type="dxa"/>
            <w:vMerge/>
          </w:tcPr>
          <w:p w14:paraId="3343713B" w14:textId="24F7CA40" w:rsidR="00572610" w:rsidRPr="007018B9" w:rsidRDefault="00572610" w:rsidP="003F0CBD">
            <w:pPr>
              <w:jc w:val="center"/>
              <w:rPr>
                <w:rFonts w:asciiTheme="minorHAnsi" w:hAnsiTheme="minorHAnsi" w:cs="Arial"/>
                <w:szCs w:val="22"/>
              </w:rPr>
            </w:pPr>
          </w:p>
        </w:tc>
      </w:tr>
      <w:tr w:rsidR="00572610" w:rsidRPr="007018B9" w14:paraId="5AFFED88" w14:textId="77777777" w:rsidTr="000C062E">
        <w:trPr>
          <w:jc w:val="center"/>
        </w:trPr>
        <w:tc>
          <w:tcPr>
            <w:tcW w:w="498" w:type="dxa"/>
          </w:tcPr>
          <w:p w14:paraId="2F30CAE9" w14:textId="77777777" w:rsidR="00572610" w:rsidRPr="007018B9" w:rsidRDefault="00572610" w:rsidP="003F0CBD">
            <w:pPr>
              <w:jc w:val="both"/>
              <w:rPr>
                <w:rFonts w:asciiTheme="minorHAnsi" w:hAnsiTheme="minorHAnsi" w:cs="Arial"/>
                <w:szCs w:val="22"/>
              </w:rPr>
            </w:pPr>
          </w:p>
        </w:tc>
        <w:tc>
          <w:tcPr>
            <w:tcW w:w="606" w:type="dxa"/>
          </w:tcPr>
          <w:p w14:paraId="7DE50FDB" w14:textId="77777777" w:rsidR="00572610" w:rsidRPr="007018B9" w:rsidRDefault="00572610" w:rsidP="003F0CBD">
            <w:pPr>
              <w:jc w:val="both"/>
              <w:rPr>
                <w:rFonts w:asciiTheme="minorHAnsi" w:hAnsiTheme="minorHAnsi" w:cs="Arial"/>
                <w:b/>
                <w:szCs w:val="22"/>
              </w:rPr>
            </w:pPr>
          </w:p>
        </w:tc>
        <w:tc>
          <w:tcPr>
            <w:tcW w:w="884" w:type="dxa"/>
          </w:tcPr>
          <w:p w14:paraId="579E32C7" w14:textId="3A876812" w:rsidR="00572610" w:rsidRPr="007018B9" w:rsidRDefault="00572610" w:rsidP="003F0CBD">
            <w:pPr>
              <w:jc w:val="both"/>
              <w:rPr>
                <w:rFonts w:asciiTheme="minorHAnsi" w:hAnsiTheme="minorHAnsi" w:cs="Arial"/>
                <w:szCs w:val="22"/>
              </w:rPr>
            </w:pPr>
            <w:r w:rsidRPr="007018B9">
              <w:rPr>
                <w:rFonts w:asciiTheme="minorHAnsi" w:hAnsiTheme="minorHAnsi" w:cs="Arial"/>
                <w:szCs w:val="22"/>
              </w:rPr>
              <w:t>2.5.4</w:t>
            </w:r>
          </w:p>
        </w:tc>
        <w:tc>
          <w:tcPr>
            <w:tcW w:w="5920" w:type="dxa"/>
          </w:tcPr>
          <w:p w14:paraId="6B0EDD9F" w14:textId="77B043BE" w:rsidR="00572610" w:rsidRPr="007018B9" w:rsidRDefault="00572610" w:rsidP="003F0CBD">
            <w:pPr>
              <w:jc w:val="right"/>
              <w:rPr>
                <w:rFonts w:asciiTheme="minorHAnsi" w:hAnsiTheme="minorHAnsi" w:cs="Arial"/>
                <w:szCs w:val="22"/>
              </w:rPr>
            </w:pPr>
            <w:r w:rsidRPr="007018B9">
              <w:rPr>
                <w:rFonts w:asciiTheme="minorHAnsi" w:hAnsiTheme="minorHAnsi" w:cs="Arial"/>
                <w:szCs w:val="22"/>
              </w:rPr>
              <w:t>AIS Aids to Navigation</w:t>
            </w:r>
          </w:p>
        </w:tc>
        <w:tc>
          <w:tcPr>
            <w:tcW w:w="567" w:type="dxa"/>
            <w:vMerge/>
          </w:tcPr>
          <w:p w14:paraId="34591B18" w14:textId="77777777" w:rsidR="00572610" w:rsidRPr="007018B9" w:rsidRDefault="00572610" w:rsidP="003F0CBD">
            <w:pPr>
              <w:jc w:val="center"/>
              <w:rPr>
                <w:rFonts w:asciiTheme="minorHAnsi" w:hAnsiTheme="minorHAnsi" w:cs="Arial"/>
                <w:szCs w:val="22"/>
              </w:rPr>
            </w:pPr>
          </w:p>
        </w:tc>
        <w:tc>
          <w:tcPr>
            <w:tcW w:w="2126" w:type="dxa"/>
            <w:vMerge/>
          </w:tcPr>
          <w:p w14:paraId="597124C9" w14:textId="77777777" w:rsidR="00572610" w:rsidRPr="007018B9" w:rsidRDefault="00572610" w:rsidP="003F0CBD">
            <w:pPr>
              <w:rPr>
                <w:rFonts w:asciiTheme="minorHAnsi" w:hAnsiTheme="minorHAnsi" w:cs="Arial"/>
                <w:szCs w:val="22"/>
              </w:rPr>
            </w:pPr>
          </w:p>
        </w:tc>
        <w:tc>
          <w:tcPr>
            <w:tcW w:w="2979" w:type="dxa"/>
            <w:vMerge/>
          </w:tcPr>
          <w:p w14:paraId="649D0E48" w14:textId="77777777" w:rsidR="00572610" w:rsidRPr="007018B9" w:rsidRDefault="00572610" w:rsidP="003F0CBD">
            <w:pPr>
              <w:rPr>
                <w:rFonts w:asciiTheme="minorHAnsi" w:hAnsiTheme="minorHAnsi" w:cs="Arial"/>
                <w:szCs w:val="22"/>
              </w:rPr>
            </w:pPr>
          </w:p>
        </w:tc>
        <w:tc>
          <w:tcPr>
            <w:tcW w:w="597" w:type="dxa"/>
            <w:vMerge/>
          </w:tcPr>
          <w:p w14:paraId="7839C322" w14:textId="77777777" w:rsidR="00572610" w:rsidRPr="007018B9" w:rsidRDefault="00572610" w:rsidP="003F0CBD">
            <w:pPr>
              <w:jc w:val="center"/>
              <w:rPr>
                <w:rFonts w:asciiTheme="minorHAnsi" w:hAnsiTheme="minorHAnsi" w:cs="Arial"/>
                <w:szCs w:val="22"/>
              </w:rPr>
            </w:pPr>
          </w:p>
        </w:tc>
      </w:tr>
      <w:tr w:rsidR="00572610" w:rsidRPr="007018B9" w14:paraId="5EBE0C2D" w14:textId="77777777" w:rsidTr="000C062E">
        <w:trPr>
          <w:jc w:val="center"/>
        </w:trPr>
        <w:tc>
          <w:tcPr>
            <w:tcW w:w="498" w:type="dxa"/>
          </w:tcPr>
          <w:p w14:paraId="27484FC0" w14:textId="77777777" w:rsidR="00572610" w:rsidRPr="007018B9" w:rsidRDefault="00572610" w:rsidP="003F0CBD">
            <w:pPr>
              <w:jc w:val="both"/>
              <w:rPr>
                <w:rFonts w:asciiTheme="minorHAnsi" w:hAnsiTheme="minorHAnsi" w:cs="Arial"/>
                <w:szCs w:val="22"/>
              </w:rPr>
            </w:pPr>
          </w:p>
        </w:tc>
        <w:tc>
          <w:tcPr>
            <w:tcW w:w="606" w:type="dxa"/>
          </w:tcPr>
          <w:p w14:paraId="1C284E52" w14:textId="77777777" w:rsidR="00572610" w:rsidRPr="007018B9" w:rsidRDefault="00572610" w:rsidP="003F0CBD">
            <w:pPr>
              <w:jc w:val="both"/>
              <w:rPr>
                <w:rFonts w:asciiTheme="minorHAnsi" w:hAnsiTheme="minorHAnsi" w:cs="Arial"/>
                <w:b/>
                <w:szCs w:val="22"/>
              </w:rPr>
            </w:pPr>
          </w:p>
        </w:tc>
        <w:tc>
          <w:tcPr>
            <w:tcW w:w="884" w:type="dxa"/>
          </w:tcPr>
          <w:p w14:paraId="515163E6" w14:textId="344C94F6" w:rsidR="00572610" w:rsidRPr="007018B9" w:rsidRDefault="00572610" w:rsidP="003F0CBD">
            <w:pPr>
              <w:jc w:val="both"/>
              <w:rPr>
                <w:rFonts w:asciiTheme="minorHAnsi" w:hAnsiTheme="minorHAnsi" w:cs="Arial"/>
                <w:szCs w:val="22"/>
              </w:rPr>
            </w:pPr>
            <w:r w:rsidRPr="007018B9">
              <w:rPr>
                <w:rFonts w:asciiTheme="minorHAnsi" w:hAnsiTheme="minorHAnsi" w:cs="Arial"/>
                <w:szCs w:val="22"/>
              </w:rPr>
              <w:t>2.5.5</w:t>
            </w:r>
          </w:p>
        </w:tc>
        <w:tc>
          <w:tcPr>
            <w:tcW w:w="5920" w:type="dxa"/>
          </w:tcPr>
          <w:p w14:paraId="3A724CAA" w14:textId="52697F7C" w:rsidR="00572610" w:rsidRPr="007018B9" w:rsidRDefault="00572610" w:rsidP="003F0CBD">
            <w:pPr>
              <w:jc w:val="right"/>
              <w:rPr>
                <w:rFonts w:asciiTheme="minorHAnsi" w:hAnsiTheme="minorHAnsi" w:cs="Arial"/>
                <w:szCs w:val="22"/>
                <w:rPrChange w:id="276" w:author="stephen" w:date="2015-05-20T08:07:00Z">
                  <w:rPr>
                    <w:rFonts w:asciiTheme="minorHAnsi" w:hAnsiTheme="minorHAnsi" w:cs="Arial"/>
                    <w:szCs w:val="22"/>
                    <w:lang w:val="fr-FR"/>
                  </w:rPr>
                </w:rPrChange>
              </w:rPr>
            </w:pPr>
            <w:r w:rsidRPr="007018B9">
              <w:rPr>
                <w:rFonts w:asciiTheme="minorHAnsi" w:hAnsiTheme="minorHAnsi" w:cs="Arial"/>
                <w:szCs w:val="22"/>
                <w:rPrChange w:id="277" w:author="stephen" w:date="2015-05-20T08:07:00Z">
                  <w:rPr>
                    <w:rFonts w:asciiTheme="minorHAnsi" w:hAnsiTheme="minorHAnsi" w:cs="Arial"/>
                    <w:szCs w:val="22"/>
                    <w:lang w:val="fr-FR"/>
                  </w:rPr>
                </w:rPrChange>
              </w:rPr>
              <w:t>IALA-Net; satellite AIS and LRIT</w:t>
            </w:r>
          </w:p>
        </w:tc>
        <w:tc>
          <w:tcPr>
            <w:tcW w:w="567" w:type="dxa"/>
            <w:vMerge/>
          </w:tcPr>
          <w:p w14:paraId="4DF3F4FE" w14:textId="77777777" w:rsidR="00572610" w:rsidRPr="007018B9" w:rsidRDefault="00572610" w:rsidP="003F0CBD">
            <w:pPr>
              <w:jc w:val="center"/>
              <w:rPr>
                <w:rFonts w:asciiTheme="minorHAnsi" w:hAnsiTheme="minorHAnsi" w:cs="Arial"/>
                <w:szCs w:val="22"/>
                <w:rPrChange w:id="278" w:author="stephen" w:date="2015-05-20T08:07:00Z">
                  <w:rPr>
                    <w:rFonts w:asciiTheme="minorHAnsi" w:hAnsiTheme="minorHAnsi" w:cs="Arial"/>
                    <w:szCs w:val="22"/>
                    <w:lang w:val="fr-FR"/>
                  </w:rPr>
                </w:rPrChange>
              </w:rPr>
            </w:pPr>
          </w:p>
        </w:tc>
        <w:tc>
          <w:tcPr>
            <w:tcW w:w="2126" w:type="dxa"/>
            <w:vMerge/>
          </w:tcPr>
          <w:p w14:paraId="230A88F2" w14:textId="77777777" w:rsidR="00572610" w:rsidRPr="007018B9" w:rsidRDefault="00572610" w:rsidP="003F0CBD">
            <w:pPr>
              <w:rPr>
                <w:rFonts w:asciiTheme="minorHAnsi" w:hAnsiTheme="minorHAnsi" w:cs="Arial"/>
                <w:szCs w:val="22"/>
                <w:rPrChange w:id="279" w:author="stephen" w:date="2015-05-20T08:07:00Z">
                  <w:rPr>
                    <w:rFonts w:asciiTheme="minorHAnsi" w:hAnsiTheme="minorHAnsi" w:cs="Arial"/>
                    <w:szCs w:val="22"/>
                    <w:lang w:val="fr-FR"/>
                  </w:rPr>
                </w:rPrChange>
              </w:rPr>
            </w:pPr>
          </w:p>
        </w:tc>
        <w:tc>
          <w:tcPr>
            <w:tcW w:w="2979" w:type="dxa"/>
            <w:vMerge/>
          </w:tcPr>
          <w:p w14:paraId="66346921" w14:textId="77777777" w:rsidR="00572610" w:rsidRPr="007018B9" w:rsidRDefault="00572610" w:rsidP="003F0CBD">
            <w:pPr>
              <w:rPr>
                <w:rFonts w:asciiTheme="minorHAnsi" w:hAnsiTheme="minorHAnsi" w:cs="Arial"/>
                <w:szCs w:val="22"/>
                <w:rPrChange w:id="280" w:author="stephen" w:date="2015-05-20T08:07:00Z">
                  <w:rPr>
                    <w:rFonts w:asciiTheme="minorHAnsi" w:hAnsiTheme="minorHAnsi" w:cs="Arial"/>
                    <w:szCs w:val="22"/>
                    <w:lang w:val="fr-FR"/>
                  </w:rPr>
                </w:rPrChange>
              </w:rPr>
            </w:pPr>
          </w:p>
        </w:tc>
        <w:tc>
          <w:tcPr>
            <w:tcW w:w="597" w:type="dxa"/>
            <w:vMerge/>
          </w:tcPr>
          <w:p w14:paraId="03B20031" w14:textId="77777777" w:rsidR="00572610" w:rsidRPr="007018B9" w:rsidRDefault="00572610" w:rsidP="003F0CBD">
            <w:pPr>
              <w:jc w:val="center"/>
              <w:rPr>
                <w:rFonts w:asciiTheme="minorHAnsi" w:hAnsiTheme="minorHAnsi" w:cs="Arial"/>
                <w:szCs w:val="22"/>
                <w:rPrChange w:id="281" w:author="stephen" w:date="2015-05-20T08:07:00Z">
                  <w:rPr>
                    <w:rFonts w:asciiTheme="minorHAnsi" w:hAnsiTheme="minorHAnsi" w:cs="Arial"/>
                    <w:szCs w:val="22"/>
                    <w:lang w:val="fr-FR"/>
                  </w:rPr>
                </w:rPrChange>
              </w:rPr>
            </w:pPr>
          </w:p>
        </w:tc>
      </w:tr>
      <w:tr w:rsidR="00572610" w:rsidRPr="007018B9" w14:paraId="38B04E35" w14:textId="77777777" w:rsidTr="00322E60">
        <w:trPr>
          <w:jc w:val="center"/>
        </w:trPr>
        <w:tc>
          <w:tcPr>
            <w:tcW w:w="498" w:type="dxa"/>
          </w:tcPr>
          <w:p w14:paraId="2C563081" w14:textId="77777777" w:rsidR="00572610" w:rsidRPr="007018B9" w:rsidRDefault="00572610" w:rsidP="003F0CBD">
            <w:pPr>
              <w:jc w:val="both"/>
              <w:rPr>
                <w:rFonts w:asciiTheme="minorHAnsi" w:hAnsiTheme="minorHAnsi" w:cs="Arial"/>
                <w:szCs w:val="22"/>
                <w:rPrChange w:id="282" w:author="stephen" w:date="2015-05-20T08:07:00Z">
                  <w:rPr>
                    <w:rFonts w:asciiTheme="minorHAnsi" w:hAnsiTheme="minorHAnsi" w:cs="Arial"/>
                    <w:szCs w:val="22"/>
                    <w:lang w:val="fr-FR"/>
                  </w:rPr>
                </w:rPrChange>
              </w:rPr>
            </w:pPr>
          </w:p>
        </w:tc>
        <w:tc>
          <w:tcPr>
            <w:tcW w:w="606" w:type="dxa"/>
          </w:tcPr>
          <w:p w14:paraId="018F896D" w14:textId="5EB5078A" w:rsidR="00572610" w:rsidRPr="007018B9" w:rsidRDefault="00572610" w:rsidP="003F0CBD">
            <w:pPr>
              <w:jc w:val="both"/>
              <w:rPr>
                <w:rFonts w:asciiTheme="minorHAnsi" w:hAnsiTheme="minorHAnsi" w:cs="Arial"/>
                <w:b/>
                <w:szCs w:val="22"/>
              </w:rPr>
            </w:pPr>
            <w:r w:rsidRPr="007018B9">
              <w:rPr>
                <w:rFonts w:asciiTheme="minorHAnsi" w:hAnsiTheme="minorHAnsi" w:cs="Arial"/>
                <w:b/>
                <w:szCs w:val="22"/>
              </w:rPr>
              <w:t>2.6</w:t>
            </w:r>
          </w:p>
        </w:tc>
        <w:tc>
          <w:tcPr>
            <w:tcW w:w="884" w:type="dxa"/>
            <w:shd w:val="clear" w:color="auto" w:fill="D9D9D9" w:themeFill="background1" w:themeFillShade="D9"/>
          </w:tcPr>
          <w:p w14:paraId="7A97D5CA" w14:textId="77777777" w:rsidR="00572610" w:rsidRPr="007018B9" w:rsidRDefault="00572610" w:rsidP="003F0CBD">
            <w:pPr>
              <w:jc w:val="both"/>
              <w:rPr>
                <w:rFonts w:asciiTheme="minorHAnsi" w:hAnsiTheme="minorHAnsi" w:cs="Arial"/>
                <w:szCs w:val="22"/>
              </w:rPr>
            </w:pPr>
          </w:p>
        </w:tc>
        <w:tc>
          <w:tcPr>
            <w:tcW w:w="5920" w:type="dxa"/>
          </w:tcPr>
          <w:p w14:paraId="2DF19342" w14:textId="61EF337D" w:rsidR="00572610" w:rsidRPr="007018B9" w:rsidRDefault="00572610" w:rsidP="00572610">
            <w:pPr>
              <w:rPr>
                <w:rFonts w:asciiTheme="minorHAnsi" w:hAnsiTheme="minorHAnsi" w:cs="Arial"/>
                <w:b/>
                <w:szCs w:val="22"/>
              </w:rPr>
            </w:pPr>
            <w:r w:rsidRPr="007018B9">
              <w:rPr>
                <w:rFonts w:asciiTheme="minorHAnsi" w:hAnsiTheme="minorHAnsi" w:cs="Arial"/>
                <w:b/>
                <w:szCs w:val="22"/>
              </w:rPr>
              <w:t>Vessel Traffic Services</w:t>
            </w:r>
          </w:p>
        </w:tc>
        <w:tc>
          <w:tcPr>
            <w:tcW w:w="6269" w:type="dxa"/>
            <w:gridSpan w:val="4"/>
            <w:shd w:val="clear" w:color="auto" w:fill="D9D9D9" w:themeFill="background1" w:themeFillShade="D9"/>
          </w:tcPr>
          <w:p w14:paraId="5B7F2B63" w14:textId="77777777" w:rsidR="00572610" w:rsidRPr="007018B9" w:rsidRDefault="00572610" w:rsidP="003F0CBD">
            <w:pPr>
              <w:jc w:val="center"/>
              <w:rPr>
                <w:rFonts w:asciiTheme="minorHAnsi" w:hAnsiTheme="minorHAnsi" w:cs="Arial"/>
                <w:szCs w:val="22"/>
              </w:rPr>
            </w:pPr>
          </w:p>
        </w:tc>
      </w:tr>
      <w:tr w:rsidR="00DB49BC" w:rsidRPr="007018B9" w14:paraId="74E04491" w14:textId="77777777" w:rsidTr="00DB49BC">
        <w:trPr>
          <w:jc w:val="center"/>
        </w:trPr>
        <w:tc>
          <w:tcPr>
            <w:tcW w:w="498" w:type="dxa"/>
          </w:tcPr>
          <w:p w14:paraId="7BA4C954" w14:textId="77777777" w:rsidR="00DB49BC" w:rsidRPr="007018B9" w:rsidRDefault="00DB49BC" w:rsidP="003F0CBD">
            <w:pPr>
              <w:jc w:val="both"/>
              <w:rPr>
                <w:rFonts w:asciiTheme="minorHAnsi" w:hAnsiTheme="minorHAnsi" w:cs="Arial"/>
                <w:szCs w:val="22"/>
              </w:rPr>
            </w:pPr>
          </w:p>
        </w:tc>
        <w:tc>
          <w:tcPr>
            <w:tcW w:w="606" w:type="dxa"/>
          </w:tcPr>
          <w:p w14:paraId="7BCC9CEA" w14:textId="77777777" w:rsidR="00DB49BC" w:rsidRPr="007018B9" w:rsidRDefault="00DB49BC" w:rsidP="003F0CBD">
            <w:pPr>
              <w:jc w:val="both"/>
              <w:rPr>
                <w:rFonts w:asciiTheme="minorHAnsi" w:hAnsiTheme="minorHAnsi" w:cs="Arial"/>
                <w:b/>
                <w:szCs w:val="22"/>
              </w:rPr>
            </w:pPr>
          </w:p>
        </w:tc>
        <w:tc>
          <w:tcPr>
            <w:tcW w:w="884" w:type="dxa"/>
          </w:tcPr>
          <w:p w14:paraId="73ACB185" w14:textId="48989509" w:rsidR="00DB49BC" w:rsidRPr="007018B9" w:rsidRDefault="00DB49BC" w:rsidP="00572610">
            <w:pPr>
              <w:jc w:val="both"/>
              <w:rPr>
                <w:rFonts w:asciiTheme="minorHAnsi" w:hAnsiTheme="minorHAnsi" w:cs="Arial"/>
                <w:szCs w:val="22"/>
              </w:rPr>
            </w:pPr>
            <w:r w:rsidRPr="007018B9">
              <w:rPr>
                <w:rFonts w:asciiTheme="minorHAnsi" w:hAnsiTheme="minorHAnsi" w:cs="Arial"/>
                <w:szCs w:val="22"/>
              </w:rPr>
              <w:t>2.6.1</w:t>
            </w:r>
          </w:p>
        </w:tc>
        <w:tc>
          <w:tcPr>
            <w:tcW w:w="5920" w:type="dxa"/>
          </w:tcPr>
          <w:p w14:paraId="4323268A" w14:textId="3967DE6B" w:rsidR="00DB49BC" w:rsidRPr="007018B9" w:rsidRDefault="00DB49BC" w:rsidP="003F0CBD">
            <w:pPr>
              <w:jc w:val="right"/>
              <w:rPr>
                <w:rFonts w:asciiTheme="minorHAnsi" w:hAnsiTheme="minorHAnsi" w:cs="Arial"/>
                <w:szCs w:val="22"/>
              </w:rPr>
            </w:pPr>
            <w:r w:rsidRPr="007018B9">
              <w:rPr>
                <w:rFonts w:asciiTheme="minorHAnsi" w:hAnsiTheme="minorHAnsi" w:cs="Arial"/>
                <w:szCs w:val="22"/>
              </w:rPr>
              <w:t>The purpose and definition of VTS</w:t>
            </w:r>
          </w:p>
        </w:tc>
        <w:tc>
          <w:tcPr>
            <w:tcW w:w="567" w:type="dxa"/>
            <w:vMerge w:val="restart"/>
            <w:vAlign w:val="center"/>
          </w:tcPr>
          <w:p w14:paraId="368A5346" w14:textId="09F44409" w:rsidR="00DB49BC" w:rsidRPr="007018B9" w:rsidRDefault="00DB49BC" w:rsidP="00DB49BC">
            <w:pPr>
              <w:jc w:val="center"/>
              <w:rPr>
                <w:rFonts w:asciiTheme="minorHAnsi" w:hAnsiTheme="minorHAnsi" w:cs="Arial"/>
                <w:szCs w:val="22"/>
              </w:rPr>
            </w:pPr>
            <w:r w:rsidRPr="007018B9">
              <w:rPr>
                <w:rFonts w:asciiTheme="minorHAnsi" w:hAnsiTheme="minorHAnsi" w:cs="Arial"/>
                <w:szCs w:val="22"/>
              </w:rPr>
              <w:t>2</w:t>
            </w:r>
          </w:p>
        </w:tc>
        <w:tc>
          <w:tcPr>
            <w:tcW w:w="2126" w:type="dxa"/>
            <w:vMerge w:val="restart"/>
            <w:vAlign w:val="center"/>
          </w:tcPr>
          <w:p w14:paraId="73A987C8" w14:textId="77777777" w:rsidR="00DB49BC" w:rsidRPr="007018B9" w:rsidRDefault="00DB49BC" w:rsidP="00DB49BC">
            <w:pPr>
              <w:jc w:val="center"/>
              <w:rPr>
                <w:rFonts w:asciiTheme="minorHAnsi" w:hAnsiTheme="minorHAnsi" w:cs="Arial"/>
                <w:szCs w:val="22"/>
              </w:rPr>
            </w:pPr>
            <w:r w:rsidRPr="007018B9">
              <w:rPr>
                <w:rFonts w:asciiTheme="minorHAnsi" w:hAnsiTheme="minorHAnsi" w:cs="Arial"/>
                <w:szCs w:val="22"/>
              </w:rPr>
              <w:t>Visit to VTS Centre if available</w:t>
            </w:r>
          </w:p>
        </w:tc>
        <w:tc>
          <w:tcPr>
            <w:tcW w:w="2979" w:type="dxa"/>
            <w:vMerge w:val="restart"/>
          </w:tcPr>
          <w:p w14:paraId="75191305" w14:textId="77777777" w:rsidR="00DB49BC" w:rsidRPr="007018B9" w:rsidRDefault="00DB49BC" w:rsidP="003F0CBD">
            <w:pPr>
              <w:rPr>
                <w:rFonts w:asciiTheme="minorHAnsi" w:hAnsiTheme="minorHAnsi" w:cs="Arial"/>
                <w:szCs w:val="22"/>
              </w:rPr>
            </w:pPr>
            <w:r w:rsidRPr="007018B9">
              <w:rPr>
                <w:rFonts w:asciiTheme="minorHAnsi" w:hAnsiTheme="minorHAnsi" w:cs="Arial"/>
                <w:szCs w:val="22"/>
              </w:rPr>
              <w:t>NAVGUIDE Chapter 5</w:t>
            </w:r>
          </w:p>
          <w:p w14:paraId="524848A6" w14:textId="77777777" w:rsidR="00A3617C" w:rsidRDefault="00DB49BC">
            <w:pPr>
              <w:rPr>
                <w:ins w:id="283" w:author="stephen" w:date="2015-05-20T10:20:00Z"/>
                <w:rFonts w:asciiTheme="minorHAnsi" w:hAnsiTheme="minorHAnsi" w:cs="Arial"/>
                <w:szCs w:val="22"/>
              </w:rPr>
            </w:pPr>
            <w:r w:rsidRPr="007018B9">
              <w:rPr>
                <w:rFonts w:asciiTheme="minorHAnsi" w:hAnsiTheme="minorHAnsi" w:cs="Arial"/>
                <w:szCs w:val="22"/>
              </w:rPr>
              <w:t>IALA VTS Manual</w:t>
            </w:r>
            <w:del w:id="284" w:author="stephen" w:date="2015-05-20T10:20:00Z">
              <w:r w:rsidRPr="007018B9" w:rsidDel="00A3617C">
                <w:rPr>
                  <w:rFonts w:asciiTheme="minorHAnsi" w:hAnsiTheme="minorHAnsi" w:cs="Arial"/>
                  <w:szCs w:val="22"/>
                </w:rPr>
                <w:delText xml:space="preserve">; </w:delText>
              </w:r>
            </w:del>
            <w:ins w:id="285" w:author="stephen" w:date="2015-05-20T10:20:00Z">
              <w:r w:rsidR="00A3617C">
                <w:rPr>
                  <w:rFonts w:asciiTheme="minorHAnsi" w:hAnsiTheme="minorHAnsi" w:cs="Arial"/>
                  <w:szCs w:val="22"/>
                </w:rPr>
                <w:br/>
                <w:t xml:space="preserve">IALA </w:t>
              </w:r>
            </w:ins>
            <w:r w:rsidRPr="007018B9">
              <w:rPr>
                <w:rFonts w:asciiTheme="minorHAnsi" w:hAnsiTheme="minorHAnsi" w:cs="Arial"/>
                <w:szCs w:val="22"/>
              </w:rPr>
              <w:t>Recs V-103; V-119;</w:t>
            </w:r>
            <w:del w:id="286" w:author="stephen" w:date="2015-05-20T08:37:00Z">
              <w:r w:rsidRPr="007018B9" w:rsidDel="009A17C8">
                <w:rPr>
                  <w:rFonts w:asciiTheme="minorHAnsi" w:hAnsiTheme="minorHAnsi" w:cs="Arial"/>
                  <w:szCs w:val="22"/>
                </w:rPr>
                <w:delText xml:space="preserve"> [</w:delText>
              </w:r>
            </w:del>
            <w:ins w:id="287" w:author="stephen" w:date="2015-05-20T08:37:00Z">
              <w:r w:rsidR="009A17C8">
                <w:rPr>
                  <w:rFonts w:asciiTheme="minorHAnsi" w:hAnsiTheme="minorHAnsi" w:cs="Arial"/>
                  <w:szCs w:val="22"/>
                </w:rPr>
                <w:t xml:space="preserve"> </w:t>
              </w:r>
            </w:ins>
            <w:r w:rsidRPr="007018B9">
              <w:rPr>
                <w:rFonts w:asciiTheme="minorHAnsi" w:hAnsiTheme="minorHAnsi" w:cs="Arial"/>
                <w:szCs w:val="22"/>
              </w:rPr>
              <w:t>V-120</w:t>
            </w:r>
            <w:del w:id="288" w:author="stephen" w:date="2015-05-20T08:37:00Z">
              <w:r w:rsidRPr="007018B9" w:rsidDel="009A17C8">
                <w:rPr>
                  <w:rFonts w:asciiTheme="minorHAnsi" w:hAnsiTheme="minorHAnsi" w:cs="Arial"/>
                  <w:szCs w:val="22"/>
                </w:rPr>
                <w:delText>]</w:delText>
              </w:r>
            </w:del>
            <w:r w:rsidRPr="007018B9">
              <w:rPr>
                <w:rFonts w:asciiTheme="minorHAnsi" w:hAnsiTheme="minorHAnsi" w:cs="Arial"/>
                <w:szCs w:val="22"/>
              </w:rPr>
              <w:t>; V-127; V-136</w:t>
            </w:r>
            <w:del w:id="289" w:author="stephen" w:date="2015-05-20T10:20:00Z">
              <w:r w:rsidRPr="007018B9" w:rsidDel="00A3617C">
                <w:rPr>
                  <w:rFonts w:asciiTheme="minorHAnsi" w:hAnsiTheme="minorHAnsi" w:cs="Arial"/>
                  <w:szCs w:val="22"/>
                </w:rPr>
                <w:delText>:</w:delText>
              </w:r>
            </w:del>
          </w:p>
          <w:p w14:paraId="49CAFE50" w14:textId="42372C82" w:rsidR="00DB49BC" w:rsidRPr="007018B9" w:rsidRDefault="00A3617C">
            <w:pPr>
              <w:rPr>
                <w:rFonts w:asciiTheme="minorHAnsi" w:hAnsiTheme="minorHAnsi" w:cs="Arial"/>
                <w:szCs w:val="22"/>
              </w:rPr>
            </w:pPr>
            <w:ins w:id="290" w:author="stephen" w:date="2015-05-20T10:20:00Z">
              <w:r>
                <w:rPr>
                  <w:rFonts w:asciiTheme="minorHAnsi" w:hAnsiTheme="minorHAnsi" w:cs="Arial"/>
                  <w:szCs w:val="22"/>
                </w:rPr>
                <w:t>IALA</w:t>
              </w:r>
            </w:ins>
            <w:r w:rsidR="00DB49BC" w:rsidRPr="007018B9">
              <w:rPr>
                <w:rFonts w:asciiTheme="minorHAnsi" w:hAnsiTheme="minorHAnsi" w:cs="Arial"/>
                <w:szCs w:val="22"/>
              </w:rPr>
              <w:t xml:space="preserve"> GL 1055</w:t>
            </w:r>
          </w:p>
        </w:tc>
        <w:tc>
          <w:tcPr>
            <w:tcW w:w="597" w:type="dxa"/>
            <w:vMerge w:val="restart"/>
            <w:vAlign w:val="center"/>
          </w:tcPr>
          <w:p w14:paraId="0B8B2A3E" w14:textId="2DF4D68C" w:rsidR="00DB49BC" w:rsidRPr="007018B9" w:rsidRDefault="00DB49BC" w:rsidP="00DB49BC">
            <w:pPr>
              <w:jc w:val="center"/>
              <w:rPr>
                <w:rFonts w:asciiTheme="minorHAnsi" w:hAnsiTheme="minorHAnsi" w:cs="Arial"/>
                <w:szCs w:val="22"/>
              </w:rPr>
            </w:pPr>
            <w:r w:rsidRPr="007018B9">
              <w:rPr>
                <w:rFonts w:asciiTheme="minorHAnsi" w:hAnsiTheme="minorHAnsi" w:cs="Arial"/>
                <w:szCs w:val="22"/>
              </w:rPr>
              <w:t>9</w:t>
            </w:r>
          </w:p>
        </w:tc>
      </w:tr>
      <w:tr w:rsidR="00DB49BC" w:rsidRPr="007018B9" w14:paraId="68F9A589" w14:textId="77777777" w:rsidTr="000C062E">
        <w:trPr>
          <w:jc w:val="center"/>
        </w:trPr>
        <w:tc>
          <w:tcPr>
            <w:tcW w:w="498" w:type="dxa"/>
          </w:tcPr>
          <w:p w14:paraId="47EFEA19" w14:textId="5DFBA6CB" w:rsidR="00DB49BC" w:rsidRPr="007018B9" w:rsidRDefault="00DB49BC" w:rsidP="003F0CBD">
            <w:pPr>
              <w:jc w:val="both"/>
              <w:rPr>
                <w:rFonts w:asciiTheme="minorHAnsi" w:hAnsiTheme="minorHAnsi" w:cs="Arial"/>
                <w:szCs w:val="22"/>
              </w:rPr>
            </w:pPr>
          </w:p>
        </w:tc>
        <w:tc>
          <w:tcPr>
            <w:tcW w:w="606" w:type="dxa"/>
          </w:tcPr>
          <w:p w14:paraId="59F4A004" w14:textId="77777777" w:rsidR="00DB49BC" w:rsidRPr="007018B9" w:rsidRDefault="00DB49BC" w:rsidP="003F0CBD">
            <w:pPr>
              <w:jc w:val="both"/>
              <w:rPr>
                <w:rFonts w:asciiTheme="minorHAnsi" w:hAnsiTheme="minorHAnsi" w:cs="Arial"/>
                <w:b/>
                <w:szCs w:val="22"/>
              </w:rPr>
            </w:pPr>
          </w:p>
        </w:tc>
        <w:tc>
          <w:tcPr>
            <w:tcW w:w="884" w:type="dxa"/>
          </w:tcPr>
          <w:p w14:paraId="18AB989D" w14:textId="209A4BB8" w:rsidR="00DB49BC" w:rsidRPr="007018B9" w:rsidRDefault="00DB49BC" w:rsidP="003F0CBD">
            <w:pPr>
              <w:jc w:val="both"/>
              <w:rPr>
                <w:rFonts w:asciiTheme="minorHAnsi" w:hAnsiTheme="minorHAnsi" w:cs="Arial"/>
                <w:szCs w:val="22"/>
              </w:rPr>
            </w:pPr>
            <w:r w:rsidRPr="007018B9">
              <w:rPr>
                <w:rFonts w:asciiTheme="minorHAnsi" w:hAnsiTheme="minorHAnsi" w:cs="Arial"/>
                <w:szCs w:val="22"/>
              </w:rPr>
              <w:t>2.6.2</w:t>
            </w:r>
          </w:p>
        </w:tc>
        <w:tc>
          <w:tcPr>
            <w:tcW w:w="5920" w:type="dxa"/>
          </w:tcPr>
          <w:p w14:paraId="0A0A8CBD" w14:textId="60CC766D" w:rsidR="00DB49BC" w:rsidRPr="007018B9" w:rsidRDefault="00DB49BC" w:rsidP="003F0CBD">
            <w:pPr>
              <w:jc w:val="right"/>
              <w:rPr>
                <w:rFonts w:asciiTheme="minorHAnsi" w:hAnsiTheme="minorHAnsi" w:cs="Arial"/>
                <w:szCs w:val="22"/>
              </w:rPr>
            </w:pPr>
            <w:r w:rsidRPr="007018B9">
              <w:rPr>
                <w:rFonts w:asciiTheme="minorHAnsi" w:hAnsiTheme="minorHAnsi" w:cs="Arial"/>
                <w:szCs w:val="22"/>
              </w:rPr>
              <w:t>The types of VT services</w:t>
            </w:r>
          </w:p>
        </w:tc>
        <w:tc>
          <w:tcPr>
            <w:tcW w:w="567" w:type="dxa"/>
            <w:vMerge/>
          </w:tcPr>
          <w:p w14:paraId="51C5EFFF" w14:textId="77777777" w:rsidR="00DB49BC" w:rsidRPr="007018B9" w:rsidRDefault="00DB49BC" w:rsidP="003F0CBD">
            <w:pPr>
              <w:jc w:val="center"/>
              <w:rPr>
                <w:rFonts w:asciiTheme="minorHAnsi" w:hAnsiTheme="minorHAnsi" w:cs="Arial"/>
                <w:szCs w:val="22"/>
              </w:rPr>
            </w:pPr>
          </w:p>
        </w:tc>
        <w:tc>
          <w:tcPr>
            <w:tcW w:w="2126" w:type="dxa"/>
            <w:vMerge/>
          </w:tcPr>
          <w:p w14:paraId="3194F276" w14:textId="77777777" w:rsidR="00DB49BC" w:rsidRPr="007018B9" w:rsidRDefault="00DB49BC" w:rsidP="003F0CBD">
            <w:pPr>
              <w:rPr>
                <w:rFonts w:asciiTheme="minorHAnsi" w:hAnsiTheme="minorHAnsi" w:cs="Arial"/>
                <w:szCs w:val="22"/>
              </w:rPr>
            </w:pPr>
          </w:p>
        </w:tc>
        <w:tc>
          <w:tcPr>
            <w:tcW w:w="2979" w:type="dxa"/>
            <w:vMerge/>
          </w:tcPr>
          <w:p w14:paraId="3A267721" w14:textId="77777777" w:rsidR="00DB49BC" w:rsidRPr="007018B9" w:rsidRDefault="00DB49BC" w:rsidP="003F0CBD">
            <w:pPr>
              <w:rPr>
                <w:rFonts w:asciiTheme="minorHAnsi" w:hAnsiTheme="minorHAnsi" w:cs="Arial"/>
                <w:szCs w:val="22"/>
              </w:rPr>
            </w:pPr>
          </w:p>
        </w:tc>
        <w:tc>
          <w:tcPr>
            <w:tcW w:w="597" w:type="dxa"/>
            <w:vMerge/>
          </w:tcPr>
          <w:p w14:paraId="70B4F3CB" w14:textId="77777777" w:rsidR="00DB49BC" w:rsidRPr="007018B9" w:rsidRDefault="00DB49BC" w:rsidP="003F0CBD">
            <w:pPr>
              <w:jc w:val="center"/>
              <w:rPr>
                <w:rFonts w:asciiTheme="minorHAnsi" w:hAnsiTheme="minorHAnsi" w:cs="Arial"/>
                <w:szCs w:val="22"/>
              </w:rPr>
            </w:pPr>
          </w:p>
        </w:tc>
      </w:tr>
      <w:tr w:rsidR="00DB49BC" w:rsidRPr="007018B9" w14:paraId="3CBB7386" w14:textId="77777777" w:rsidTr="000C062E">
        <w:trPr>
          <w:jc w:val="center"/>
        </w:trPr>
        <w:tc>
          <w:tcPr>
            <w:tcW w:w="498" w:type="dxa"/>
          </w:tcPr>
          <w:p w14:paraId="1F8D74B1" w14:textId="77777777" w:rsidR="00DB49BC" w:rsidRPr="007018B9" w:rsidRDefault="00DB49BC" w:rsidP="003F0CBD">
            <w:pPr>
              <w:jc w:val="both"/>
              <w:rPr>
                <w:rFonts w:asciiTheme="minorHAnsi" w:hAnsiTheme="minorHAnsi" w:cs="Arial"/>
                <w:szCs w:val="22"/>
              </w:rPr>
            </w:pPr>
          </w:p>
        </w:tc>
        <w:tc>
          <w:tcPr>
            <w:tcW w:w="606" w:type="dxa"/>
          </w:tcPr>
          <w:p w14:paraId="10C27FDF" w14:textId="77777777" w:rsidR="00DB49BC" w:rsidRPr="007018B9" w:rsidRDefault="00DB49BC" w:rsidP="003F0CBD">
            <w:pPr>
              <w:jc w:val="both"/>
              <w:rPr>
                <w:rFonts w:asciiTheme="minorHAnsi" w:hAnsiTheme="minorHAnsi" w:cs="Arial"/>
                <w:b/>
                <w:szCs w:val="22"/>
              </w:rPr>
            </w:pPr>
          </w:p>
        </w:tc>
        <w:tc>
          <w:tcPr>
            <w:tcW w:w="884" w:type="dxa"/>
          </w:tcPr>
          <w:p w14:paraId="10B05220" w14:textId="1EE81F59" w:rsidR="00DB49BC" w:rsidRPr="007018B9" w:rsidRDefault="00DB49BC" w:rsidP="003F0CBD">
            <w:pPr>
              <w:jc w:val="both"/>
              <w:rPr>
                <w:rFonts w:asciiTheme="minorHAnsi" w:hAnsiTheme="minorHAnsi" w:cs="Arial"/>
                <w:szCs w:val="22"/>
              </w:rPr>
            </w:pPr>
            <w:r w:rsidRPr="007018B9">
              <w:rPr>
                <w:rFonts w:asciiTheme="minorHAnsi" w:hAnsiTheme="minorHAnsi" w:cs="Arial"/>
                <w:szCs w:val="22"/>
              </w:rPr>
              <w:t>2.6.3</w:t>
            </w:r>
          </w:p>
        </w:tc>
        <w:tc>
          <w:tcPr>
            <w:tcW w:w="5920" w:type="dxa"/>
          </w:tcPr>
          <w:p w14:paraId="574B4D5F" w14:textId="4A075473" w:rsidR="00DB49BC" w:rsidRPr="007018B9" w:rsidRDefault="00DB49BC" w:rsidP="003F0CBD">
            <w:pPr>
              <w:jc w:val="right"/>
              <w:rPr>
                <w:rFonts w:asciiTheme="minorHAnsi" w:hAnsiTheme="minorHAnsi" w:cs="Arial"/>
                <w:szCs w:val="22"/>
              </w:rPr>
            </w:pPr>
            <w:r w:rsidRPr="007018B9">
              <w:rPr>
                <w:rFonts w:asciiTheme="minorHAnsi" w:hAnsiTheme="minorHAnsi" w:cs="Arial"/>
                <w:szCs w:val="22"/>
              </w:rPr>
              <w:t>VTS personnel</w:t>
            </w:r>
          </w:p>
        </w:tc>
        <w:tc>
          <w:tcPr>
            <w:tcW w:w="567" w:type="dxa"/>
            <w:vMerge/>
          </w:tcPr>
          <w:p w14:paraId="7EE414BE" w14:textId="77777777" w:rsidR="00DB49BC" w:rsidRPr="007018B9" w:rsidRDefault="00DB49BC" w:rsidP="003F0CBD">
            <w:pPr>
              <w:jc w:val="center"/>
              <w:rPr>
                <w:rFonts w:asciiTheme="minorHAnsi" w:hAnsiTheme="minorHAnsi" w:cs="Arial"/>
                <w:szCs w:val="22"/>
              </w:rPr>
            </w:pPr>
          </w:p>
        </w:tc>
        <w:tc>
          <w:tcPr>
            <w:tcW w:w="2126" w:type="dxa"/>
            <w:vMerge/>
          </w:tcPr>
          <w:p w14:paraId="0EFCB80F" w14:textId="77777777" w:rsidR="00DB49BC" w:rsidRPr="007018B9" w:rsidRDefault="00DB49BC" w:rsidP="003F0CBD">
            <w:pPr>
              <w:rPr>
                <w:rFonts w:asciiTheme="minorHAnsi" w:hAnsiTheme="minorHAnsi" w:cs="Arial"/>
                <w:szCs w:val="22"/>
              </w:rPr>
            </w:pPr>
          </w:p>
        </w:tc>
        <w:tc>
          <w:tcPr>
            <w:tcW w:w="2979" w:type="dxa"/>
            <w:vMerge/>
          </w:tcPr>
          <w:p w14:paraId="102DD4D2" w14:textId="77777777" w:rsidR="00DB49BC" w:rsidRPr="007018B9" w:rsidRDefault="00DB49BC" w:rsidP="003F0CBD">
            <w:pPr>
              <w:rPr>
                <w:rFonts w:asciiTheme="minorHAnsi" w:hAnsiTheme="minorHAnsi" w:cs="Arial"/>
                <w:szCs w:val="22"/>
              </w:rPr>
            </w:pPr>
          </w:p>
        </w:tc>
        <w:tc>
          <w:tcPr>
            <w:tcW w:w="597" w:type="dxa"/>
            <w:vMerge/>
          </w:tcPr>
          <w:p w14:paraId="494A26B3" w14:textId="77777777" w:rsidR="00DB49BC" w:rsidRPr="007018B9" w:rsidRDefault="00DB49BC" w:rsidP="003F0CBD">
            <w:pPr>
              <w:jc w:val="center"/>
              <w:rPr>
                <w:rFonts w:asciiTheme="minorHAnsi" w:hAnsiTheme="minorHAnsi" w:cs="Arial"/>
                <w:szCs w:val="22"/>
              </w:rPr>
            </w:pPr>
          </w:p>
        </w:tc>
      </w:tr>
      <w:tr w:rsidR="00DB49BC" w:rsidRPr="007018B9" w14:paraId="13126D24" w14:textId="77777777" w:rsidTr="000C062E">
        <w:trPr>
          <w:jc w:val="center"/>
        </w:trPr>
        <w:tc>
          <w:tcPr>
            <w:tcW w:w="498" w:type="dxa"/>
          </w:tcPr>
          <w:p w14:paraId="7202363D" w14:textId="77777777" w:rsidR="00DB49BC" w:rsidRPr="007018B9" w:rsidRDefault="00DB49BC" w:rsidP="003F0CBD">
            <w:pPr>
              <w:jc w:val="both"/>
              <w:rPr>
                <w:rFonts w:asciiTheme="minorHAnsi" w:hAnsiTheme="minorHAnsi" w:cs="Arial"/>
                <w:szCs w:val="22"/>
              </w:rPr>
            </w:pPr>
          </w:p>
        </w:tc>
        <w:tc>
          <w:tcPr>
            <w:tcW w:w="606" w:type="dxa"/>
          </w:tcPr>
          <w:p w14:paraId="59E7BF5D" w14:textId="77777777" w:rsidR="00DB49BC" w:rsidRPr="007018B9" w:rsidRDefault="00DB49BC" w:rsidP="003F0CBD">
            <w:pPr>
              <w:jc w:val="both"/>
              <w:rPr>
                <w:rFonts w:asciiTheme="minorHAnsi" w:hAnsiTheme="minorHAnsi" w:cs="Arial"/>
                <w:b/>
                <w:szCs w:val="22"/>
              </w:rPr>
            </w:pPr>
          </w:p>
        </w:tc>
        <w:tc>
          <w:tcPr>
            <w:tcW w:w="884" w:type="dxa"/>
          </w:tcPr>
          <w:p w14:paraId="2AA540B5" w14:textId="44F1A7D0" w:rsidR="00DB49BC" w:rsidRPr="007018B9" w:rsidRDefault="00DB49BC" w:rsidP="003F0CBD">
            <w:pPr>
              <w:jc w:val="both"/>
              <w:rPr>
                <w:rFonts w:asciiTheme="minorHAnsi" w:hAnsiTheme="minorHAnsi" w:cs="Arial"/>
                <w:szCs w:val="22"/>
              </w:rPr>
            </w:pPr>
            <w:r w:rsidRPr="007018B9">
              <w:rPr>
                <w:rFonts w:asciiTheme="minorHAnsi" w:hAnsiTheme="minorHAnsi" w:cs="Arial"/>
                <w:szCs w:val="22"/>
              </w:rPr>
              <w:t>2.6.4</w:t>
            </w:r>
          </w:p>
        </w:tc>
        <w:tc>
          <w:tcPr>
            <w:tcW w:w="5920" w:type="dxa"/>
          </w:tcPr>
          <w:p w14:paraId="20B02524" w14:textId="541A3F20" w:rsidR="00DB49BC" w:rsidRPr="007018B9" w:rsidRDefault="00DB49BC" w:rsidP="003F0CBD">
            <w:pPr>
              <w:jc w:val="right"/>
              <w:rPr>
                <w:rFonts w:asciiTheme="minorHAnsi" w:hAnsiTheme="minorHAnsi" w:cs="Arial"/>
                <w:szCs w:val="22"/>
              </w:rPr>
            </w:pPr>
            <w:r w:rsidRPr="007018B9">
              <w:rPr>
                <w:rFonts w:asciiTheme="minorHAnsi" w:hAnsiTheme="minorHAnsi" w:cs="Arial"/>
                <w:szCs w:val="22"/>
              </w:rPr>
              <w:t>Promulgation of information</w:t>
            </w:r>
          </w:p>
        </w:tc>
        <w:tc>
          <w:tcPr>
            <w:tcW w:w="567" w:type="dxa"/>
            <w:vMerge/>
          </w:tcPr>
          <w:p w14:paraId="208D9133" w14:textId="77777777" w:rsidR="00DB49BC" w:rsidRPr="007018B9" w:rsidRDefault="00DB49BC" w:rsidP="003F0CBD">
            <w:pPr>
              <w:jc w:val="center"/>
              <w:rPr>
                <w:rFonts w:asciiTheme="minorHAnsi" w:hAnsiTheme="minorHAnsi" w:cs="Arial"/>
                <w:szCs w:val="22"/>
              </w:rPr>
            </w:pPr>
          </w:p>
        </w:tc>
        <w:tc>
          <w:tcPr>
            <w:tcW w:w="2126" w:type="dxa"/>
            <w:vMerge/>
          </w:tcPr>
          <w:p w14:paraId="72081110" w14:textId="77777777" w:rsidR="00DB49BC" w:rsidRPr="007018B9" w:rsidRDefault="00DB49BC" w:rsidP="003F0CBD">
            <w:pPr>
              <w:rPr>
                <w:rFonts w:asciiTheme="minorHAnsi" w:hAnsiTheme="minorHAnsi" w:cs="Arial"/>
                <w:szCs w:val="22"/>
              </w:rPr>
            </w:pPr>
          </w:p>
        </w:tc>
        <w:tc>
          <w:tcPr>
            <w:tcW w:w="2979" w:type="dxa"/>
            <w:vMerge/>
          </w:tcPr>
          <w:p w14:paraId="3A839437" w14:textId="77777777" w:rsidR="00DB49BC" w:rsidRPr="007018B9" w:rsidRDefault="00DB49BC" w:rsidP="003F0CBD">
            <w:pPr>
              <w:rPr>
                <w:rFonts w:asciiTheme="minorHAnsi" w:hAnsiTheme="minorHAnsi" w:cs="Arial"/>
                <w:szCs w:val="22"/>
              </w:rPr>
            </w:pPr>
          </w:p>
        </w:tc>
        <w:tc>
          <w:tcPr>
            <w:tcW w:w="597" w:type="dxa"/>
            <w:vMerge/>
          </w:tcPr>
          <w:p w14:paraId="64D9D021" w14:textId="77777777" w:rsidR="00DB49BC" w:rsidRPr="007018B9" w:rsidRDefault="00DB49BC" w:rsidP="003F0CBD">
            <w:pPr>
              <w:jc w:val="center"/>
              <w:rPr>
                <w:rFonts w:asciiTheme="minorHAnsi" w:hAnsiTheme="minorHAnsi" w:cs="Arial"/>
                <w:szCs w:val="22"/>
              </w:rPr>
            </w:pPr>
          </w:p>
        </w:tc>
      </w:tr>
      <w:tr w:rsidR="00DB49BC" w:rsidRPr="007018B9" w14:paraId="21EEBDA2" w14:textId="77777777" w:rsidTr="00322E60">
        <w:trPr>
          <w:jc w:val="center"/>
        </w:trPr>
        <w:tc>
          <w:tcPr>
            <w:tcW w:w="498" w:type="dxa"/>
          </w:tcPr>
          <w:p w14:paraId="7FE4B157" w14:textId="77777777" w:rsidR="00DB49BC" w:rsidRPr="007018B9" w:rsidRDefault="00DB49BC" w:rsidP="003F0CBD">
            <w:pPr>
              <w:jc w:val="both"/>
              <w:rPr>
                <w:rFonts w:asciiTheme="minorHAnsi" w:hAnsiTheme="minorHAnsi" w:cs="Arial"/>
                <w:szCs w:val="22"/>
              </w:rPr>
            </w:pPr>
          </w:p>
        </w:tc>
        <w:tc>
          <w:tcPr>
            <w:tcW w:w="606" w:type="dxa"/>
          </w:tcPr>
          <w:p w14:paraId="03745C5B" w14:textId="0926FFDF" w:rsidR="00DB49BC" w:rsidRPr="007018B9" w:rsidRDefault="00DB49BC" w:rsidP="003F0CBD">
            <w:pPr>
              <w:jc w:val="both"/>
              <w:rPr>
                <w:rFonts w:asciiTheme="minorHAnsi" w:hAnsiTheme="minorHAnsi" w:cs="Arial"/>
                <w:b/>
                <w:szCs w:val="22"/>
              </w:rPr>
            </w:pPr>
            <w:r w:rsidRPr="007018B9">
              <w:rPr>
                <w:rFonts w:asciiTheme="minorHAnsi" w:hAnsiTheme="minorHAnsi" w:cs="Arial"/>
                <w:b/>
                <w:szCs w:val="22"/>
              </w:rPr>
              <w:t>2.7</w:t>
            </w:r>
          </w:p>
        </w:tc>
        <w:tc>
          <w:tcPr>
            <w:tcW w:w="884" w:type="dxa"/>
            <w:shd w:val="clear" w:color="auto" w:fill="D9D9D9" w:themeFill="background1" w:themeFillShade="D9"/>
          </w:tcPr>
          <w:p w14:paraId="2207CB61" w14:textId="77777777" w:rsidR="00DB49BC" w:rsidRPr="007018B9" w:rsidRDefault="00DB49BC" w:rsidP="003F0CBD">
            <w:pPr>
              <w:jc w:val="both"/>
              <w:rPr>
                <w:rFonts w:asciiTheme="minorHAnsi" w:hAnsiTheme="minorHAnsi" w:cs="Arial"/>
                <w:szCs w:val="22"/>
              </w:rPr>
            </w:pPr>
          </w:p>
        </w:tc>
        <w:tc>
          <w:tcPr>
            <w:tcW w:w="5920" w:type="dxa"/>
          </w:tcPr>
          <w:p w14:paraId="2012042F" w14:textId="51BB2D57" w:rsidR="00DB49BC" w:rsidRPr="007018B9" w:rsidRDefault="00DB49BC" w:rsidP="00DB49BC">
            <w:pPr>
              <w:rPr>
                <w:rFonts w:asciiTheme="minorHAnsi" w:hAnsiTheme="minorHAnsi" w:cs="Arial"/>
                <w:b/>
                <w:szCs w:val="22"/>
              </w:rPr>
            </w:pPr>
            <w:r w:rsidRPr="007018B9">
              <w:rPr>
                <w:rFonts w:asciiTheme="minorHAnsi" w:hAnsiTheme="minorHAnsi" w:cs="Arial"/>
                <w:b/>
                <w:szCs w:val="22"/>
              </w:rPr>
              <w:t>Maritime Safety Information</w:t>
            </w:r>
          </w:p>
        </w:tc>
        <w:tc>
          <w:tcPr>
            <w:tcW w:w="6269" w:type="dxa"/>
            <w:gridSpan w:val="4"/>
            <w:shd w:val="clear" w:color="auto" w:fill="D9D9D9" w:themeFill="background1" w:themeFillShade="D9"/>
          </w:tcPr>
          <w:p w14:paraId="72AE4089" w14:textId="77777777" w:rsidR="00DB49BC" w:rsidRPr="007018B9" w:rsidRDefault="00DB49BC" w:rsidP="003F0CBD">
            <w:pPr>
              <w:jc w:val="center"/>
              <w:rPr>
                <w:rFonts w:asciiTheme="minorHAnsi" w:hAnsiTheme="minorHAnsi" w:cs="Arial"/>
                <w:szCs w:val="22"/>
              </w:rPr>
            </w:pPr>
          </w:p>
        </w:tc>
      </w:tr>
      <w:tr w:rsidR="0083309A" w:rsidRPr="007018B9" w14:paraId="4DC57D73" w14:textId="77777777" w:rsidTr="0083309A">
        <w:trPr>
          <w:jc w:val="center"/>
        </w:trPr>
        <w:tc>
          <w:tcPr>
            <w:tcW w:w="498" w:type="dxa"/>
          </w:tcPr>
          <w:p w14:paraId="5EEDBF0D" w14:textId="77777777" w:rsidR="0083309A" w:rsidRPr="007018B9" w:rsidRDefault="0083309A" w:rsidP="003F0CBD">
            <w:pPr>
              <w:jc w:val="both"/>
              <w:rPr>
                <w:rFonts w:asciiTheme="minorHAnsi" w:hAnsiTheme="minorHAnsi" w:cs="Arial"/>
                <w:szCs w:val="22"/>
              </w:rPr>
            </w:pPr>
          </w:p>
        </w:tc>
        <w:tc>
          <w:tcPr>
            <w:tcW w:w="606" w:type="dxa"/>
          </w:tcPr>
          <w:p w14:paraId="61C72F56" w14:textId="77777777" w:rsidR="0083309A" w:rsidRPr="007018B9" w:rsidRDefault="0083309A" w:rsidP="003F0CBD">
            <w:pPr>
              <w:jc w:val="both"/>
              <w:rPr>
                <w:rFonts w:asciiTheme="minorHAnsi" w:hAnsiTheme="minorHAnsi" w:cs="Arial"/>
                <w:b/>
                <w:szCs w:val="22"/>
              </w:rPr>
            </w:pPr>
          </w:p>
        </w:tc>
        <w:tc>
          <w:tcPr>
            <w:tcW w:w="884" w:type="dxa"/>
          </w:tcPr>
          <w:p w14:paraId="316FD960" w14:textId="14C75074" w:rsidR="0083309A" w:rsidRPr="007018B9" w:rsidRDefault="0083309A" w:rsidP="003F0CBD">
            <w:pPr>
              <w:jc w:val="both"/>
              <w:rPr>
                <w:rFonts w:asciiTheme="minorHAnsi" w:hAnsiTheme="minorHAnsi" w:cs="Arial"/>
                <w:szCs w:val="22"/>
              </w:rPr>
            </w:pPr>
            <w:r w:rsidRPr="007018B9">
              <w:rPr>
                <w:rFonts w:asciiTheme="minorHAnsi" w:hAnsiTheme="minorHAnsi" w:cs="Arial"/>
                <w:szCs w:val="22"/>
              </w:rPr>
              <w:t>2.7.1</w:t>
            </w:r>
          </w:p>
        </w:tc>
        <w:tc>
          <w:tcPr>
            <w:tcW w:w="5920" w:type="dxa"/>
          </w:tcPr>
          <w:p w14:paraId="2AF2F744" w14:textId="4B7D89D2" w:rsidR="0083309A" w:rsidRPr="007018B9" w:rsidRDefault="0083309A" w:rsidP="003F0CBD">
            <w:pPr>
              <w:jc w:val="right"/>
              <w:rPr>
                <w:rFonts w:asciiTheme="minorHAnsi" w:hAnsiTheme="minorHAnsi" w:cs="Arial"/>
                <w:szCs w:val="22"/>
              </w:rPr>
            </w:pPr>
            <w:r w:rsidRPr="007018B9">
              <w:rPr>
                <w:rFonts w:asciiTheme="minorHAnsi" w:hAnsiTheme="minorHAnsi" w:cs="Arial"/>
                <w:szCs w:val="22"/>
              </w:rPr>
              <w:t>Definition of MSI</w:t>
            </w:r>
          </w:p>
        </w:tc>
        <w:tc>
          <w:tcPr>
            <w:tcW w:w="567" w:type="dxa"/>
            <w:vMerge w:val="restart"/>
            <w:vAlign w:val="center"/>
          </w:tcPr>
          <w:p w14:paraId="4604B8CE" w14:textId="50982386" w:rsidR="0083309A" w:rsidRPr="007018B9" w:rsidRDefault="0083309A" w:rsidP="0083309A">
            <w:pPr>
              <w:jc w:val="center"/>
              <w:rPr>
                <w:rFonts w:asciiTheme="minorHAnsi" w:hAnsiTheme="minorHAnsi" w:cs="Arial"/>
                <w:szCs w:val="22"/>
              </w:rPr>
            </w:pPr>
            <w:r w:rsidRPr="007018B9">
              <w:rPr>
                <w:rFonts w:asciiTheme="minorHAnsi" w:hAnsiTheme="minorHAnsi" w:cs="Arial"/>
                <w:szCs w:val="22"/>
              </w:rPr>
              <w:t>3</w:t>
            </w:r>
          </w:p>
        </w:tc>
        <w:tc>
          <w:tcPr>
            <w:tcW w:w="2126" w:type="dxa"/>
            <w:vMerge w:val="restart"/>
          </w:tcPr>
          <w:p w14:paraId="3E328D27" w14:textId="77777777" w:rsidR="0083309A" w:rsidRPr="007018B9" w:rsidRDefault="0083309A" w:rsidP="003F0CBD">
            <w:pPr>
              <w:rPr>
                <w:rFonts w:asciiTheme="minorHAnsi" w:hAnsiTheme="minorHAnsi" w:cs="Arial"/>
                <w:szCs w:val="22"/>
              </w:rPr>
            </w:pPr>
          </w:p>
        </w:tc>
        <w:tc>
          <w:tcPr>
            <w:tcW w:w="2979" w:type="dxa"/>
            <w:vMerge w:val="restart"/>
          </w:tcPr>
          <w:p w14:paraId="345DF499" w14:textId="5BCA55E2" w:rsidR="0083309A" w:rsidRPr="007018B9" w:rsidRDefault="0083309A" w:rsidP="003F0CBD">
            <w:pPr>
              <w:rPr>
                <w:rFonts w:asciiTheme="minorHAnsi" w:hAnsiTheme="minorHAnsi" w:cs="Arial"/>
                <w:szCs w:val="22"/>
              </w:rPr>
            </w:pPr>
            <w:r w:rsidRPr="007018B9">
              <w:rPr>
                <w:rFonts w:asciiTheme="minorHAnsi" w:hAnsiTheme="minorHAnsi" w:cs="Arial"/>
                <w:szCs w:val="22"/>
              </w:rPr>
              <w:t>NAVGUIDE 6.6</w:t>
            </w:r>
          </w:p>
        </w:tc>
        <w:tc>
          <w:tcPr>
            <w:tcW w:w="597" w:type="dxa"/>
            <w:vMerge w:val="restart"/>
            <w:vAlign w:val="center"/>
          </w:tcPr>
          <w:p w14:paraId="137D6CD9" w14:textId="7ED3F418" w:rsidR="0083309A" w:rsidRPr="007018B9" w:rsidRDefault="0083309A" w:rsidP="00DB49BC">
            <w:pPr>
              <w:jc w:val="center"/>
              <w:rPr>
                <w:rFonts w:asciiTheme="minorHAnsi" w:hAnsiTheme="minorHAnsi" w:cs="Arial"/>
                <w:szCs w:val="22"/>
              </w:rPr>
            </w:pPr>
            <w:r w:rsidRPr="007018B9">
              <w:rPr>
                <w:rFonts w:asciiTheme="minorHAnsi" w:hAnsiTheme="minorHAnsi" w:cs="Arial"/>
                <w:szCs w:val="22"/>
              </w:rPr>
              <w:t>10</w:t>
            </w:r>
          </w:p>
        </w:tc>
      </w:tr>
      <w:tr w:rsidR="0083309A" w:rsidRPr="007018B9" w14:paraId="3B41E324" w14:textId="77777777" w:rsidTr="000C062E">
        <w:trPr>
          <w:jc w:val="center"/>
        </w:trPr>
        <w:tc>
          <w:tcPr>
            <w:tcW w:w="498" w:type="dxa"/>
          </w:tcPr>
          <w:p w14:paraId="2C6A7C98" w14:textId="77777777" w:rsidR="0083309A" w:rsidRPr="007018B9" w:rsidRDefault="0083309A" w:rsidP="003F0CBD">
            <w:pPr>
              <w:jc w:val="both"/>
              <w:rPr>
                <w:rFonts w:asciiTheme="minorHAnsi" w:hAnsiTheme="minorHAnsi" w:cs="Arial"/>
                <w:szCs w:val="22"/>
              </w:rPr>
            </w:pPr>
          </w:p>
        </w:tc>
        <w:tc>
          <w:tcPr>
            <w:tcW w:w="606" w:type="dxa"/>
          </w:tcPr>
          <w:p w14:paraId="0C3AA891" w14:textId="77777777" w:rsidR="0083309A" w:rsidRPr="007018B9" w:rsidRDefault="0083309A" w:rsidP="003F0CBD">
            <w:pPr>
              <w:jc w:val="both"/>
              <w:rPr>
                <w:rFonts w:asciiTheme="minorHAnsi" w:hAnsiTheme="minorHAnsi" w:cs="Arial"/>
                <w:b/>
                <w:szCs w:val="22"/>
              </w:rPr>
            </w:pPr>
          </w:p>
        </w:tc>
        <w:tc>
          <w:tcPr>
            <w:tcW w:w="884" w:type="dxa"/>
          </w:tcPr>
          <w:p w14:paraId="416171E1" w14:textId="3D66308E" w:rsidR="0083309A" w:rsidRPr="007018B9" w:rsidRDefault="0083309A" w:rsidP="003F0CBD">
            <w:pPr>
              <w:jc w:val="both"/>
              <w:rPr>
                <w:rFonts w:asciiTheme="minorHAnsi" w:hAnsiTheme="minorHAnsi" w:cs="Arial"/>
                <w:szCs w:val="22"/>
              </w:rPr>
            </w:pPr>
            <w:r w:rsidRPr="007018B9">
              <w:rPr>
                <w:rFonts w:asciiTheme="minorHAnsi" w:hAnsiTheme="minorHAnsi" w:cs="Arial"/>
                <w:szCs w:val="22"/>
              </w:rPr>
              <w:t>2.7.2</w:t>
            </w:r>
          </w:p>
        </w:tc>
        <w:tc>
          <w:tcPr>
            <w:tcW w:w="5920" w:type="dxa"/>
          </w:tcPr>
          <w:p w14:paraId="525AAF36" w14:textId="381BA986" w:rsidR="0083309A" w:rsidRPr="007018B9" w:rsidRDefault="0083309A" w:rsidP="003F0CBD">
            <w:pPr>
              <w:jc w:val="right"/>
              <w:rPr>
                <w:rFonts w:asciiTheme="minorHAnsi" w:hAnsiTheme="minorHAnsi" w:cs="Arial"/>
                <w:szCs w:val="22"/>
              </w:rPr>
            </w:pPr>
            <w:r w:rsidRPr="007018B9">
              <w:rPr>
                <w:rFonts w:asciiTheme="minorHAnsi" w:hAnsiTheme="minorHAnsi" w:cs="Arial"/>
                <w:szCs w:val="22"/>
              </w:rPr>
              <w:t>World-Wide Radio Navigation Warning Service and NAVWARNS</w:t>
            </w:r>
          </w:p>
        </w:tc>
        <w:tc>
          <w:tcPr>
            <w:tcW w:w="567" w:type="dxa"/>
            <w:vMerge/>
          </w:tcPr>
          <w:p w14:paraId="7C0088B9" w14:textId="77777777" w:rsidR="0083309A" w:rsidRPr="007018B9" w:rsidRDefault="0083309A" w:rsidP="003F0CBD">
            <w:pPr>
              <w:jc w:val="center"/>
              <w:rPr>
                <w:rFonts w:asciiTheme="minorHAnsi" w:hAnsiTheme="minorHAnsi" w:cs="Arial"/>
                <w:szCs w:val="22"/>
              </w:rPr>
            </w:pPr>
          </w:p>
        </w:tc>
        <w:tc>
          <w:tcPr>
            <w:tcW w:w="2126" w:type="dxa"/>
            <w:vMerge/>
          </w:tcPr>
          <w:p w14:paraId="3B8A26CE" w14:textId="77777777" w:rsidR="0083309A" w:rsidRPr="007018B9" w:rsidRDefault="0083309A" w:rsidP="003F0CBD">
            <w:pPr>
              <w:rPr>
                <w:rFonts w:asciiTheme="minorHAnsi" w:hAnsiTheme="minorHAnsi" w:cs="Arial"/>
                <w:szCs w:val="22"/>
              </w:rPr>
            </w:pPr>
          </w:p>
        </w:tc>
        <w:tc>
          <w:tcPr>
            <w:tcW w:w="2979" w:type="dxa"/>
            <w:vMerge/>
          </w:tcPr>
          <w:p w14:paraId="3DFF8195" w14:textId="77777777" w:rsidR="0083309A" w:rsidRPr="007018B9" w:rsidRDefault="0083309A" w:rsidP="003F0CBD">
            <w:pPr>
              <w:rPr>
                <w:rFonts w:asciiTheme="minorHAnsi" w:hAnsiTheme="minorHAnsi" w:cs="Arial"/>
                <w:szCs w:val="22"/>
              </w:rPr>
            </w:pPr>
          </w:p>
        </w:tc>
        <w:tc>
          <w:tcPr>
            <w:tcW w:w="597" w:type="dxa"/>
            <w:vMerge/>
          </w:tcPr>
          <w:p w14:paraId="0E1AF551" w14:textId="77777777" w:rsidR="0083309A" w:rsidRPr="007018B9" w:rsidRDefault="0083309A" w:rsidP="003F0CBD">
            <w:pPr>
              <w:jc w:val="center"/>
              <w:rPr>
                <w:rFonts w:asciiTheme="minorHAnsi" w:hAnsiTheme="minorHAnsi" w:cs="Arial"/>
                <w:szCs w:val="22"/>
              </w:rPr>
            </w:pPr>
          </w:p>
        </w:tc>
      </w:tr>
      <w:tr w:rsidR="0083309A" w:rsidRPr="007018B9" w14:paraId="5B6CB7DB" w14:textId="77777777" w:rsidTr="000C062E">
        <w:trPr>
          <w:jc w:val="center"/>
        </w:trPr>
        <w:tc>
          <w:tcPr>
            <w:tcW w:w="498" w:type="dxa"/>
          </w:tcPr>
          <w:p w14:paraId="69B3B730" w14:textId="77777777" w:rsidR="0083309A" w:rsidRPr="007018B9" w:rsidRDefault="0083309A" w:rsidP="003F0CBD">
            <w:pPr>
              <w:jc w:val="both"/>
              <w:rPr>
                <w:rFonts w:asciiTheme="minorHAnsi" w:hAnsiTheme="minorHAnsi" w:cs="Arial"/>
                <w:szCs w:val="22"/>
              </w:rPr>
            </w:pPr>
          </w:p>
        </w:tc>
        <w:tc>
          <w:tcPr>
            <w:tcW w:w="606" w:type="dxa"/>
          </w:tcPr>
          <w:p w14:paraId="2E87A7D9" w14:textId="77777777" w:rsidR="0083309A" w:rsidRPr="007018B9" w:rsidRDefault="0083309A" w:rsidP="003F0CBD">
            <w:pPr>
              <w:jc w:val="both"/>
              <w:rPr>
                <w:rFonts w:asciiTheme="minorHAnsi" w:hAnsiTheme="minorHAnsi" w:cs="Arial"/>
                <w:b/>
                <w:szCs w:val="22"/>
              </w:rPr>
            </w:pPr>
          </w:p>
        </w:tc>
        <w:tc>
          <w:tcPr>
            <w:tcW w:w="884" w:type="dxa"/>
          </w:tcPr>
          <w:p w14:paraId="253EE987" w14:textId="14619D31" w:rsidR="0083309A" w:rsidRPr="007018B9" w:rsidRDefault="0083309A" w:rsidP="003F0CBD">
            <w:pPr>
              <w:jc w:val="both"/>
              <w:rPr>
                <w:rFonts w:asciiTheme="minorHAnsi" w:hAnsiTheme="minorHAnsi" w:cs="Arial"/>
                <w:szCs w:val="22"/>
              </w:rPr>
            </w:pPr>
            <w:r w:rsidRPr="007018B9">
              <w:rPr>
                <w:rFonts w:asciiTheme="minorHAnsi" w:hAnsiTheme="minorHAnsi" w:cs="Arial"/>
                <w:szCs w:val="22"/>
              </w:rPr>
              <w:t>2.7.3</w:t>
            </w:r>
          </w:p>
        </w:tc>
        <w:tc>
          <w:tcPr>
            <w:tcW w:w="5920" w:type="dxa"/>
          </w:tcPr>
          <w:p w14:paraId="7991B4A2" w14:textId="184353F9" w:rsidR="0083309A" w:rsidRPr="007018B9" w:rsidRDefault="0083309A" w:rsidP="003F0CBD">
            <w:pPr>
              <w:jc w:val="right"/>
              <w:rPr>
                <w:rFonts w:asciiTheme="minorHAnsi" w:hAnsiTheme="minorHAnsi" w:cs="Arial"/>
                <w:szCs w:val="22"/>
              </w:rPr>
            </w:pPr>
            <w:r w:rsidRPr="007018B9">
              <w:rPr>
                <w:rFonts w:asciiTheme="minorHAnsi" w:hAnsiTheme="minorHAnsi" w:cs="Arial"/>
                <w:szCs w:val="22"/>
              </w:rPr>
              <w:t>Obligations for MSI on Competent Authorities</w:t>
            </w:r>
          </w:p>
        </w:tc>
        <w:tc>
          <w:tcPr>
            <w:tcW w:w="567" w:type="dxa"/>
            <w:vMerge/>
          </w:tcPr>
          <w:p w14:paraId="65CBADD3" w14:textId="77777777" w:rsidR="0083309A" w:rsidRPr="007018B9" w:rsidRDefault="0083309A" w:rsidP="003F0CBD">
            <w:pPr>
              <w:jc w:val="center"/>
              <w:rPr>
                <w:rFonts w:asciiTheme="minorHAnsi" w:hAnsiTheme="minorHAnsi" w:cs="Arial"/>
                <w:szCs w:val="22"/>
              </w:rPr>
            </w:pPr>
          </w:p>
        </w:tc>
        <w:tc>
          <w:tcPr>
            <w:tcW w:w="2126" w:type="dxa"/>
            <w:vMerge/>
          </w:tcPr>
          <w:p w14:paraId="51D864F9" w14:textId="77777777" w:rsidR="0083309A" w:rsidRPr="007018B9" w:rsidRDefault="0083309A" w:rsidP="003F0CBD">
            <w:pPr>
              <w:rPr>
                <w:rFonts w:asciiTheme="minorHAnsi" w:hAnsiTheme="minorHAnsi" w:cs="Arial"/>
                <w:szCs w:val="22"/>
              </w:rPr>
            </w:pPr>
          </w:p>
        </w:tc>
        <w:tc>
          <w:tcPr>
            <w:tcW w:w="2979" w:type="dxa"/>
            <w:vMerge/>
          </w:tcPr>
          <w:p w14:paraId="75A67ED1" w14:textId="77777777" w:rsidR="0083309A" w:rsidRPr="007018B9" w:rsidRDefault="0083309A" w:rsidP="003F0CBD">
            <w:pPr>
              <w:rPr>
                <w:rFonts w:asciiTheme="minorHAnsi" w:hAnsiTheme="minorHAnsi" w:cs="Arial"/>
                <w:szCs w:val="22"/>
              </w:rPr>
            </w:pPr>
          </w:p>
        </w:tc>
        <w:tc>
          <w:tcPr>
            <w:tcW w:w="597" w:type="dxa"/>
            <w:vMerge/>
          </w:tcPr>
          <w:p w14:paraId="0F5C1A61" w14:textId="77777777" w:rsidR="0083309A" w:rsidRPr="007018B9" w:rsidRDefault="0083309A" w:rsidP="003F0CBD">
            <w:pPr>
              <w:jc w:val="center"/>
              <w:rPr>
                <w:rFonts w:asciiTheme="minorHAnsi" w:hAnsiTheme="minorHAnsi" w:cs="Arial"/>
                <w:szCs w:val="22"/>
              </w:rPr>
            </w:pPr>
          </w:p>
        </w:tc>
      </w:tr>
      <w:tr w:rsidR="0083309A" w:rsidRPr="007018B9" w14:paraId="0C39315A" w14:textId="77777777" w:rsidTr="000C062E">
        <w:trPr>
          <w:jc w:val="center"/>
        </w:trPr>
        <w:tc>
          <w:tcPr>
            <w:tcW w:w="498" w:type="dxa"/>
          </w:tcPr>
          <w:p w14:paraId="74D6245F" w14:textId="77777777" w:rsidR="0083309A" w:rsidRPr="007018B9" w:rsidRDefault="0083309A" w:rsidP="003F0CBD">
            <w:pPr>
              <w:jc w:val="both"/>
              <w:rPr>
                <w:rFonts w:asciiTheme="minorHAnsi" w:hAnsiTheme="minorHAnsi" w:cs="Arial"/>
                <w:szCs w:val="22"/>
              </w:rPr>
            </w:pPr>
          </w:p>
        </w:tc>
        <w:tc>
          <w:tcPr>
            <w:tcW w:w="606" w:type="dxa"/>
          </w:tcPr>
          <w:p w14:paraId="563E4C38" w14:textId="77777777" w:rsidR="0083309A" w:rsidRPr="007018B9" w:rsidRDefault="0083309A" w:rsidP="003F0CBD">
            <w:pPr>
              <w:jc w:val="both"/>
              <w:rPr>
                <w:rFonts w:asciiTheme="minorHAnsi" w:hAnsiTheme="minorHAnsi" w:cs="Arial"/>
                <w:b/>
                <w:szCs w:val="22"/>
              </w:rPr>
            </w:pPr>
          </w:p>
        </w:tc>
        <w:tc>
          <w:tcPr>
            <w:tcW w:w="884" w:type="dxa"/>
          </w:tcPr>
          <w:p w14:paraId="2EFED5FD" w14:textId="7FD81FF6" w:rsidR="0083309A" w:rsidRPr="007018B9" w:rsidRDefault="0083309A" w:rsidP="003F0CBD">
            <w:pPr>
              <w:jc w:val="both"/>
              <w:rPr>
                <w:rFonts w:asciiTheme="minorHAnsi" w:hAnsiTheme="minorHAnsi" w:cs="Arial"/>
                <w:szCs w:val="22"/>
              </w:rPr>
            </w:pPr>
            <w:r w:rsidRPr="007018B9">
              <w:rPr>
                <w:rFonts w:asciiTheme="minorHAnsi" w:hAnsiTheme="minorHAnsi" w:cs="Arial"/>
                <w:szCs w:val="22"/>
              </w:rPr>
              <w:t>2.7.3</w:t>
            </w:r>
          </w:p>
        </w:tc>
        <w:tc>
          <w:tcPr>
            <w:tcW w:w="5920" w:type="dxa"/>
          </w:tcPr>
          <w:p w14:paraId="016415FE" w14:textId="69F92636" w:rsidR="0083309A" w:rsidRPr="007018B9" w:rsidRDefault="0083309A" w:rsidP="003F0CBD">
            <w:pPr>
              <w:jc w:val="right"/>
              <w:rPr>
                <w:rFonts w:asciiTheme="minorHAnsi" w:hAnsiTheme="minorHAnsi" w:cs="Arial"/>
                <w:szCs w:val="22"/>
              </w:rPr>
            </w:pPr>
            <w:r w:rsidRPr="007018B9">
              <w:rPr>
                <w:rFonts w:asciiTheme="minorHAnsi" w:hAnsiTheme="minorHAnsi" w:cs="Arial"/>
                <w:szCs w:val="22"/>
              </w:rPr>
              <w:t>Navigation warnings for AtoN and standard nomenclature</w:t>
            </w:r>
          </w:p>
        </w:tc>
        <w:tc>
          <w:tcPr>
            <w:tcW w:w="567" w:type="dxa"/>
            <w:vMerge/>
          </w:tcPr>
          <w:p w14:paraId="77AC64E5" w14:textId="77777777" w:rsidR="0083309A" w:rsidRPr="007018B9" w:rsidRDefault="0083309A" w:rsidP="003F0CBD">
            <w:pPr>
              <w:jc w:val="center"/>
              <w:rPr>
                <w:rFonts w:asciiTheme="minorHAnsi" w:hAnsiTheme="minorHAnsi" w:cs="Arial"/>
                <w:szCs w:val="22"/>
              </w:rPr>
            </w:pPr>
          </w:p>
        </w:tc>
        <w:tc>
          <w:tcPr>
            <w:tcW w:w="2126" w:type="dxa"/>
            <w:vMerge/>
          </w:tcPr>
          <w:p w14:paraId="2BA7AB2A" w14:textId="77777777" w:rsidR="0083309A" w:rsidRPr="007018B9" w:rsidRDefault="0083309A" w:rsidP="003F0CBD">
            <w:pPr>
              <w:rPr>
                <w:rFonts w:asciiTheme="minorHAnsi" w:hAnsiTheme="minorHAnsi" w:cs="Arial"/>
                <w:szCs w:val="22"/>
              </w:rPr>
            </w:pPr>
          </w:p>
        </w:tc>
        <w:tc>
          <w:tcPr>
            <w:tcW w:w="2979" w:type="dxa"/>
            <w:vMerge/>
          </w:tcPr>
          <w:p w14:paraId="5A5E46F1" w14:textId="77777777" w:rsidR="0083309A" w:rsidRPr="007018B9" w:rsidRDefault="0083309A" w:rsidP="003F0CBD">
            <w:pPr>
              <w:rPr>
                <w:rFonts w:asciiTheme="minorHAnsi" w:hAnsiTheme="minorHAnsi" w:cs="Arial"/>
                <w:szCs w:val="22"/>
              </w:rPr>
            </w:pPr>
          </w:p>
        </w:tc>
        <w:tc>
          <w:tcPr>
            <w:tcW w:w="597" w:type="dxa"/>
            <w:vMerge/>
          </w:tcPr>
          <w:p w14:paraId="6DD47FD6" w14:textId="77777777" w:rsidR="0083309A" w:rsidRPr="007018B9" w:rsidRDefault="0083309A" w:rsidP="003F0CBD">
            <w:pPr>
              <w:jc w:val="center"/>
              <w:rPr>
                <w:rFonts w:asciiTheme="minorHAnsi" w:hAnsiTheme="minorHAnsi" w:cs="Arial"/>
                <w:szCs w:val="22"/>
              </w:rPr>
            </w:pPr>
          </w:p>
        </w:tc>
      </w:tr>
    </w:tbl>
    <w:p w14:paraId="5AB369C8" w14:textId="77777777" w:rsidR="008214BE" w:rsidRPr="007018B9" w:rsidRDefault="008214BE" w:rsidP="00BA0FC4">
      <w:pPr>
        <w:pStyle w:val="BodyText"/>
        <w:rPr>
          <w:rFonts w:asciiTheme="minorHAnsi" w:hAnsiTheme="minorHAnsi"/>
          <w:szCs w:val="22"/>
          <w:lang w:eastAsia="de-DE"/>
        </w:rPr>
      </w:pPr>
    </w:p>
    <w:p w14:paraId="2FEE0848" w14:textId="77777777" w:rsidR="008214BE" w:rsidRPr="007018B9" w:rsidRDefault="008214BE" w:rsidP="00BA0FC4">
      <w:pPr>
        <w:pStyle w:val="BodyText"/>
        <w:rPr>
          <w:rFonts w:asciiTheme="minorHAnsi" w:hAnsiTheme="minorHAnsi"/>
          <w:szCs w:val="22"/>
          <w:lang w:eastAsia="de-DE"/>
        </w:rPr>
      </w:pPr>
    </w:p>
    <w:p w14:paraId="59C077D7" w14:textId="77777777" w:rsidR="008214BE" w:rsidRPr="007018B9" w:rsidRDefault="008214BE" w:rsidP="00BA0FC4">
      <w:pPr>
        <w:pStyle w:val="BodyText"/>
        <w:rPr>
          <w:rFonts w:asciiTheme="minorHAnsi" w:hAnsiTheme="minorHAnsi"/>
          <w:szCs w:val="22"/>
          <w:lang w:eastAsia="de-DE"/>
        </w:rPr>
        <w:sectPr w:rsidR="008214BE" w:rsidRPr="007018B9" w:rsidSect="0063159E">
          <w:headerReference w:type="first" r:id="rId17"/>
          <w:footerReference w:type="first" r:id="rId18"/>
          <w:type w:val="continuous"/>
          <w:pgSz w:w="16838" w:h="11906" w:orient="landscape" w:code="9"/>
          <w:pgMar w:top="1134" w:right="1134" w:bottom="1134" w:left="1134" w:header="567" w:footer="567" w:gutter="0"/>
          <w:cols w:space="708"/>
          <w:titlePg/>
          <w:docGrid w:linePitch="360"/>
        </w:sectPr>
      </w:pPr>
    </w:p>
    <w:p w14:paraId="4F7AED83" w14:textId="77777777" w:rsidR="008214BE" w:rsidRPr="007018B9" w:rsidRDefault="008214BE" w:rsidP="00BA0FC4">
      <w:pPr>
        <w:pStyle w:val="BodyText"/>
        <w:rPr>
          <w:rFonts w:asciiTheme="minorHAnsi" w:hAnsiTheme="minorHAnsi"/>
          <w:szCs w:val="22"/>
          <w:lang w:eastAsia="de-DE"/>
        </w:rPr>
        <w:sectPr w:rsidR="008214BE" w:rsidRPr="007018B9" w:rsidSect="0063159E">
          <w:headerReference w:type="first" r:id="rId19"/>
          <w:footerReference w:type="first" r:id="rId20"/>
          <w:type w:val="continuous"/>
          <w:pgSz w:w="16838" w:h="11906" w:orient="landscape" w:code="9"/>
          <w:pgMar w:top="1134" w:right="1134" w:bottom="1134" w:left="1134" w:header="567" w:footer="567" w:gutter="0"/>
          <w:cols w:space="708"/>
          <w:titlePg/>
          <w:docGrid w:linePitch="360"/>
        </w:sectPr>
      </w:pPr>
    </w:p>
    <w:p w14:paraId="71490BB4" w14:textId="7AFFA3D1" w:rsidR="00555654" w:rsidRPr="007018B9" w:rsidRDefault="00555654" w:rsidP="00555654">
      <w:pPr>
        <w:pStyle w:val="Default"/>
        <w:jc w:val="both"/>
        <w:rPr>
          <w:rFonts w:asciiTheme="minorHAnsi" w:hAnsiTheme="minorHAnsi"/>
          <w:sz w:val="22"/>
          <w:szCs w:val="22"/>
        </w:rPr>
      </w:pPr>
      <w:r w:rsidRPr="007018B9">
        <w:rPr>
          <w:rFonts w:asciiTheme="minorHAnsi" w:hAnsiTheme="minorHAnsi"/>
          <w:b/>
          <w:sz w:val="22"/>
          <w:szCs w:val="22"/>
        </w:rPr>
        <w:lastRenderedPageBreak/>
        <w:t xml:space="preserve">Module </w:t>
      </w:r>
      <w:r w:rsidR="00BC59D8" w:rsidRPr="007018B9">
        <w:rPr>
          <w:rFonts w:asciiTheme="minorHAnsi" w:hAnsiTheme="minorHAnsi"/>
          <w:b/>
          <w:sz w:val="22"/>
          <w:szCs w:val="22"/>
        </w:rPr>
        <w:t>3</w:t>
      </w:r>
      <w:r w:rsidRPr="007018B9">
        <w:rPr>
          <w:rFonts w:asciiTheme="minorHAnsi" w:hAnsiTheme="minorHAnsi"/>
          <w:b/>
          <w:sz w:val="22"/>
          <w:szCs w:val="22"/>
        </w:rPr>
        <w:t xml:space="preserve"> – </w:t>
      </w:r>
      <w:r w:rsidR="00BC59D8" w:rsidRPr="007018B9">
        <w:rPr>
          <w:rFonts w:asciiTheme="minorHAnsi" w:hAnsiTheme="minorHAnsi"/>
          <w:b/>
          <w:sz w:val="22"/>
          <w:szCs w:val="22"/>
        </w:rPr>
        <w:t>Management of Aids to Navigation Services</w:t>
      </w:r>
    </w:p>
    <w:p w14:paraId="1A52E903" w14:textId="77777777" w:rsidR="00555654" w:rsidRPr="007018B9" w:rsidRDefault="00555654" w:rsidP="00555654">
      <w:pPr>
        <w:pStyle w:val="Heading3"/>
        <w:numPr>
          <w:ilvl w:val="2"/>
          <w:numId w:val="25"/>
        </w:numPr>
        <w:ind w:left="0" w:firstLine="0"/>
        <w:rPr>
          <w:rFonts w:asciiTheme="minorHAnsi" w:hAnsiTheme="minorHAnsi"/>
          <w:b/>
          <w:szCs w:val="22"/>
        </w:rPr>
      </w:pPr>
      <w:bookmarkStart w:id="291" w:name="_Toc419880354"/>
      <w:r w:rsidRPr="007018B9">
        <w:rPr>
          <w:rFonts w:asciiTheme="minorHAnsi" w:hAnsiTheme="minorHAnsi"/>
          <w:szCs w:val="22"/>
        </w:rPr>
        <w:t>Scope</w:t>
      </w:r>
      <w:bookmarkEnd w:id="291"/>
      <w:r w:rsidRPr="007018B9">
        <w:rPr>
          <w:rFonts w:asciiTheme="minorHAnsi" w:hAnsiTheme="minorHAnsi"/>
          <w:szCs w:val="22"/>
        </w:rPr>
        <w:t xml:space="preserve"> </w:t>
      </w:r>
    </w:p>
    <w:p w14:paraId="79C1CBDD" w14:textId="0CA67916" w:rsidR="00555654" w:rsidRPr="007018B9" w:rsidRDefault="00555654" w:rsidP="00555654">
      <w:pPr>
        <w:rPr>
          <w:rFonts w:asciiTheme="minorHAnsi" w:hAnsiTheme="minorHAnsi" w:cs="Arial"/>
          <w:szCs w:val="22"/>
        </w:rPr>
      </w:pPr>
      <w:r w:rsidRPr="007018B9">
        <w:rPr>
          <w:rFonts w:asciiTheme="minorHAnsi" w:hAnsiTheme="minorHAnsi" w:cs="Arial"/>
          <w:szCs w:val="22"/>
        </w:rPr>
        <w:t xml:space="preserve">This module describes </w:t>
      </w:r>
      <w:r w:rsidRPr="007018B9">
        <w:rPr>
          <w:rFonts w:asciiTheme="minorHAnsi" w:hAnsiTheme="minorHAnsi" w:cs="Arial"/>
        </w:rPr>
        <w:t xml:space="preserve">the </w:t>
      </w:r>
      <w:r w:rsidR="00BC59D8" w:rsidRPr="007018B9">
        <w:rPr>
          <w:rFonts w:asciiTheme="minorHAnsi" w:hAnsiTheme="minorHAnsi" w:cs="Arial"/>
        </w:rPr>
        <w:t>principles of managing an AtoN service with the focus on volume of maritime traffic and degree of navigation risk.</w:t>
      </w:r>
    </w:p>
    <w:p w14:paraId="1AB6CAD5" w14:textId="77777777" w:rsidR="00555654" w:rsidRPr="007018B9" w:rsidRDefault="00555654" w:rsidP="00555654">
      <w:pPr>
        <w:pStyle w:val="Heading3"/>
        <w:ind w:left="0" w:firstLine="0"/>
        <w:rPr>
          <w:rFonts w:asciiTheme="minorHAnsi" w:hAnsiTheme="minorHAnsi"/>
          <w:b/>
          <w:szCs w:val="22"/>
        </w:rPr>
      </w:pPr>
      <w:bookmarkStart w:id="292" w:name="_Toc419880355"/>
      <w:r w:rsidRPr="007018B9">
        <w:rPr>
          <w:rFonts w:asciiTheme="minorHAnsi" w:hAnsiTheme="minorHAnsi"/>
          <w:szCs w:val="22"/>
        </w:rPr>
        <w:t>Learning Objectives</w:t>
      </w:r>
      <w:bookmarkEnd w:id="292"/>
    </w:p>
    <w:p w14:paraId="7190166E" w14:textId="5EE02852" w:rsidR="00555654" w:rsidRPr="007018B9" w:rsidRDefault="00555654" w:rsidP="00555654">
      <w:pPr>
        <w:rPr>
          <w:rFonts w:asciiTheme="minorHAnsi" w:hAnsiTheme="minorHAnsi"/>
          <w:szCs w:val="22"/>
        </w:rPr>
      </w:pPr>
      <w:r w:rsidRPr="007018B9">
        <w:rPr>
          <w:rFonts w:asciiTheme="minorHAnsi" w:hAnsiTheme="minorHAnsi"/>
          <w:szCs w:val="22"/>
        </w:rPr>
        <w:t xml:space="preserve">To gain a </w:t>
      </w:r>
      <w:r w:rsidRPr="007018B9">
        <w:rPr>
          <w:rFonts w:asciiTheme="minorHAnsi" w:hAnsiTheme="minorHAnsi"/>
          <w:b/>
          <w:szCs w:val="22"/>
        </w:rPr>
        <w:t>satisfactory</w:t>
      </w:r>
      <w:r w:rsidRPr="007018B9">
        <w:rPr>
          <w:rFonts w:asciiTheme="minorHAnsi" w:hAnsiTheme="minorHAnsi"/>
          <w:szCs w:val="22"/>
        </w:rPr>
        <w:t xml:space="preserve"> understanding of the </w:t>
      </w:r>
      <w:r w:rsidR="00AC6A2B" w:rsidRPr="007018B9">
        <w:rPr>
          <w:rFonts w:asciiTheme="minorHAnsi" w:hAnsiTheme="minorHAnsi"/>
          <w:szCs w:val="22"/>
        </w:rPr>
        <w:t>principles of managing an AtoN service based on an analysis of the volume of maritime traffic and degree of navigational risk</w:t>
      </w:r>
      <w:r w:rsidRPr="007018B9">
        <w:rPr>
          <w:rFonts w:asciiTheme="minorHAnsi" w:hAnsiTheme="minorHAnsi"/>
          <w:szCs w:val="22"/>
        </w:rPr>
        <w:t>.</w:t>
      </w:r>
    </w:p>
    <w:p w14:paraId="3FB97DFC" w14:textId="5A1BB206" w:rsidR="00555654" w:rsidRPr="007018B9" w:rsidRDefault="00555654" w:rsidP="00555654">
      <w:pPr>
        <w:pStyle w:val="Heading3"/>
        <w:rPr>
          <w:rFonts w:asciiTheme="minorHAnsi" w:hAnsiTheme="minorHAnsi"/>
          <w:szCs w:val="22"/>
        </w:rPr>
      </w:pPr>
      <w:bookmarkStart w:id="293" w:name="_Toc419880356"/>
      <w:r w:rsidRPr="007018B9">
        <w:rPr>
          <w:rFonts w:asciiTheme="minorHAnsi" w:hAnsiTheme="minorHAnsi"/>
          <w:szCs w:val="22"/>
        </w:rPr>
        <w:t xml:space="preserve">DETAILED TEACHING SYLLABUS FOR MODULE </w:t>
      </w:r>
      <w:r w:rsidR="00AC6A2B" w:rsidRPr="007018B9">
        <w:rPr>
          <w:rFonts w:asciiTheme="minorHAnsi" w:hAnsiTheme="minorHAnsi"/>
          <w:szCs w:val="22"/>
        </w:rPr>
        <w:t>3</w:t>
      </w:r>
      <w:r w:rsidRPr="007018B9">
        <w:rPr>
          <w:rFonts w:asciiTheme="minorHAnsi" w:hAnsiTheme="minorHAnsi"/>
          <w:szCs w:val="22"/>
        </w:rPr>
        <w:t xml:space="preserve"> – </w:t>
      </w:r>
      <w:r w:rsidR="00AC6A2B" w:rsidRPr="007018B9">
        <w:rPr>
          <w:rFonts w:asciiTheme="minorHAnsi" w:hAnsiTheme="minorHAnsi"/>
          <w:szCs w:val="22"/>
        </w:rPr>
        <w:t>MANAGEMENT OF AIDS TO NAVIGATION SERVICES</w:t>
      </w:r>
      <w:bookmarkEnd w:id="293"/>
    </w:p>
    <w:p w14:paraId="422DA2B4" w14:textId="77777777" w:rsidR="003F0CBD" w:rsidRPr="007018B9" w:rsidRDefault="003F0CBD" w:rsidP="003F0CBD">
      <w:pPr>
        <w:pStyle w:val="Table"/>
        <w:rPr>
          <w:rFonts w:asciiTheme="minorHAnsi" w:hAnsiTheme="minorHAnsi"/>
          <w:szCs w:val="22"/>
        </w:rPr>
      </w:pPr>
      <w:bookmarkStart w:id="294" w:name="_Toc306783980"/>
      <w:r w:rsidRPr="007018B9">
        <w:rPr>
          <w:rFonts w:asciiTheme="minorHAnsi" w:hAnsiTheme="minorHAnsi"/>
          <w:szCs w:val="22"/>
        </w:rPr>
        <w:t>Detailed Teaching Syllabus Module 3</w:t>
      </w:r>
      <w:bookmarkEnd w:id="294"/>
    </w:p>
    <w:tbl>
      <w:tblPr>
        <w:tblStyle w:val="TableGrid"/>
        <w:tblW w:w="0" w:type="auto"/>
        <w:jc w:val="center"/>
        <w:tblLook w:val="04A0" w:firstRow="1" w:lastRow="0" w:firstColumn="1" w:lastColumn="0" w:noHBand="0" w:noVBand="1"/>
      </w:tblPr>
      <w:tblGrid>
        <w:gridCol w:w="554"/>
        <w:gridCol w:w="724"/>
        <w:gridCol w:w="888"/>
        <w:gridCol w:w="5625"/>
        <w:gridCol w:w="567"/>
        <w:gridCol w:w="2412"/>
        <w:gridCol w:w="2977"/>
        <w:gridCol w:w="597"/>
        <w:tblGridChange w:id="295">
          <w:tblGrid>
            <w:gridCol w:w="554"/>
            <w:gridCol w:w="724"/>
            <w:gridCol w:w="888"/>
            <w:gridCol w:w="5625"/>
            <w:gridCol w:w="567"/>
            <w:gridCol w:w="2412"/>
            <w:gridCol w:w="2977"/>
            <w:gridCol w:w="597"/>
          </w:tblGrid>
        </w:tblGridChange>
      </w:tblGrid>
      <w:tr w:rsidR="003F0CBD" w:rsidRPr="007018B9" w14:paraId="11D35F2B" w14:textId="77777777" w:rsidTr="0019735F">
        <w:trPr>
          <w:cantSplit/>
          <w:trHeight w:val="1649"/>
          <w:jc w:val="center"/>
        </w:trPr>
        <w:tc>
          <w:tcPr>
            <w:tcW w:w="554" w:type="dxa"/>
            <w:textDirection w:val="btLr"/>
            <w:vAlign w:val="center"/>
          </w:tcPr>
          <w:p w14:paraId="6BC7B3AC" w14:textId="77777777" w:rsidR="003F0CBD" w:rsidRPr="007018B9" w:rsidRDefault="003F0CBD" w:rsidP="003F0CBD">
            <w:pPr>
              <w:ind w:left="113" w:right="113"/>
              <w:jc w:val="center"/>
              <w:rPr>
                <w:rFonts w:asciiTheme="minorHAnsi" w:hAnsiTheme="minorHAnsi" w:cs="Arial"/>
                <w:b/>
                <w:szCs w:val="22"/>
              </w:rPr>
            </w:pPr>
            <w:r w:rsidRPr="007018B9">
              <w:rPr>
                <w:rFonts w:asciiTheme="minorHAnsi" w:hAnsiTheme="minorHAnsi" w:cs="Arial"/>
                <w:b/>
                <w:szCs w:val="22"/>
              </w:rPr>
              <w:t>Module</w:t>
            </w:r>
          </w:p>
        </w:tc>
        <w:tc>
          <w:tcPr>
            <w:tcW w:w="724" w:type="dxa"/>
            <w:textDirection w:val="btLr"/>
            <w:vAlign w:val="center"/>
          </w:tcPr>
          <w:p w14:paraId="6744B6FB" w14:textId="77777777" w:rsidR="003F0CBD" w:rsidRPr="007018B9" w:rsidRDefault="003F0CBD" w:rsidP="003F0CBD">
            <w:pPr>
              <w:ind w:left="113" w:right="113"/>
              <w:jc w:val="center"/>
              <w:rPr>
                <w:rFonts w:asciiTheme="minorHAnsi" w:hAnsiTheme="minorHAnsi" w:cs="Arial"/>
                <w:b/>
                <w:szCs w:val="22"/>
              </w:rPr>
            </w:pPr>
            <w:r w:rsidRPr="007018B9">
              <w:rPr>
                <w:rFonts w:asciiTheme="minorHAnsi" w:hAnsiTheme="minorHAnsi" w:cs="Arial"/>
                <w:b/>
                <w:szCs w:val="22"/>
              </w:rPr>
              <w:t>Element</w:t>
            </w:r>
          </w:p>
        </w:tc>
        <w:tc>
          <w:tcPr>
            <w:tcW w:w="888" w:type="dxa"/>
            <w:textDirection w:val="btLr"/>
            <w:vAlign w:val="center"/>
          </w:tcPr>
          <w:p w14:paraId="522CB1CB" w14:textId="77777777" w:rsidR="003F0CBD" w:rsidRPr="007018B9" w:rsidRDefault="003F0CBD" w:rsidP="003F0CBD">
            <w:pPr>
              <w:ind w:left="113" w:right="113"/>
              <w:jc w:val="center"/>
              <w:rPr>
                <w:rFonts w:asciiTheme="minorHAnsi" w:hAnsiTheme="minorHAnsi" w:cs="Arial"/>
                <w:b/>
                <w:szCs w:val="22"/>
              </w:rPr>
            </w:pPr>
            <w:r w:rsidRPr="007018B9">
              <w:rPr>
                <w:rFonts w:asciiTheme="minorHAnsi" w:hAnsiTheme="minorHAnsi" w:cs="Arial"/>
                <w:b/>
                <w:szCs w:val="22"/>
              </w:rPr>
              <w:t>Sub-element</w:t>
            </w:r>
          </w:p>
        </w:tc>
        <w:tc>
          <w:tcPr>
            <w:tcW w:w="5625" w:type="dxa"/>
            <w:vAlign w:val="center"/>
          </w:tcPr>
          <w:p w14:paraId="17ADA731" w14:textId="77777777" w:rsidR="003F0CBD" w:rsidRPr="007018B9" w:rsidRDefault="003F0CBD" w:rsidP="003F0CBD">
            <w:pPr>
              <w:jc w:val="center"/>
              <w:rPr>
                <w:rFonts w:asciiTheme="minorHAnsi" w:hAnsiTheme="minorHAnsi" w:cs="Arial"/>
                <w:b/>
                <w:szCs w:val="22"/>
              </w:rPr>
            </w:pPr>
            <w:r w:rsidRPr="007018B9">
              <w:rPr>
                <w:rFonts w:asciiTheme="minorHAnsi" w:hAnsiTheme="minorHAnsi" w:cs="Arial"/>
                <w:b/>
                <w:szCs w:val="22"/>
              </w:rPr>
              <w:t>Subject</w:t>
            </w:r>
          </w:p>
        </w:tc>
        <w:tc>
          <w:tcPr>
            <w:tcW w:w="567" w:type="dxa"/>
            <w:textDirection w:val="btLr"/>
            <w:vAlign w:val="center"/>
          </w:tcPr>
          <w:p w14:paraId="7BF3D299" w14:textId="77777777" w:rsidR="003F0CBD" w:rsidRPr="007018B9" w:rsidRDefault="003F0CBD" w:rsidP="003F0CBD">
            <w:pPr>
              <w:ind w:left="113" w:right="113"/>
              <w:jc w:val="center"/>
              <w:rPr>
                <w:rFonts w:asciiTheme="minorHAnsi" w:hAnsiTheme="minorHAnsi" w:cs="Arial"/>
                <w:b/>
                <w:szCs w:val="22"/>
              </w:rPr>
            </w:pPr>
            <w:r w:rsidRPr="007018B9">
              <w:rPr>
                <w:rFonts w:asciiTheme="minorHAnsi" w:hAnsiTheme="minorHAnsi" w:cs="Arial"/>
                <w:b/>
                <w:szCs w:val="22"/>
              </w:rPr>
              <w:t>Level of Competence</w:t>
            </w:r>
          </w:p>
        </w:tc>
        <w:tc>
          <w:tcPr>
            <w:tcW w:w="2412" w:type="dxa"/>
            <w:vAlign w:val="center"/>
          </w:tcPr>
          <w:p w14:paraId="53E32294" w14:textId="77777777" w:rsidR="003F0CBD" w:rsidRPr="007018B9" w:rsidRDefault="003F0CBD" w:rsidP="003F0CBD">
            <w:pPr>
              <w:jc w:val="center"/>
              <w:rPr>
                <w:rFonts w:asciiTheme="minorHAnsi" w:hAnsiTheme="minorHAnsi" w:cs="Arial"/>
                <w:b/>
                <w:szCs w:val="22"/>
              </w:rPr>
            </w:pPr>
            <w:r w:rsidRPr="007018B9">
              <w:rPr>
                <w:rFonts w:asciiTheme="minorHAnsi" w:hAnsiTheme="minorHAnsi" w:cs="Arial"/>
                <w:b/>
                <w:szCs w:val="22"/>
              </w:rPr>
              <w:t>Recommended training aids and exercises</w:t>
            </w:r>
          </w:p>
        </w:tc>
        <w:tc>
          <w:tcPr>
            <w:tcW w:w="2977" w:type="dxa"/>
            <w:vAlign w:val="center"/>
          </w:tcPr>
          <w:p w14:paraId="4BB2704A" w14:textId="77777777" w:rsidR="003F0CBD" w:rsidRPr="007018B9" w:rsidRDefault="003F0CBD" w:rsidP="003F0CBD">
            <w:pPr>
              <w:jc w:val="center"/>
              <w:rPr>
                <w:rFonts w:asciiTheme="minorHAnsi" w:hAnsiTheme="minorHAnsi" w:cs="Arial"/>
                <w:b/>
                <w:szCs w:val="22"/>
              </w:rPr>
            </w:pPr>
            <w:r w:rsidRPr="007018B9">
              <w:rPr>
                <w:rFonts w:asciiTheme="minorHAnsi" w:hAnsiTheme="minorHAnsi" w:cs="Arial"/>
                <w:b/>
                <w:szCs w:val="22"/>
              </w:rPr>
              <w:t>References</w:t>
            </w:r>
          </w:p>
          <w:p w14:paraId="178AAFA3" w14:textId="77777777" w:rsidR="003F0CBD" w:rsidRPr="007018B9" w:rsidRDefault="003F0CBD" w:rsidP="003F0CBD">
            <w:pPr>
              <w:jc w:val="center"/>
              <w:rPr>
                <w:rFonts w:asciiTheme="minorHAnsi" w:hAnsiTheme="minorHAnsi" w:cs="Arial"/>
                <w:szCs w:val="22"/>
              </w:rPr>
            </w:pPr>
          </w:p>
          <w:p w14:paraId="3E80B125" w14:textId="77777777" w:rsidR="003F0CBD" w:rsidRPr="007018B9" w:rsidRDefault="003F0CBD">
            <w:pPr>
              <w:rPr>
                <w:rFonts w:asciiTheme="minorHAnsi" w:hAnsiTheme="minorHAnsi" w:cs="Arial"/>
                <w:szCs w:val="22"/>
              </w:rPr>
              <w:pPrChange w:id="296" w:author="stephen" w:date="2015-05-20T10:22:00Z">
                <w:pPr>
                  <w:jc w:val="center"/>
                </w:pPr>
              </w:pPrChange>
            </w:pPr>
            <w:r w:rsidRPr="007018B9">
              <w:rPr>
                <w:rFonts w:asciiTheme="minorHAnsi" w:hAnsiTheme="minorHAnsi" w:cs="Arial"/>
                <w:szCs w:val="22"/>
              </w:rPr>
              <w:t>Rec = Recommendation</w:t>
            </w:r>
          </w:p>
          <w:p w14:paraId="6A18A35E" w14:textId="77777777" w:rsidR="003F0CBD" w:rsidRPr="007018B9" w:rsidRDefault="003F0CBD">
            <w:pPr>
              <w:rPr>
                <w:rFonts w:asciiTheme="minorHAnsi" w:hAnsiTheme="minorHAnsi" w:cs="Arial"/>
                <w:szCs w:val="22"/>
              </w:rPr>
              <w:pPrChange w:id="297" w:author="stephen" w:date="2015-05-20T10:22:00Z">
                <w:pPr>
                  <w:jc w:val="center"/>
                </w:pPr>
              </w:pPrChange>
            </w:pPr>
            <w:r w:rsidRPr="007018B9">
              <w:rPr>
                <w:rFonts w:asciiTheme="minorHAnsi" w:hAnsiTheme="minorHAnsi" w:cs="Arial"/>
                <w:szCs w:val="22"/>
              </w:rPr>
              <w:t>GL   = Guideline</w:t>
            </w:r>
          </w:p>
        </w:tc>
        <w:tc>
          <w:tcPr>
            <w:tcW w:w="597" w:type="dxa"/>
            <w:textDirection w:val="btLr"/>
            <w:vAlign w:val="center"/>
          </w:tcPr>
          <w:p w14:paraId="4E403F90" w14:textId="77777777" w:rsidR="003F0CBD" w:rsidRPr="007018B9" w:rsidRDefault="003F0CBD" w:rsidP="003F0CBD">
            <w:pPr>
              <w:ind w:left="113" w:right="113"/>
              <w:jc w:val="center"/>
              <w:rPr>
                <w:rFonts w:asciiTheme="minorHAnsi" w:hAnsiTheme="minorHAnsi" w:cs="Arial"/>
                <w:b/>
                <w:szCs w:val="22"/>
              </w:rPr>
            </w:pPr>
            <w:r w:rsidRPr="007018B9">
              <w:rPr>
                <w:rFonts w:asciiTheme="minorHAnsi" w:hAnsiTheme="minorHAnsi" w:cs="Arial"/>
                <w:b/>
                <w:szCs w:val="22"/>
              </w:rPr>
              <w:t>Lecture No.</w:t>
            </w:r>
          </w:p>
        </w:tc>
      </w:tr>
      <w:tr w:rsidR="0019735F" w:rsidRPr="007018B9" w14:paraId="41CE7883" w14:textId="77777777" w:rsidTr="00952FCA">
        <w:tblPrEx>
          <w:tblW w:w="0" w:type="auto"/>
          <w:jc w:val="center"/>
          <w:tblPrExChange w:id="298" w:author="stephen" w:date="2015-05-20T08:43:00Z">
            <w:tblPrEx>
              <w:tblW w:w="0" w:type="auto"/>
              <w:jc w:val="center"/>
            </w:tblPrEx>
          </w:tblPrExChange>
        </w:tblPrEx>
        <w:trPr>
          <w:cantSplit/>
          <w:trHeight w:val="269"/>
          <w:jc w:val="center"/>
          <w:trPrChange w:id="299" w:author="stephen" w:date="2015-05-20T08:43:00Z">
            <w:trPr>
              <w:cantSplit/>
              <w:trHeight w:val="269"/>
              <w:jc w:val="center"/>
            </w:trPr>
          </w:trPrChange>
        </w:trPr>
        <w:tc>
          <w:tcPr>
            <w:tcW w:w="554" w:type="dxa"/>
            <w:tcPrChange w:id="300" w:author="stephen" w:date="2015-05-20T08:43:00Z">
              <w:tcPr>
                <w:tcW w:w="554" w:type="dxa"/>
              </w:tcPr>
            </w:tcPrChange>
          </w:tcPr>
          <w:p w14:paraId="6043F766" w14:textId="00D08782" w:rsidR="0019735F" w:rsidRPr="007018B9" w:rsidRDefault="0019735F" w:rsidP="003F0CBD">
            <w:pPr>
              <w:ind w:left="113" w:right="113"/>
              <w:jc w:val="center"/>
              <w:rPr>
                <w:rFonts w:asciiTheme="minorHAnsi" w:hAnsiTheme="minorHAnsi" w:cs="Arial"/>
                <w:b/>
                <w:szCs w:val="22"/>
              </w:rPr>
            </w:pPr>
            <w:r w:rsidRPr="007018B9">
              <w:rPr>
                <w:rFonts w:asciiTheme="minorHAnsi" w:hAnsiTheme="minorHAnsi" w:cs="Arial"/>
                <w:b/>
                <w:szCs w:val="22"/>
              </w:rPr>
              <w:t>3</w:t>
            </w:r>
          </w:p>
        </w:tc>
        <w:tc>
          <w:tcPr>
            <w:tcW w:w="724" w:type="dxa"/>
            <w:shd w:val="clear" w:color="auto" w:fill="D9D9D9" w:themeFill="background1" w:themeFillShade="D9"/>
            <w:tcPrChange w:id="301" w:author="stephen" w:date="2015-05-20T08:43:00Z">
              <w:tcPr>
                <w:tcW w:w="724" w:type="dxa"/>
              </w:tcPr>
            </w:tcPrChange>
          </w:tcPr>
          <w:p w14:paraId="2A76F739" w14:textId="77777777" w:rsidR="0019735F" w:rsidRPr="007018B9" w:rsidRDefault="0019735F" w:rsidP="003F0CBD">
            <w:pPr>
              <w:ind w:left="113" w:right="113"/>
              <w:jc w:val="center"/>
              <w:rPr>
                <w:rFonts w:asciiTheme="minorHAnsi" w:hAnsiTheme="minorHAnsi" w:cs="Arial"/>
                <w:b/>
                <w:szCs w:val="22"/>
              </w:rPr>
            </w:pPr>
          </w:p>
        </w:tc>
        <w:tc>
          <w:tcPr>
            <w:tcW w:w="888" w:type="dxa"/>
            <w:shd w:val="clear" w:color="auto" w:fill="D9D9D9" w:themeFill="background1" w:themeFillShade="D9"/>
            <w:tcPrChange w:id="302" w:author="stephen" w:date="2015-05-20T08:43:00Z">
              <w:tcPr>
                <w:tcW w:w="888" w:type="dxa"/>
              </w:tcPr>
            </w:tcPrChange>
          </w:tcPr>
          <w:p w14:paraId="30F70027" w14:textId="77777777" w:rsidR="0019735F" w:rsidRPr="007018B9" w:rsidRDefault="0019735F" w:rsidP="003F0CBD">
            <w:pPr>
              <w:ind w:left="113" w:right="113"/>
              <w:jc w:val="center"/>
              <w:rPr>
                <w:rFonts w:asciiTheme="minorHAnsi" w:hAnsiTheme="minorHAnsi" w:cs="Arial"/>
                <w:b/>
                <w:szCs w:val="22"/>
              </w:rPr>
            </w:pPr>
          </w:p>
        </w:tc>
        <w:tc>
          <w:tcPr>
            <w:tcW w:w="5625" w:type="dxa"/>
            <w:tcPrChange w:id="303" w:author="stephen" w:date="2015-05-20T08:43:00Z">
              <w:tcPr>
                <w:tcW w:w="5625" w:type="dxa"/>
              </w:tcPr>
            </w:tcPrChange>
          </w:tcPr>
          <w:p w14:paraId="0ECDA5B9" w14:textId="5AEB2B9D" w:rsidR="0019735F" w:rsidRPr="007018B9" w:rsidRDefault="0019735F" w:rsidP="003F0CBD">
            <w:pPr>
              <w:jc w:val="center"/>
              <w:rPr>
                <w:rFonts w:asciiTheme="minorHAnsi" w:hAnsiTheme="minorHAnsi" w:cs="Arial"/>
                <w:b/>
                <w:szCs w:val="22"/>
              </w:rPr>
            </w:pPr>
            <w:r w:rsidRPr="007018B9">
              <w:rPr>
                <w:rFonts w:asciiTheme="minorHAnsi" w:hAnsiTheme="minorHAnsi" w:cs="Arial"/>
                <w:b/>
                <w:szCs w:val="22"/>
              </w:rPr>
              <w:t>MANAGEMENT OF ATON SERVICES</w:t>
            </w:r>
          </w:p>
        </w:tc>
        <w:tc>
          <w:tcPr>
            <w:tcW w:w="6553" w:type="dxa"/>
            <w:gridSpan w:val="4"/>
            <w:vMerge w:val="restart"/>
            <w:shd w:val="clear" w:color="auto" w:fill="D9D9D9" w:themeFill="background1" w:themeFillShade="D9"/>
            <w:textDirection w:val="btLr"/>
            <w:vAlign w:val="center"/>
            <w:tcPrChange w:id="304" w:author="stephen" w:date="2015-05-20T08:43:00Z">
              <w:tcPr>
                <w:tcW w:w="6553" w:type="dxa"/>
                <w:gridSpan w:val="4"/>
                <w:vMerge w:val="restart"/>
                <w:shd w:val="clear" w:color="auto" w:fill="D9D9D9" w:themeFill="background1" w:themeFillShade="D9"/>
                <w:textDirection w:val="btLr"/>
                <w:vAlign w:val="center"/>
              </w:tcPr>
            </w:tcPrChange>
          </w:tcPr>
          <w:p w14:paraId="2B178ED0" w14:textId="77777777" w:rsidR="0019735F" w:rsidRPr="007018B9" w:rsidRDefault="0019735F" w:rsidP="003F0CBD">
            <w:pPr>
              <w:ind w:left="113" w:right="113"/>
              <w:jc w:val="center"/>
              <w:rPr>
                <w:rFonts w:asciiTheme="minorHAnsi" w:hAnsiTheme="minorHAnsi" w:cs="Arial"/>
                <w:b/>
                <w:szCs w:val="22"/>
              </w:rPr>
            </w:pPr>
          </w:p>
        </w:tc>
      </w:tr>
      <w:tr w:rsidR="0019735F" w:rsidRPr="007018B9" w14:paraId="2ABE0E5E" w14:textId="77777777" w:rsidTr="00952FCA">
        <w:tblPrEx>
          <w:tblW w:w="0" w:type="auto"/>
          <w:jc w:val="center"/>
          <w:tblPrExChange w:id="305" w:author="stephen" w:date="2015-05-20T08:43:00Z">
            <w:tblPrEx>
              <w:tblW w:w="0" w:type="auto"/>
              <w:jc w:val="center"/>
            </w:tblPrEx>
          </w:tblPrExChange>
        </w:tblPrEx>
        <w:trPr>
          <w:cantSplit/>
          <w:trHeight w:val="269"/>
          <w:jc w:val="center"/>
          <w:trPrChange w:id="306" w:author="stephen" w:date="2015-05-20T08:43:00Z">
            <w:trPr>
              <w:cantSplit/>
              <w:trHeight w:val="269"/>
              <w:jc w:val="center"/>
            </w:trPr>
          </w:trPrChange>
        </w:trPr>
        <w:tc>
          <w:tcPr>
            <w:tcW w:w="554" w:type="dxa"/>
            <w:tcPrChange w:id="307" w:author="stephen" w:date="2015-05-20T08:43:00Z">
              <w:tcPr>
                <w:tcW w:w="554" w:type="dxa"/>
              </w:tcPr>
            </w:tcPrChange>
          </w:tcPr>
          <w:p w14:paraId="34698D8A" w14:textId="77777777" w:rsidR="0019735F" w:rsidRPr="007018B9" w:rsidRDefault="0019735F" w:rsidP="003F0CBD">
            <w:pPr>
              <w:ind w:left="113" w:right="113"/>
              <w:jc w:val="center"/>
              <w:rPr>
                <w:rFonts w:asciiTheme="minorHAnsi" w:hAnsiTheme="minorHAnsi" w:cs="Arial"/>
                <w:b/>
                <w:szCs w:val="22"/>
              </w:rPr>
            </w:pPr>
          </w:p>
        </w:tc>
        <w:tc>
          <w:tcPr>
            <w:tcW w:w="724" w:type="dxa"/>
            <w:tcPrChange w:id="308" w:author="stephen" w:date="2015-05-20T08:43:00Z">
              <w:tcPr>
                <w:tcW w:w="724" w:type="dxa"/>
              </w:tcPr>
            </w:tcPrChange>
          </w:tcPr>
          <w:p w14:paraId="5067AEEA" w14:textId="2F7F03A5" w:rsidR="0019735F" w:rsidRPr="007018B9" w:rsidRDefault="0019735F" w:rsidP="003F0CBD">
            <w:pPr>
              <w:ind w:left="113" w:right="113"/>
              <w:jc w:val="center"/>
              <w:rPr>
                <w:rFonts w:asciiTheme="minorHAnsi" w:hAnsiTheme="minorHAnsi" w:cs="Arial"/>
                <w:b/>
                <w:szCs w:val="22"/>
              </w:rPr>
            </w:pPr>
            <w:r w:rsidRPr="007018B9">
              <w:rPr>
                <w:rFonts w:asciiTheme="minorHAnsi" w:hAnsiTheme="minorHAnsi" w:cs="Arial"/>
                <w:b/>
                <w:szCs w:val="22"/>
              </w:rPr>
              <w:t>3.1</w:t>
            </w:r>
          </w:p>
        </w:tc>
        <w:tc>
          <w:tcPr>
            <w:tcW w:w="888" w:type="dxa"/>
            <w:shd w:val="clear" w:color="auto" w:fill="D9D9D9" w:themeFill="background1" w:themeFillShade="D9"/>
            <w:tcPrChange w:id="309" w:author="stephen" w:date="2015-05-20T08:43:00Z">
              <w:tcPr>
                <w:tcW w:w="888" w:type="dxa"/>
              </w:tcPr>
            </w:tcPrChange>
          </w:tcPr>
          <w:p w14:paraId="34AE214C" w14:textId="77777777" w:rsidR="0019735F" w:rsidRPr="007018B9" w:rsidRDefault="0019735F" w:rsidP="003F0CBD">
            <w:pPr>
              <w:ind w:left="113" w:right="113"/>
              <w:jc w:val="center"/>
              <w:rPr>
                <w:rFonts w:asciiTheme="minorHAnsi" w:hAnsiTheme="minorHAnsi" w:cs="Arial"/>
                <w:b/>
                <w:szCs w:val="22"/>
              </w:rPr>
            </w:pPr>
          </w:p>
        </w:tc>
        <w:tc>
          <w:tcPr>
            <w:tcW w:w="5625" w:type="dxa"/>
            <w:tcPrChange w:id="310" w:author="stephen" w:date="2015-05-20T08:43:00Z">
              <w:tcPr>
                <w:tcW w:w="5625" w:type="dxa"/>
              </w:tcPr>
            </w:tcPrChange>
          </w:tcPr>
          <w:p w14:paraId="174035BB" w14:textId="36BBA889" w:rsidR="0019735F" w:rsidRPr="007018B9" w:rsidRDefault="0019735F" w:rsidP="0019735F">
            <w:pPr>
              <w:rPr>
                <w:rFonts w:asciiTheme="minorHAnsi" w:hAnsiTheme="minorHAnsi" w:cs="Arial"/>
                <w:b/>
                <w:szCs w:val="22"/>
              </w:rPr>
            </w:pPr>
            <w:r w:rsidRPr="007018B9">
              <w:rPr>
                <w:rFonts w:asciiTheme="minorHAnsi" w:hAnsiTheme="minorHAnsi" w:cs="Arial"/>
                <w:b/>
                <w:szCs w:val="22"/>
              </w:rPr>
              <w:t>The Management of Navigational Risk</w:t>
            </w:r>
          </w:p>
        </w:tc>
        <w:tc>
          <w:tcPr>
            <w:tcW w:w="6553" w:type="dxa"/>
            <w:gridSpan w:val="4"/>
            <w:vMerge/>
            <w:shd w:val="clear" w:color="auto" w:fill="D9D9D9" w:themeFill="background1" w:themeFillShade="D9"/>
            <w:textDirection w:val="btLr"/>
            <w:vAlign w:val="center"/>
            <w:tcPrChange w:id="311" w:author="stephen" w:date="2015-05-20T08:43:00Z">
              <w:tcPr>
                <w:tcW w:w="6553" w:type="dxa"/>
                <w:gridSpan w:val="4"/>
                <w:vMerge/>
                <w:shd w:val="clear" w:color="auto" w:fill="D9D9D9" w:themeFill="background1" w:themeFillShade="D9"/>
                <w:textDirection w:val="btLr"/>
                <w:vAlign w:val="center"/>
              </w:tcPr>
            </w:tcPrChange>
          </w:tcPr>
          <w:p w14:paraId="21934B57" w14:textId="77777777" w:rsidR="0019735F" w:rsidRPr="007018B9" w:rsidRDefault="0019735F" w:rsidP="003F0CBD">
            <w:pPr>
              <w:ind w:left="113" w:right="113"/>
              <w:jc w:val="center"/>
              <w:rPr>
                <w:rFonts w:asciiTheme="minorHAnsi" w:hAnsiTheme="minorHAnsi" w:cs="Arial"/>
                <w:b/>
                <w:szCs w:val="22"/>
              </w:rPr>
            </w:pPr>
          </w:p>
        </w:tc>
      </w:tr>
      <w:tr w:rsidR="00325C92" w:rsidRPr="007018B9" w14:paraId="246805ED" w14:textId="77777777" w:rsidTr="00325C92">
        <w:trPr>
          <w:cantSplit/>
          <w:trHeight w:val="269"/>
          <w:jc w:val="center"/>
        </w:trPr>
        <w:tc>
          <w:tcPr>
            <w:tcW w:w="554" w:type="dxa"/>
          </w:tcPr>
          <w:p w14:paraId="20559E4D" w14:textId="77777777" w:rsidR="00325C92" w:rsidRPr="007018B9" w:rsidRDefault="00325C92" w:rsidP="003F0CBD">
            <w:pPr>
              <w:ind w:left="113" w:right="113"/>
              <w:jc w:val="center"/>
              <w:rPr>
                <w:rFonts w:asciiTheme="minorHAnsi" w:hAnsiTheme="minorHAnsi" w:cs="Arial"/>
                <w:b/>
                <w:szCs w:val="22"/>
              </w:rPr>
            </w:pPr>
          </w:p>
        </w:tc>
        <w:tc>
          <w:tcPr>
            <w:tcW w:w="724" w:type="dxa"/>
          </w:tcPr>
          <w:p w14:paraId="0FA6B6DC" w14:textId="77777777" w:rsidR="00325C92" w:rsidRPr="007018B9" w:rsidRDefault="00325C92" w:rsidP="003F0CBD">
            <w:pPr>
              <w:ind w:left="113" w:right="113"/>
              <w:jc w:val="center"/>
              <w:rPr>
                <w:rFonts w:asciiTheme="minorHAnsi" w:hAnsiTheme="minorHAnsi" w:cs="Arial"/>
                <w:b/>
                <w:szCs w:val="22"/>
              </w:rPr>
            </w:pPr>
          </w:p>
        </w:tc>
        <w:tc>
          <w:tcPr>
            <w:tcW w:w="888" w:type="dxa"/>
          </w:tcPr>
          <w:p w14:paraId="09C1C2F5" w14:textId="583D5BB5" w:rsidR="00325C92" w:rsidRPr="007018B9" w:rsidRDefault="00325C92" w:rsidP="003F0CBD">
            <w:pPr>
              <w:ind w:left="113" w:right="113"/>
              <w:jc w:val="center"/>
              <w:rPr>
                <w:rFonts w:asciiTheme="minorHAnsi" w:hAnsiTheme="minorHAnsi" w:cs="Arial"/>
                <w:b/>
                <w:szCs w:val="22"/>
              </w:rPr>
            </w:pPr>
            <w:r w:rsidRPr="007018B9">
              <w:rPr>
                <w:rFonts w:asciiTheme="minorHAnsi" w:hAnsiTheme="minorHAnsi" w:cs="Arial"/>
                <w:szCs w:val="22"/>
              </w:rPr>
              <w:t>3.1.1</w:t>
            </w:r>
          </w:p>
        </w:tc>
        <w:tc>
          <w:tcPr>
            <w:tcW w:w="5625" w:type="dxa"/>
          </w:tcPr>
          <w:p w14:paraId="6960EAD9" w14:textId="44F41F4C" w:rsidR="00325C92" w:rsidRPr="007018B9" w:rsidRDefault="00325C92" w:rsidP="0019735F">
            <w:pPr>
              <w:jc w:val="right"/>
              <w:rPr>
                <w:rFonts w:asciiTheme="minorHAnsi" w:hAnsiTheme="minorHAnsi" w:cs="Arial"/>
                <w:b/>
                <w:szCs w:val="22"/>
              </w:rPr>
            </w:pPr>
            <w:r w:rsidRPr="007018B9">
              <w:rPr>
                <w:rFonts w:asciiTheme="minorHAnsi" w:hAnsiTheme="minorHAnsi" w:cs="Arial"/>
                <w:szCs w:val="22"/>
              </w:rPr>
              <w:t>The definition of risk</w:t>
            </w:r>
          </w:p>
        </w:tc>
        <w:tc>
          <w:tcPr>
            <w:tcW w:w="567" w:type="dxa"/>
            <w:vMerge w:val="restart"/>
            <w:vAlign w:val="center"/>
          </w:tcPr>
          <w:p w14:paraId="461E695D" w14:textId="20CAA01E" w:rsidR="00325C92" w:rsidRPr="007018B9" w:rsidRDefault="00325C92" w:rsidP="0019735F">
            <w:pPr>
              <w:jc w:val="center"/>
              <w:rPr>
                <w:rFonts w:asciiTheme="minorHAnsi" w:hAnsiTheme="minorHAnsi" w:cs="Arial"/>
                <w:szCs w:val="22"/>
              </w:rPr>
            </w:pPr>
            <w:r w:rsidRPr="007018B9">
              <w:rPr>
                <w:rFonts w:asciiTheme="minorHAnsi" w:hAnsiTheme="minorHAnsi" w:cs="Arial"/>
                <w:szCs w:val="22"/>
              </w:rPr>
              <w:t>2</w:t>
            </w:r>
          </w:p>
        </w:tc>
        <w:tc>
          <w:tcPr>
            <w:tcW w:w="2412" w:type="dxa"/>
            <w:vMerge w:val="restart"/>
            <w:vAlign w:val="center"/>
          </w:tcPr>
          <w:p w14:paraId="17BCE928" w14:textId="77777777" w:rsidR="00325C92" w:rsidRPr="007018B9" w:rsidRDefault="00325C92" w:rsidP="003F0CBD">
            <w:pPr>
              <w:jc w:val="center"/>
              <w:rPr>
                <w:rFonts w:asciiTheme="minorHAnsi" w:hAnsiTheme="minorHAnsi" w:cs="Arial"/>
                <w:b/>
                <w:szCs w:val="22"/>
              </w:rPr>
            </w:pPr>
          </w:p>
        </w:tc>
        <w:tc>
          <w:tcPr>
            <w:tcW w:w="2977" w:type="dxa"/>
            <w:vMerge w:val="restart"/>
            <w:vAlign w:val="center"/>
          </w:tcPr>
          <w:p w14:paraId="17C967E4" w14:textId="77777777" w:rsidR="00325C92" w:rsidRPr="007018B9" w:rsidRDefault="00325C92" w:rsidP="0019735F">
            <w:pPr>
              <w:rPr>
                <w:rFonts w:asciiTheme="minorHAnsi" w:hAnsiTheme="minorHAnsi" w:cs="Arial"/>
                <w:szCs w:val="22"/>
                <w:rPrChange w:id="312" w:author="stephen" w:date="2015-05-20T08:07:00Z">
                  <w:rPr>
                    <w:rFonts w:asciiTheme="minorHAnsi" w:hAnsiTheme="minorHAnsi" w:cs="Arial"/>
                    <w:szCs w:val="22"/>
                    <w:lang w:val="fr-FR"/>
                  </w:rPr>
                </w:rPrChange>
              </w:rPr>
            </w:pPr>
            <w:r w:rsidRPr="007018B9">
              <w:rPr>
                <w:rFonts w:asciiTheme="minorHAnsi" w:hAnsiTheme="minorHAnsi" w:cs="Arial"/>
                <w:szCs w:val="22"/>
                <w:rPrChange w:id="313" w:author="stephen" w:date="2015-05-20T08:07:00Z">
                  <w:rPr>
                    <w:rFonts w:asciiTheme="minorHAnsi" w:hAnsiTheme="minorHAnsi" w:cs="Arial"/>
                    <w:szCs w:val="22"/>
                    <w:lang w:val="fr-FR"/>
                  </w:rPr>
                </w:rPrChange>
              </w:rPr>
              <w:t>NAVGUIDE 8.3</w:t>
            </w:r>
          </w:p>
          <w:p w14:paraId="6B21DBA2" w14:textId="3E88D123" w:rsidR="00325C92" w:rsidRPr="007018B9" w:rsidRDefault="00635264" w:rsidP="00325C92">
            <w:pPr>
              <w:jc w:val="both"/>
              <w:rPr>
                <w:rFonts w:asciiTheme="minorHAnsi" w:hAnsiTheme="minorHAnsi" w:cs="Arial"/>
                <w:szCs w:val="22"/>
                <w:rPrChange w:id="314" w:author="stephen" w:date="2015-05-20T08:07:00Z">
                  <w:rPr>
                    <w:rFonts w:asciiTheme="minorHAnsi" w:hAnsiTheme="minorHAnsi" w:cs="Arial"/>
                    <w:szCs w:val="22"/>
                    <w:lang w:val="fr-FR"/>
                  </w:rPr>
                </w:rPrChange>
              </w:rPr>
            </w:pPr>
            <w:ins w:id="315" w:author="stephen" w:date="2015-05-20T10:20:00Z">
              <w:r>
                <w:rPr>
                  <w:rFonts w:asciiTheme="minorHAnsi" w:hAnsiTheme="minorHAnsi" w:cs="Arial"/>
                  <w:szCs w:val="22"/>
                </w:rPr>
                <w:t xml:space="preserve">IALA </w:t>
              </w:r>
            </w:ins>
            <w:r w:rsidR="00325C92" w:rsidRPr="007018B9">
              <w:rPr>
                <w:rFonts w:asciiTheme="minorHAnsi" w:hAnsiTheme="minorHAnsi" w:cs="Arial"/>
                <w:szCs w:val="22"/>
                <w:rPrChange w:id="316" w:author="stephen" w:date="2015-05-20T08:07:00Z">
                  <w:rPr>
                    <w:rFonts w:asciiTheme="minorHAnsi" w:hAnsiTheme="minorHAnsi" w:cs="Arial"/>
                    <w:szCs w:val="22"/>
                    <w:lang w:val="fr-FR"/>
                  </w:rPr>
                </w:rPrChange>
              </w:rPr>
              <w:t>Rec O-134</w:t>
            </w:r>
            <w:del w:id="317" w:author="stephen" w:date="2015-05-20T10:21:00Z">
              <w:r w:rsidR="00325C92" w:rsidRPr="007018B9" w:rsidDel="00635264">
                <w:rPr>
                  <w:rFonts w:asciiTheme="minorHAnsi" w:hAnsiTheme="minorHAnsi" w:cs="Arial"/>
                  <w:szCs w:val="22"/>
                  <w:rPrChange w:id="318" w:author="stephen" w:date="2015-05-20T08:07:00Z">
                    <w:rPr>
                      <w:rFonts w:asciiTheme="minorHAnsi" w:hAnsiTheme="minorHAnsi" w:cs="Arial"/>
                      <w:szCs w:val="22"/>
                      <w:lang w:val="fr-FR"/>
                    </w:rPr>
                  </w:rPrChange>
                </w:rPr>
                <w:delText>;</w:delText>
              </w:r>
            </w:del>
            <w:ins w:id="319" w:author="stephen" w:date="2015-05-20T10:21:00Z">
              <w:r>
                <w:rPr>
                  <w:rFonts w:asciiTheme="minorHAnsi" w:hAnsiTheme="minorHAnsi" w:cs="Arial"/>
                  <w:szCs w:val="22"/>
                </w:rPr>
                <w:t xml:space="preserve"> and</w:t>
              </w:r>
            </w:ins>
            <w:r w:rsidR="00325C92" w:rsidRPr="007018B9">
              <w:rPr>
                <w:rFonts w:asciiTheme="minorHAnsi" w:hAnsiTheme="minorHAnsi" w:cs="Arial"/>
                <w:szCs w:val="22"/>
                <w:rPrChange w:id="320" w:author="stephen" w:date="2015-05-20T08:07:00Z">
                  <w:rPr>
                    <w:rFonts w:asciiTheme="minorHAnsi" w:hAnsiTheme="minorHAnsi" w:cs="Arial"/>
                    <w:szCs w:val="22"/>
                    <w:lang w:val="fr-FR"/>
                  </w:rPr>
                </w:rPrChange>
              </w:rPr>
              <w:t xml:space="preserve"> O-138</w:t>
            </w:r>
          </w:p>
          <w:p w14:paraId="18435BB5" w14:textId="2A5CF180" w:rsidR="00325C92" w:rsidRPr="007018B9" w:rsidRDefault="00635264" w:rsidP="00325C92">
            <w:pPr>
              <w:rPr>
                <w:rFonts w:asciiTheme="minorHAnsi" w:hAnsiTheme="minorHAnsi" w:cs="Arial"/>
                <w:szCs w:val="22"/>
                <w:rPrChange w:id="321" w:author="stephen" w:date="2015-05-20T08:07:00Z">
                  <w:rPr>
                    <w:rFonts w:asciiTheme="minorHAnsi" w:hAnsiTheme="minorHAnsi" w:cs="Arial"/>
                    <w:szCs w:val="22"/>
                    <w:lang w:val="fr-FR"/>
                  </w:rPr>
                </w:rPrChange>
              </w:rPr>
            </w:pPr>
            <w:ins w:id="322" w:author="stephen" w:date="2015-05-20T10:21:00Z">
              <w:r>
                <w:rPr>
                  <w:rFonts w:asciiTheme="minorHAnsi" w:hAnsiTheme="minorHAnsi" w:cs="Arial"/>
                  <w:szCs w:val="22"/>
                </w:rPr>
                <w:t xml:space="preserve">IALA </w:t>
              </w:r>
            </w:ins>
            <w:r w:rsidR="00325C92" w:rsidRPr="007018B9">
              <w:rPr>
                <w:rFonts w:asciiTheme="minorHAnsi" w:hAnsiTheme="minorHAnsi" w:cs="Arial"/>
                <w:szCs w:val="22"/>
                <w:rPrChange w:id="323" w:author="stephen" w:date="2015-05-20T08:07:00Z">
                  <w:rPr>
                    <w:rFonts w:asciiTheme="minorHAnsi" w:hAnsiTheme="minorHAnsi" w:cs="Arial"/>
                    <w:szCs w:val="22"/>
                    <w:lang w:val="fr-FR"/>
                  </w:rPr>
                </w:rPrChange>
              </w:rPr>
              <w:t>GL</w:t>
            </w:r>
            <w:ins w:id="324" w:author="stephen" w:date="2015-05-20T10:21:00Z">
              <w:r>
                <w:rPr>
                  <w:rFonts w:asciiTheme="minorHAnsi" w:hAnsiTheme="minorHAnsi" w:cs="Arial"/>
                  <w:szCs w:val="22"/>
                </w:rPr>
                <w:t>s</w:t>
              </w:r>
            </w:ins>
            <w:r w:rsidR="00325C92" w:rsidRPr="007018B9">
              <w:rPr>
                <w:rFonts w:asciiTheme="minorHAnsi" w:hAnsiTheme="minorHAnsi" w:cs="Arial"/>
                <w:szCs w:val="22"/>
                <w:rPrChange w:id="325" w:author="stephen" w:date="2015-05-20T08:07:00Z">
                  <w:rPr>
                    <w:rFonts w:asciiTheme="minorHAnsi" w:hAnsiTheme="minorHAnsi" w:cs="Arial"/>
                    <w:szCs w:val="22"/>
                    <w:lang w:val="fr-FR"/>
                  </w:rPr>
                </w:rPrChange>
              </w:rPr>
              <w:t xml:space="preserve"> 1018; 1057; 1058</w:t>
            </w:r>
          </w:p>
          <w:p w14:paraId="45496B3D" w14:textId="5F1A8767" w:rsidR="00325C92" w:rsidRPr="007018B9" w:rsidRDefault="00325C92" w:rsidP="0019735F">
            <w:pPr>
              <w:rPr>
                <w:rFonts w:asciiTheme="minorHAnsi" w:hAnsiTheme="minorHAnsi" w:cs="Arial"/>
                <w:szCs w:val="22"/>
                <w:rPrChange w:id="326" w:author="stephen" w:date="2015-05-20T08:07:00Z">
                  <w:rPr>
                    <w:rFonts w:asciiTheme="minorHAnsi" w:hAnsiTheme="minorHAnsi" w:cs="Arial"/>
                    <w:szCs w:val="22"/>
                    <w:lang w:val="fr-FR"/>
                  </w:rPr>
                </w:rPrChange>
              </w:rPr>
            </w:pPr>
          </w:p>
        </w:tc>
        <w:tc>
          <w:tcPr>
            <w:tcW w:w="597" w:type="dxa"/>
            <w:vMerge w:val="restart"/>
            <w:vAlign w:val="center"/>
          </w:tcPr>
          <w:p w14:paraId="2CA3D67B" w14:textId="31C123ED" w:rsidR="00325C92" w:rsidRPr="007018B9" w:rsidRDefault="00325C92" w:rsidP="00325C92">
            <w:pPr>
              <w:jc w:val="center"/>
              <w:rPr>
                <w:rFonts w:asciiTheme="minorHAnsi" w:hAnsiTheme="minorHAnsi" w:cs="Arial"/>
                <w:szCs w:val="22"/>
              </w:rPr>
            </w:pPr>
            <w:r w:rsidRPr="007018B9">
              <w:rPr>
                <w:rFonts w:asciiTheme="minorHAnsi" w:hAnsiTheme="minorHAnsi" w:cs="Arial"/>
                <w:szCs w:val="22"/>
              </w:rPr>
              <w:t>11</w:t>
            </w:r>
          </w:p>
        </w:tc>
      </w:tr>
      <w:tr w:rsidR="00325C92" w:rsidRPr="007018B9" w14:paraId="1C2CB04E" w14:textId="77777777" w:rsidTr="00325C92">
        <w:trPr>
          <w:cantSplit/>
          <w:trHeight w:val="269"/>
          <w:jc w:val="center"/>
        </w:trPr>
        <w:tc>
          <w:tcPr>
            <w:tcW w:w="554" w:type="dxa"/>
          </w:tcPr>
          <w:p w14:paraId="45B81563" w14:textId="24A357C4" w:rsidR="00325C92" w:rsidRPr="007018B9" w:rsidRDefault="00325C92" w:rsidP="003F0CBD">
            <w:pPr>
              <w:ind w:left="113" w:right="113"/>
              <w:jc w:val="center"/>
              <w:rPr>
                <w:rFonts w:asciiTheme="minorHAnsi" w:hAnsiTheme="minorHAnsi" w:cs="Arial"/>
                <w:b/>
                <w:szCs w:val="22"/>
              </w:rPr>
            </w:pPr>
          </w:p>
        </w:tc>
        <w:tc>
          <w:tcPr>
            <w:tcW w:w="724" w:type="dxa"/>
          </w:tcPr>
          <w:p w14:paraId="42194AF6" w14:textId="77777777" w:rsidR="00325C92" w:rsidRPr="007018B9" w:rsidRDefault="00325C92" w:rsidP="003F0CBD">
            <w:pPr>
              <w:ind w:left="113" w:right="113"/>
              <w:jc w:val="center"/>
              <w:rPr>
                <w:rFonts w:asciiTheme="minorHAnsi" w:hAnsiTheme="minorHAnsi" w:cs="Arial"/>
                <w:b/>
                <w:szCs w:val="22"/>
              </w:rPr>
            </w:pPr>
          </w:p>
        </w:tc>
        <w:tc>
          <w:tcPr>
            <w:tcW w:w="888" w:type="dxa"/>
          </w:tcPr>
          <w:p w14:paraId="5F5D8A98" w14:textId="001659E9" w:rsidR="00325C92" w:rsidRPr="007018B9" w:rsidRDefault="00325C92" w:rsidP="003F0CBD">
            <w:pPr>
              <w:ind w:left="113" w:right="113"/>
              <w:jc w:val="center"/>
              <w:rPr>
                <w:rFonts w:asciiTheme="minorHAnsi" w:hAnsiTheme="minorHAnsi" w:cs="Arial"/>
                <w:b/>
                <w:szCs w:val="22"/>
              </w:rPr>
            </w:pPr>
            <w:r w:rsidRPr="007018B9">
              <w:rPr>
                <w:rFonts w:asciiTheme="minorHAnsi" w:hAnsiTheme="minorHAnsi" w:cs="Arial"/>
                <w:szCs w:val="22"/>
              </w:rPr>
              <w:t>3.1.2</w:t>
            </w:r>
          </w:p>
        </w:tc>
        <w:tc>
          <w:tcPr>
            <w:tcW w:w="5625" w:type="dxa"/>
          </w:tcPr>
          <w:p w14:paraId="229AD125" w14:textId="7483EE19" w:rsidR="00325C92" w:rsidRPr="007018B9" w:rsidRDefault="00325C92" w:rsidP="0019735F">
            <w:pPr>
              <w:jc w:val="right"/>
              <w:rPr>
                <w:rFonts w:asciiTheme="minorHAnsi" w:hAnsiTheme="minorHAnsi" w:cs="Arial"/>
                <w:b/>
                <w:szCs w:val="22"/>
              </w:rPr>
            </w:pPr>
            <w:r w:rsidRPr="007018B9">
              <w:rPr>
                <w:rFonts w:asciiTheme="minorHAnsi" w:hAnsiTheme="minorHAnsi" w:cs="Arial"/>
                <w:szCs w:val="22"/>
              </w:rPr>
              <w:t>Hazards and losses</w:t>
            </w:r>
          </w:p>
        </w:tc>
        <w:tc>
          <w:tcPr>
            <w:tcW w:w="567" w:type="dxa"/>
            <w:vMerge/>
            <w:vAlign w:val="center"/>
          </w:tcPr>
          <w:p w14:paraId="28564FCF" w14:textId="77777777" w:rsidR="00325C92" w:rsidRPr="007018B9" w:rsidRDefault="00325C92" w:rsidP="0019735F">
            <w:pPr>
              <w:jc w:val="center"/>
              <w:rPr>
                <w:rFonts w:asciiTheme="minorHAnsi" w:hAnsiTheme="minorHAnsi" w:cs="Arial"/>
                <w:b/>
                <w:szCs w:val="22"/>
              </w:rPr>
            </w:pPr>
          </w:p>
        </w:tc>
        <w:tc>
          <w:tcPr>
            <w:tcW w:w="2412" w:type="dxa"/>
            <w:vMerge/>
            <w:vAlign w:val="center"/>
          </w:tcPr>
          <w:p w14:paraId="12408A19" w14:textId="77777777" w:rsidR="00325C92" w:rsidRPr="007018B9" w:rsidRDefault="00325C92" w:rsidP="003F0CBD">
            <w:pPr>
              <w:jc w:val="center"/>
              <w:rPr>
                <w:rFonts w:asciiTheme="minorHAnsi" w:hAnsiTheme="minorHAnsi" w:cs="Arial"/>
                <w:b/>
                <w:szCs w:val="22"/>
              </w:rPr>
            </w:pPr>
          </w:p>
        </w:tc>
        <w:tc>
          <w:tcPr>
            <w:tcW w:w="2977" w:type="dxa"/>
            <w:vMerge/>
            <w:vAlign w:val="center"/>
          </w:tcPr>
          <w:p w14:paraId="50FEA903" w14:textId="77777777" w:rsidR="00325C92" w:rsidRPr="007018B9" w:rsidRDefault="00325C92" w:rsidP="003F0CBD">
            <w:pPr>
              <w:jc w:val="center"/>
              <w:rPr>
                <w:rFonts w:asciiTheme="minorHAnsi" w:hAnsiTheme="minorHAnsi" w:cs="Arial"/>
                <w:b/>
                <w:szCs w:val="22"/>
              </w:rPr>
            </w:pPr>
          </w:p>
        </w:tc>
        <w:tc>
          <w:tcPr>
            <w:tcW w:w="597" w:type="dxa"/>
            <w:vMerge/>
            <w:vAlign w:val="center"/>
          </w:tcPr>
          <w:p w14:paraId="54A6C050" w14:textId="77777777" w:rsidR="00325C92" w:rsidRPr="007018B9" w:rsidRDefault="00325C92" w:rsidP="00325C92">
            <w:pPr>
              <w:jc w:val="center"/>
              <w:rPr>
                <w:rFonts w:asciiTheme="minorHAnsi" w:hAnsiTheme="minorHAnsi" w:cs="Arial"/>
                <w:b/>
                <w:szCs w:val="22"/>
              </w:rPr>
            </w:pPr>
          </w:p>
        </w:tc>
      </w:tr>
      <w:tr w:rsidR="00325C92" w:rsidRPr="007018B9" w14:paraId="297AED82" w14:textId="77777777" w:rsidTr="00325C92">
        <w:trPr>
          <w:cantSplit/>
          <w:trHeight w:val="269"/>
          <w:jc w:val="center"/>
        </w:trPr>
        <w:tc>
          <w:tcPr>
            <w:tcW w:w="554" w:type="dxa"/>
          </w:tcPr>
          <w:p w14:paraId="73DAA816" w14:textId="77777777" w:rsidR="00325C92" w:rsidRPr="007018B9" w:rsidRDefault="00325C92" w:rsidP="003F0CBD">
            <w:pPr>
              <w:ind w:left="113" w:right="113"/>
              <w:jc w:val="center"/>
              <w:rPr>
                <w:rFonts w:asciiTheme="minorHAnsi" w:hAnsiTheme="minorHAnsi" w:cs="Arial"/>
                <w:b/>
                <w:szCs w:val="22"/>
              </w:rPr>
            </w:pPr>
          </w:p>
        </w:tc>
        <w:tc>
          <w:tcPr>
            <w:tcW w:w="724" w:type="dxa"/>
          </w:tcPr>
          <w:p w14:paraId="266F4E80" w14:textId="77777777" w:rsidR="00325C92" w:rsidRPr="007018B9" w:rsidRDefault="00325C92" w:rsidP="003F0CBD">
            <w:pPr>
              <w:ind w:left="113" w:right="113"/>
              <w:jc w:val="center"/>
              <w:rPr>
                <w:rFonts w:asciiTheme="minorHAnsi" w:hAnsiTheme="minorHAnsi" w:cs="Arial"/>
                <w:b/>
                <w:szCs w:val="22"/>
              </w:rPr>
            </w:pPr>
          </w:p>
        </w:tc>
        <w:tc>
          <w:tcPr>
            <w:tcW w:w="888" w:type="dxa"/>
          </w:tcPr>
          <w:p w14:paraId="17235DBE" w14:textId="0452269B" w:rsidR="00325C92" w:rsidRPr="007018B9" w:rsidRDefault="00325C92" w:rsidP="003F0CBD">
            <w:pPr>
              <w:ind w:left="113" w:right="113"/>
              <w:jc w:val="center"/>
              <w:rPr>
                <w:rFonts w:asciiTheme="minorHAnsi" w:hAnsiTheme="minorHAnsi" w:cs="Arial"/>
                <w:b/>
                <w:szCs w:val="22"/>
              </w:rPr>
            </w:pPr>
            <w:r w:rsidRPr="007018B9">
              <w:rPr>
                <w:rFonts w:asciiTheme="minorHAnsi" w:hAnsiTheme="minorHAnsi" w:cs="Arial"/>
                <w:szCs w:val="22"/>
              </w:rPr>
              <w:t>3.1.3</w:t>
            </w:r>
          </w:p>
        </w:tc>
        <w:tc>
          <w:tcPr>
            <w:tcW w:w="5625" w:type="dxa"/>
          </w:tcPr>
          <w:p w14:paraId="42D00250" w14:textId="5E9FAA40" w:rsidR="00325C92" w:rsidRPr="007018B9" w:rsidRDefault="00325C92" w:rsidP="0019735F">
            <w:pPr>
              <w:jc w:val="right"/>
              <w:rPr>
                <w:rFonts w:asciiTheme="minorHAnsi" w:hAnsiTheme="minorHAnsi" w:cs="Arial"/>
                <w:b/>
                <w:szCs w:val="22"/>
              </w:rPr>
            </w:pPr>
            <w:r w:rsidRPr="007018B9">
              <w:rPr>
                <w:rFonts w:asciiTheme="minorHAnsi" w:hAnsiTheme="minorHAnsi" w:cs="Arial"/>
                <w:szCs w:val="22"/>
              </w:rPr>
              <w:t>Risk factors and control options</w:t>
            </w:r>
          </w:p>
        </w:tc>
        <w:tc>
          <w:tcPr>
            <w:tcW w:w="567" w:type="dxa"/>
            <w:vMerge/>
            <w:vAlign w:val="center"/>
          </w:tcPr>
          <w:p w14:paraId="40F58B0F" w14:textId="77777777" w:rsidR="00325C92" w:rsidRPr="007018B9" w:rsidRDefault="00325C92" w:rsidP="0019735F">
            <w:pPr>
              <w:jc w:val="center"/>
              <w:rPr>
                <w:rFonts w:asciiTheme="minorHAnsi" w:hAnsiTheme="minorHAnsi" w:cs="Arial"/>
                <w:b/>
                <w:szCs w:val="22"/>
              </w:rPr>
            </w:pPr>
          </w:p>
        </w:tc>
        <w:tc>
          <w:tcPr>
            <w:tcW w:w="2412" w:type="dxa"/>
            <w:vMerge/>
            <w:vAlign w:val="center"/>
          </w:tcPr>
          <w:p w14:paraId="26E489AE" w14:textId="77777777" w:rsidR="00325C92" w:rsidRPr="007018B9" w:rsidRDefault="00325C92" w:rsidP="003F0CBD">
            <w:pPr>
              <w:jc w:val="center"/>
              <w:rPr>
                <w:rFonts w:asciiTheme="minorHAnsi" w:hAnsiTheme="minorHAnsi" w:cs="Arial"/>
                <w:b/>
                <w:szCs w:val="22"/>
              </w:rPr>
            </w:pPr>
          </w:p>
        </w:tc>
        <w:tc>
          <w:tcPr>
            <w:tcW w:w="2977" w:type="dxa"/>
            <w:vMerge/>
            <w:vAlign w:val="center"/>
          </w:tcPr>
          <w:p w14:paraId="288299C6" w14:textId="77777777" w:rsidR="00325C92" w:rsidRPr="007018B9" w:rsidRDefault="00325C92" w:rsidP="003F0CBD">
            <w:pPr>
              <w:jc w:val="center"/>
              <w:rPr>
                <w:rFonts w:asciiTheme="minorHAnsi" w:hAnsiTheme="minorHAnsi" w:cs="Arial"/>
                <w:b/>
                <w:szCs w:val="22"/>
              </w:rPr>
            </w:pPr>
          </w:p>
        </w:tc>
        <w:tc>
          <w:tcPr>
            <w:tcW w:w="597" w:type="dxa"/>
            <w:vMerge/>
            <w:vAlign w:val="center"/>
          </w:tcPr>
          <w:p w14:paraId="3552184C" w14:textId="77777777" w:rsidR="00325C92" w:rsidRPr="007018B9" w:rsidRDefault="00325C92" w:rsidP="00325C92">
            <w:pPr>
              <w:jc w:val="center"/>
              <w:rPr>
                <w:rFonts w:asciiTheme="minorHAnsi" w:hAnsiTheme="minorHAnsi" w:cs="Arial"/>
                <w:b/>
                <w:szCs w:val="22"/>
              </w:rPr>
            </w:pPr>
          </w:p>
        </w:tc>
      </w:tr>
      <w:tr w:rsidR="00325C92" w:rsidRPr="007018B9" w14:paraId="50278B97" w14:textId="77777777" w:rsidTr="00325C92">
        <w:trPr>
          <w:cantSplit/>
          <w:trHeight w:val="269"/>
          <w:jc w:val="center"/>
        </w:trPr>
        <w:tc>
          <w:tcPr>
            <w:tcW w:w="554" w:type="dxa"/>
          </w:tcPr>
          <w:p w14:paraId="6BF65C28" w14:textId="77777777" w:rsidR="00325C92" w:rsidRPr="007018B9" w:rsidRDefault="00325C92" w:rsidP="003F0CBD">
            <w:pPr>
              <w:ind w:left="113" w:right="113"/>
              <w:jc w:val="center"/>
              <w:rPr>
                <w:rFonts w:asciiTheme="minorHAnsi" w:hAnsiTheme="minorHAnsi" w:cs="Arial"/>
                <w:b/>
                <w:szCs w:val="22"/>
              </w:rPr>
            </w:pPr>
          </w:p>
        </w:tc>
        <w:tc>
          <w:tcPr>
            <w:tcW w:w="724" w:type="dxa"/>
          </w:tcPr>
          <w:p w14:paraId="653A52C1" w14:textId="77777777" w:rsidR="00325C92" w:rsidRPr="007018B9" w:rsidRDefault="00325C92" w:rsidP="003F0CBD">
            <w:pPr>
              <w:ind w:left="113" w:right="113"/>
              <w:jc w:val="center"/>
              <w:rPr>
                <w:rFonts w:asciiTheme="minorHAnsi" w:hAnsiTheme="minorHAnsi" w:cs="Arial"/>
                <w:b/>
                <w:szCs w:val="22"/>
              </w:rPr>
            </w:pPr>
          </w:p>
        </w:tc>
        <w:tc>
          <w:tcPr>
            <w:tcW w:w="888" w:type="dxa"/>
          </w:tcPr>
          <w:p w14:paraId="0985A96E" w14:textId="2E533DF4" w:rsidR="00325C92" w:rsidRPr="007018B9" w:rsidRDefault="00325C92" w:rsidP="003F0CBD">
            <w:pPr>
              <w:ind w:left="113" w:right="113"/>
              <w:jc w:val="center"/>
              <w:rPr>
                <w:rFonts w:asciiTheme="minorHAnsi" w:hAnsiTheme="minorHAnsi" w:cs="Arial"/>
                <w:b/>
                <w:szCs w:val="22"/>
              </w:rPr>
            </w:pPr>
            <w:r w:rsidRPr="007018B9">
              <w:rPr>
                <w:rFonts w:asciiTheme="minorHAnsi" w:hAnsiTheme="minorHAnsi" w:cs="Arial"/>
                <w:szCs w:val="22"/>
              </w:rPr>
              <w:t>3.1.4</w:t>
            </w:r>
          </w:p>
        </w:tc>
        <w:tc>
          <w:tcPr>
            <w:tcW w:w="5625" w:type="dxa"/>
          </w:tcPr>
          <w:p w14:paraId="67C1A957" w14:textId="4A7C9846" w:rsidR="00325C92" w:rsidRPr="007018B9" w:rsidRDefault="00325C92" w:rsidP="0019735F">
            <w:pPr>
              <w:jc w:val="right"/>
              <w:rPr>
                <w:rFonts w:asciiTheme="minorHAnsi" w:hAnsiTheme="minorHAnsi" w:cs="Arial"/>
                <w:b/>
                <w:szCs w:val="22"/>
              </w:rPr>
            </w:pPr>
            <w:r w:rsidRPr="007018B9">
              <w:rPr>
                <w:rFonts w:asciiTheme="minorHAnsi" w:hAnsiTheme="minorHAnsi" w:cs="Arial"/>
                <w:szCs w:val="22"/>
              </w:rPr>
              <w:t>Quantifying risk</w:t>
            </w:r>
          </w:p>
        </w:tc>
        <w:tc>
          <w:tcPr>
            <w:tcW w:w="567" w:type="dxa"/>
            <w:vMerge/>
            <w:vAlign w:val="center"/>
          </w:tcPr>
          <w:p w14:paraId="0B8A5A48" w14:textId="77777777" w:rsidR="00325C92" w:rsidRPr="007018B9" w:rsidRDefault="00325C92" w:rsidP="0019735F">
            <w:pPr>
              <w:jc w:val="center"/>
              <w:rPr>
                <w:rFonts w:asciiTheme="minorHAnsi" w:hAnsiTheme="minorHAnsi" w:cs="Arial"/>
                <w:b/>
                <w:szCs w:val="22"/>
              </w:rPr>
            </w:pPr>
          </w:p>
        </w:tc>
        <w:tc>
          <w:tcPr>
            <w:tcW w:w="2412" w:type="dxa"/>
            <w:vMerge/>
            <w:vAlign w:val="center"/>
          </w:tcPr>
          <w:p w14:paraId="55B6304E" w14:textId="77777777" w:rsidR="00325C92" w:rsidRPr="007018B9" w:rsidRDefault="00325C92" w:rsidP="003F0CBD">
            <w:pPr>
              <w:jc w:val="center"/>
              <w:rPr>
                <w:rFonts w:asciiTheme="minorHAnsi" w:hAnsiTheme="minorHAnsi" w:cs="Arial"/>
                <w:b/>
                <w:szCs w:val="22"/>
              </w:rPr>
            </w:pPr>
          </w:p>
        </w:tc>
        <w:tc>
          <w:tcPr>
            <w:tcW w:w="2977" w:type="dxa"/>
            <w:vMerge/>
            <w:vAlign w:val="center"/>
          </w:tcPr>
          <w:p w14:paraId="49680A5C" w14:textId="77777777" w:rsidR="00325C92" w:rsidRPr="007018B9" w:rsidRDefault="00325C92" w:rsidP="003F0CBD">
            <w:pPr>
              <w:jc w:val="center"/>
              <w:rPr>
                <w:rFonts w:asciiTheme="minorHAnsi" w:hAnsiTheme="minorHAnsi" w:cs="Arial"/>
                <w:b/>
                <w:szCs w:val="22"/>
              </w:rPr>
            </w:pPr>
          </w:p>
        </w:tc>
        <w:tc>
          <w:tcPr>
            <w:tcW w:w="597" w:type="dxa"/>
            <w:vMerge/>
            <w:vAlign w:val="center"/>
          </w:tcPr>
          <w:p w14:paraId="37624616" w14:textId="77777777" w:rsidR="00325C92" w:rsidRPr="007018B9" w:rsidRDefault="00325C92" w:rsidP="00325C92">
            <w:pPr>
              <w:jc w:val="center"/>
              <w:rPr>
                <w:rFonts w:asciiTheme="minorHAnsi" w:hAnsiTheme="minorHAnsi" w:cs="Arial"/>
                <w:b/>
                <w:szCs w:val="22"/>
              </w:rPr>
            </w:pPr>
          </w:p>
        </w:tc>
      </w:tr>
      <w:tr w:rsidR="00325C92" w:rsidRPr="007018B9" w14:paraId="2EE42DAB" w14:textId="77777777" w:rsidTr="00325C92">
        <w:trPr>
          <w:cantSplit/>
          <w:trHeight w:val="269"/>
          <w:jc w:val="center"/>
        </w:trPr>
        <w:tc>
          <w:tcPr>
            <w:tcW w:w="554" w:type="dxa"/>
          </w:tcPr>
          <w:p w14:paraId="1822F248" w14:textId="77777777" w:rsidR="00325C92" w:rsidRPr="007018B9" w:rsidRDefault="00325C92" w:rsidP="003F0CBD">
            <w:pPr>
              <w:ind w:left="113" w:right="113"/>
              <w:jc w:val="center"/>
              <w:rPr>
                <w:rFonts w:asciiTheme="minorHAnsi" w:hAnsiTheme="minorHAnsi" w:cs="Arial"/>
                <w:b/>
                <w:szCs w:val="22"/>
              </w:rPr>
            </w:pPr>
          </w:p>
        </w:tc>
        <w:tc>
          <w:tcPr>
            <w:tcW w:w="724" w:type="dxa"/>
          </w:tcPr>
          <w:p w14:paraId="0FB56024" w14:textId="77777777" w:rsidR="00325C92" w:rsidRPr="007018B9" w:rsidRDefault="00325C92" w:rsidP="003F0CBD">
            <w:pPr>
              <w:ind w:left="113" w:right="113"/>
              <w:jc w:val="center"/>
              <w:rPr>
                <w:rFonts w:asciiTheme="minorHAnsi" w:hAnsiTheme="minorHAnsi" w:cs="Arial"/>
                <w:b/>
                <w:szCs w:val="22"/>
              </w:rPr>
            </w:pPr>
          </w:p>
        </w:tc>
        <w:tc>
          <w:tcPr>
            <w:tcW w:w="888" w:type="dxa"/>
          </w:tcPr>
          <w:p w14:paraId="3C361075" w14:textId="28EA9F15" w:rsidR="00325C92" w:rsidRPr="007018B9" w:rsidRDefault="00325C92" w:rsidP="003F0CBD">
            <w:pPr>
              <w:ind w:left="113" w:right="113"/>
              <w:jc w:val="center"/>
              <w:rPr>
                <w:rFonts w:asciiTheme="minorHAnsi" w:hAnsiTheme="minorHAnsi" w:cs="Arial"/>
                <w:b/>
                <w:szCs w:val="22"/>
              </w:rPr>
            </w:pPr>
            <w:r w:rsidRPr="007018B9">
              <w:rPr>
                <w:rFonts w:asciiTheme="minorHAnsi" w:hAnsiTheme="minorHAnsi" w:cs="Arial"/>
                <w:szCs w:val="22"/>
              </w:rPr>
              <w:t>3.1.5</w:t>
            </w:r>
          </w:p>
        </w:tc>
        <w:tc>
          <w:tcPr>
            <w:tcW w:w="5625" w:type="dxa"/>
          </w:tcPr>
          <w:p w14:paraId="01222802" w14:textId="4BE5A073" w:rsidR="00325C92" w:rsidRPr="007018B9" w:rsidRDefault="00325C92" w:rsidP="0019735F">
            <w:pPr>
              <w:jc w:val="right"/>
              <w:rPr>
                <w:rFonts w:asciiTheme="minorHAnsi" w:hAnsiTheme="minorHAnsi" w:cs="Arial"/>
                <w:b/>
                <w:szCs w:val="22"/>
              </w:rPr>
            </w:pPr>
            <w:r w:rsidRPr="007018B9">
              <w:rPr>
                <w:rFonts w:asciiTheme="minorHAnsi" w:hAnsiTheme="minorHAnsi" w:cs="Arial"/>
                <w:szCs w:val="22"/>
              </w:rPr>
              <w:t>The risk management process</w:t>
            </w:r>
          </w:p>
        </w:tc>
        <w:tc>
          <w:tcPr>
            <w:tcW w:w="567" w:type="dxa"/>
            <w:vMerge/>
            <w:vAlign w:val="center"/>
          </w:tcPr>
          <w:p w14:paraId="16657D7E" w14:textId="77777777" w:rsidR="00325C92" w:rsidRPr="007018B9" w:rsidRDefault="00325C92" w:rsidP="0019735F">
            <w:pPr>
              <w:jc w:val="center"/>
              <w:rPr>
                <w:rFonts w:asciiTheme="minorHAnsi" w:hAnsiTheme="minorHAnsi" w:cs="Arial"/>
                <w:b/>
                <w:szCs w:val="22"/>
              </w:rPr>
            </w:pPr>
          </w:p>
        </w:tc>
        <w:tc>
          <w:tcPr>
            <w:tcW w:w="2412" w:type="dxa"/>
            <w:vMerge/>
            <w:vAlign w:val="center"/>
          </w:tcPr>
          <w:p w14:paraId="4E8BF70F" w14:textId="77777777" w:rsidR="00325C92" w:rsidRPr="007018B9" w:rsidRDefault="00325C92" w:rsidP="003F0CBD">
            <w:pPr>
              <w:jc w:val="center"/>
              <w:rPr>
                <w:rFonts w:asciiTheme="minorHAnsi" w:hAnsiTheme="minorHAnsi" w:cs="Arial"/>
                <w:b/>
                <w:szCs w:val="22"/>
              </w:rPr>
            </w:pPr>
          </w:p>
        </w:tc>
        <w:tc>
          <w:tcPr>
            <w:tcW w:w="2977" w:type="dxa"/>
            <w:vMerge/>
            <w:vAlign w:val="center"/>
          </w:tcPr>
          <w:p w14:paraId="6A91C6D6" w14:textId="77777777" w:rsidR="00325C92" w:rsidRPr="007018B9" w:rsidRDefault="00325C92" w:rsidP="003F0CBD">
            <w:pPr>
              <w:jc w:val="center"/>
              <w:rPr>
                <w:rFonts w:asciiTheme="minorHAnsi" w:hAnsiTheme="minorHAnsi" w:cs="Arial"/>
                <w:b/>
                <w:szCs w:val="22"/>
              </w:rPr>
            </w:pPr>
          </w:p>
        </w:tc>
        <w:tc>
          <w:tcPr>
            <w:tcW w:w="597" w:type="dxa"/>
            <w:vMerge/>
            <w:vAlign w:val="center"/>
          </w:tcPr>
          <w:p w14:paraId="7585F3BA" w14:textId="77777777" w:rsidR="00325C92" w:rsidRPr="007018B9" w:rsidRDefault="00325C92" w:rsidP="00325C92">
            <w:pPr>
              <w:jc w:val="center"/>
              <w:rPr>
                <w:rFonts w:asciiTheme="minorHAnsi" w:hAnsiTheme="minorHAnsi" w:cs="Arial"/>
                <w:b/>
                <w:szCs w:val="22"/>
              </w:rPr>
            </w:pPr>
          </w:p>
        </w:tc>
      </w:tr>
      <w:tr w:rsidR="00325C92" w:rsidRPr="007018B9" w14:paraId="72FD0975" w14:textId="77777777" w:rsidTr="00325C92">
        <w:trPr>
          <w:cantSplit/>
          <w:trHeight w:val="269"/>
          <w:jc w:val="center"/>
        </w:trPr>
        <w:tc>
          <w:tcPr>
            <w:tcW w:w="554" w:type="dxa"/>
          </w:tcPr>
          <w:p w14:paraId="292269D0" w14:textId="77777777" w:rsidR="00325C92" w:rsidRPr="007018B9" w:rsidRDefault="00325C92" w:rsidP="003F0CBD">
            <w:pPr>
              <w:ind w:left="113" w:right="113"/>
              <w:jc w:val="center"/>
              <w:rPr>
                <w:rFonts w:asciiTheme="minorHAnsi" w:hAnsiTheme="minorHAnsi" w:cs="Arial"/>
                <w:b/>
                <w:szCs w:val="22"/>
              </w:rPr>
            </w:pPr>
          </w:p>
        </w:tc>
        <w:tc>
          <w:tcPr>
            <w:tcW w:w="724" w:type="dxa"/>
          </w:tcPr>
          <w:p w14:paraId="28420AA2" w14:textId="77777777" w:rsidR="00325C92" w:rsidRPr="007018B9" w:rsidRDefault="00325C92" w:rsidP="003F0CBD">
            <w:pPr>
              <w:ind w:left="113" w:right="113"/>
              <w:jc w:val="center"/>
              <w:rPr>
                <w:rFonts w:asciiTheme="minorHAnsi" w:hAnsiTheme="minorHAnsi" w:cs="Arial"/>
                <w:b/>
                <w:szCs w:val="22"/>
              </w:rPr>
            </w:pPr>
          </w:p>
        </w:tc>
        <w:tc>
          <w:tcPr>
            <w:tcW w:w="888" w:type="dxa"/>
          </w:tcPr>
          <w:p w14:paraId="089EB9ED" w14:textId="434941FB" w:rsidR="00325C92" w:rsidRPr="007018B9" w:rsidRDefault="00325C92" w:rsidP="003F0CBD">
            <w:pPr>
              <w:ind w:left="113" w:right="113"/>
              <w:jc w:val="center"/>
              <w:rPr>
                <w:rFonts w:asciiTheme="minorHAnsi" w:hAnsiTheme="minorHAnsi" w:cs="Arial"/>
                <w:b/>
                <w:szCs w:val="22"/>
              </w:rPr>
            </w:pPr>
            <w:r w:rsidRPr="007018B9">
              <w:rPr>
                <w:rFonts w:asciiTheme="minorHAnsi" w:hAnsiTheme="minorHAnsi" w:cs="Arial"/>
                <w:szCs w:val="22"/>
              </w:rPr>
              <w:t>3.1.6</w:t>
            </w:r>
          </w:p>
        </w:tc>
        <w:tc>
          <w:tcPr>
            <w:tcW w:w="5625" w:type="dxa"/>
          </w:tcPr>
          <w:p w14:paraId="4C4F811A" w14:textId="6C750ABB" w:rsidR="00325C92" w:rsidRPr="007018B9" w:rsidRDefault="00325C92" w:rsidP="0019735F">
            <w:pPr>
              <w:jc w:val="right"/>
              <w:rPr>
                <w:rFonts w:asciiTheme="minorHAnsi" w:hAnsiTheme="minorHAnsi" w:cs="Arial"/>
                <w:b/>
                <w:szCs w:val="22"/>
              </w:rPr>
            </w:pPr>
            <w:r w:rsidRPr="007018B9">
              <w:rPr>
                <w:rFonts w:asciiTheme="minorHAnsi" w:hAnsiTheme="minorHAnsi" w:cs="Arial"/>
                <w:szCs w:val="22"/>
              </w:rPr>
              <w:t>IALA Risk management tools: PAWSA; IWRAP Mk.2 and simulation</w:t>
            </w:r>
          </w:p>
        </w:tc>
        <w:tc>
          <w:tcPr>
            <w:tcW w:w="567" w:type="dxa"/>
            <w:vMerge/>
            <w:vAlign w:val="center"/>
          </w:tcPr>
          <w:p w14:paraId="2118B1A4" w14:textId="77777777" w:rsidR="00325C92" w:rsidRPr="007018B9" w:rsidRDefault="00325C92" w:rsidP="0019735F">
            <w:pPr>
              <w:jc w:val="center"/>
              <w:rPr>
                <w:rFonts w:asciiTheme="minorHAnsi" w:hAnsiTheme="minorHAnsi" w:cs="Arial"/>
                <w:b/>
                <w:szCs w:val="22"/>
              </w:rPr>
            </w:pPr>
          </w:p>
        </w:tc>
        <w:tc>
          <w:tcPr>
            <w:tcW w:w="2412" w:type="dxa"/>
            <w:vMerge/>
            <w:vAlign w:val="center"/>
          </w:tcPr>
          <w:p w14:paraId="4B63A955" w14:textId="77777777" w:rsidR="00325C92" w:rsidRPr="007018B9" w:rsidRDefault="00325C92" w:rsidP="003F0CBD">
            <w:pPr>
              <w:jc w:val="center"/>
              <w:rPr>
                <w:rFonts w:asciiTheme="minorHAnsi" w:hAnsiTheme="minorHAnsi" w:cs="Arial"/>
                <w:b/>
                <w:szCs w:val="22"/>
              </w:rPr>
            </w:pPr>
          </w:p>
        </w:tc>
        <w:tc>
          <w:tcPr>
            <w:tcW w:w="2977" w:type="dxa"/>
            <w:vMerge/>
            <w:vAlign w:val="center"/>
          </w:tcPr>
          <w:p w14:paraId="49640A07" w14:textId="77777777" w:rsidR="00325C92" w:rsidRPr="007018B9" w:rsidRDefault="00325C92" w:rsidP="003F0CBD">
            <w:pPr>
              <w:jc w:val="center"/>
              <w:rPr>
                <w:rFonts w:asciiTheme="minorHAnsi" w:hAnsiTheme="minorHAnsi" w:cs="Arial"/>
                <w:b/>
                <w:szCs w:val="22"/>
              </w:rPr>
            </w:pPr>
          </w:p>
        </w:tc>
        <w:tc>
          <w:tcPr>
            <w:tcW w:w="597" w:type="dxa"/>
            <w:vMerge/>
            <w:vAlign w:val="center"/>
          </w:tcPr>
          <w:p w14:paraId="1DE19AD1" w14:textId="77777777" w:rsidR="00325C92" w:rsidRPr="007018B9" w:rsidRDefault="00325C92" w:rsidP="00325C92">
            <w:pPr>
              <w:jc w:val="center"/>
              <w:rPr>
                <w:rFonts w:asciiTheme="minorHAnsi" w:hAnsiTheme="minorHAnsi" w:cs="Arial"/>
                <w:b/>
                <w:szCs w:val="22"/>
              </w:rPr>
            </w:pPr>
          </w:p>
        </w:tc>
      </w:tr>
    </w:tbl>
    <w:p w14:paraId="7976BEB4" w14:textId="77777777" w:rsidR="00635264" w:rsidRDefault="00635264">
      <w:pPr>
        <w:rPr>
          <w:ins w:id="327" w:author="stephen" w:date="2015-05-20T10:21:00Z"/>
        </w:rPr>
      </w:pPr>
      <w:ins w:id="328" w:author="stephen" w:date="2015-05-20T10:21:00Z">
        <w:r>
          <w:br w:type="page"/>
        </w:r>
      </w:ins>
    </w:p>
    <w:tbl>
      <w:tblPr>
        <w:tblStyle w:val="TableGrid"/>
        <w:tblW w:w="0" w:type="auto"/>
        <w:jc w:val="center"/>
        <w:tblLook w:val="04A0" w:firstRow="1" w:lastRow="0" w:firstColumn="1" w:lastColumn="0" w:noHBand="0" w:noVBand="1"/>
        <w:tblPrChange w:id="329" w:author="stephen" w:date="2015-05-20T10:26:00Z">
          <w:tblPr>
            <w:tblStyle w:val="TableGrid"/>
            <w:tblW w:w="0" w:type="auto"/>
            <w:jc w:val="center"/>
            <w:tblLook w:val="04A0" w:firstRow="1" w:lastRow="0" w:firstColumn="1" w:lastColumn="0" w:noHBand="0" w:noVBand="1"/>
          </w:tblPr>
        </w:tblPrChange>
      </w:tblPr>
      <w:tblGrid>
        <w:gridCol w:w="554"/>
        <w:gridCol w:w="724"/>
        <w:gridCol w:w="888"/>
        <w:gridCol w:w="5625"/>
        <w:gridCol w:w="601"/>
        <w:gridCol w:w="2410"/>
        <w:gridCol w:w="2977"/>
        <w:gridCol w:w="565"/>
        <w:tblGridChange w:id="330">
          <w:tblGrid>
            <w:gridCol w:w="554"/>
            <w:gridCol w:w="724"/>
            <w:gridCol w:w="888"/>
            <w:gridCol w:w="5625"/>
            <w:gridCol w:w="567"/>
            <w:gridCol w:w="1071"/>
            <w:gridCol w:w="1341"/>
            <w:gridCol w:w="297"/>
            <w:gridCol w:w="1638"/>
            <w:gridCol w:w="1042"/>
            <w:gridCol w:w="597"/>
          </w:tblGrid>
        </w:tblGridChange>
      </w:tblGrid>
      <w:tr w:rsidR="00DA5BCA" w:rsidRPr="007018B9" w14:paraId="617353E7" w14:textId="77777777" w:rsidTr="001F5681">
        <w:trPr>
          <w:trHeight w:val="1678"/>
          <w:jc w:val="center"/>
          <w:ins w:id="331" w:author="stephen" w:date="2015-05-20T10:23:00Z"/>
          <w:trPrChange w:id="332" w:author="stephen" w:date="2015-05-20T10:26:00Z">
            <w:trPr>
              <w:jc w:val="center"/>
            </w:trPr>
          </w:trPrChange>
        </w:trPr>
        <w:tc>
          <w:tcPr>
            <w:tcW w:w="554" w:type="dxa"/>
            <w:textDirection w:val="btLr"/>
            <w:vAlign w:val="center"/>
            <w:tcPrChange w:id="333" w:author="stephen" w:date="2015-05-20T10:26:00Z">
              <w:tcPr>
                <w:tcW w:w="554" w:type="dxa"/>
              </w:tcPr>
            </w:tcPrChange>
          </w:tcPr>
          <w:p w14:paraId="1EBCA476" w14:textId="00A80B2A" w:rsidR="00DA5BCA" w:rsidRPr="007018B9" w:rsidRDefault="00DA5BCA" w:rsidP="003F0CBD">
            <w:pPr>
              <w:jc w:val="both"/>
              <w:rPr>
                <w:ins w:id="334" w:author="stephen" w:date="2015-05-20T10:23:00Z"/>
                <w:rFonts w:asciiTheme="minorHAnsi" w:hAnsiTheme="minorHAnsi" w:cs="Arial"/>
                <w:szCs w:val="22"/>
              </w:rPr>
            </w:pPr>
            <w:ins w:id="335" w:author="stephen" w:date="2015-05-20T10:26:00Z">
              <w:r w:rsidRPr="007018B9">
                <w:rPr>
                  <w:rFonts w:asciiTheme="minorHAnsi" w:hAnsiTheme="minorHAnsi" w:cs="Arial"/>
                  <w:b/>
                  <w:szCs w:val="22"/>
                </w:rPr>
                <w:lastRenderedPageBreak/>
                <w:t>Module</w:t>
              </w:r>
            </w:ins>
          </w:p>
        </w:tc>
        <w:tc>
          <w:tcPr>
            <w:tcW w:w="724" w:type="dxa"/>
            <w:textDirection w:val="btLr"/>
            <w:vAlign w:val="center"/>
            <w:tcPrChange w:id="336" w:author="stephen" w:date="2015-05-20T10:26:00Z">
              <w:tcPr>
                <w:tcW w:w="724" w:type="dxa"/>
              </w:tcPr>
            </w:tcPrChange>
          </w:tcPr>
          <w:p w14:paraId="45FE1104" w14:textId="49C10A52" w:rsidR="00DA5BCA" w:rsidRPr="007018B9" w:rsidRDefault="00DA5BCA" w:rsidP="003F0CBD">
            <w:pPr>
              <w:jc w:val="both"/>
              <w:rPr>
                <w:ins w:id="337" w:author="stephen" w:date="2015-05-20T10:23:00Z"/>
                <w:rFonts w:asciiTheme="minorHAnsi" w:hAnsiTheme="minorHAnsi" w:cs="Arial"/>
                <w:b/>
                <w:szCs w:val="22"/>
              </w:rPr>
            </w:pPr>
            <w:ins w:id="338" w:author="stephen" w:date="2015-05-20T10:26:00Z">
              <w:r w:rsidRPr="007018B9">
                <w:rPr>
                  <w:rFonts w:asciiTheme="minorHAnsi" w:hAnsiTheme="minorHAnsi" w:cs="Arial"/>
                  <w:b/>
                  <w:szCs w:val="22"/>
                </w:rPr>
                <w:t>Element</w:t>
              </w:r>
            </w:ins>
          </w:p>
        </w:tc>
        <w:tc>
          <w:tcPr>
            <w:tcW w:w="888" w:type="dxa"/>
            <w:shd w:val="clear" w:color="auto" w:fill="auto"/>
            <w:textDirection w:val="btLr"/>
            <w:vAlign w:val="center"/>
            <w:tcPrChange w:id="339" w:author="stephen" w:date="2015-05-20T10:26:00Z">
              <w:tcPr>
                <w:tcW w:w="888" w:type="dxa"/>
                <w:shd w:val="clear" w:color="auto" w:fill="auto"/>
              </w:tcPr>
            </w:tcPrChange>
          </w:tcPr>
          <w:p w14:paraId="3EDFB19A" w14:textId="0DB5D13F" w:rsidR="00DA5BCA" w:rsidRPr="007018B9" w:rsidRDefault="00DA5BCA" w:rsidP="003F0CBD">
            <w:pPr>
              <w:jc w:val="both"/>
              <w:rPr>
                <w:ins w:id="340" w:author="stephen" w:date="2015-05-20T10:23:00Z"/>
                <w:rFonts w:asciiTheme="minorHAnsi" w:hAnsiTheme="minorHAnsi" w:cs="Arial"/>
                <w:szCs w:val="22"/>
              </w:rPr>
            </w:pPr>
            <w:ins w:id="341" w:author="stephen" w:date="2015-05-20T10:26:00Z">
              <w:r w:rsidRPr="007018B9">
                <w:rPr>
                  <w:rFonts w:asciiTheme="minorHAnsi" w:hAnsiTheme="minorHAnsi" w:cs="Arial"/>
                  <w:b/>
                  <w:szCs w:val="22"/>
                </w:rPr>
                <w:t>Sub-element</w:t>
              </w:r>
            </w:ins>
          </w:p>
        </w:tc>
        <w:tc>
          <w:tcPr>
            <w:tcW w:w="5625" w:type="dxa"/>
            <w:vAlign w:val="center"/>
            <w:tcPrChange w:id="342" w:author="stephen" w:date="2015-05-20T10:26:00Z">
              <w:tcPr>
                <w:tcW w:w="5625" w:type="dxa"/>
              </w:tcPr>
            </w:tcPrChange>
          </w:tcPr>
          <w:p w14:paraId="26AD310C" w14:textId="13291A95" w:rsidR="00DA5BCA" w:rsidRPr="007018B9" w:rsidRDefault="00DA5BCA" w:rsidP="006A210E">
            <w:pPr>
              <w:rPr>
                <w:ins w:id="343" w:author="stephen" w:date="2015-05-20T10:23:00Z"/>
                <w:rFonts w:asciiTheme="minorHAnsi" w:hAnsiTheme="minorHAnsi" w:cs="Arial"/>
                <w:b/>
                <w:szCs w:val="22"/>
              </w:rPr>
            </w:pPr>
            <w:ins w:id="344" w:author="stephen" w:date="2015-05-20T10:26:00Z">
              <w:r w:rsidRPr="007018B9">
                <w:rPr>
                  <w:rFonts w:asciiTheme="minorHAnsi" w:hAnsiTheme="minorHAnsi" w:cs="Arial"/>
                  <w:b/>
                  <w:szCs w:val="22"/>
                </w:rPr>
                <w:t>Subject</w:t>
              </w:r>
            </w:ins>
          </w:p>
        </w:tc>
        <w:tc>
          <w:tcPr>
            <w:tcW w:w="601" w:type="dxa"/>
            <w:shd w:val="clear" w:color="auto" w:fill="auto"/>
            <w:textDirection w:val="btLr"/>
            <w:vAlign w:val="center"/>
            <w:tcPrChange w:id="345" w:author="stephen" w:date="2015-05-20T10:26:00Z">
              <w:tcPr>
                <w:tcW w:w="1638" w:type="dxa"/>
                <w:gridSpan w:val="2"/>
                <w:shd w:val="clear" w:color="auto" w:fill="D9D9D9" w:themeFill="background1" w:themeFillShade="D9"/>
              </w:tcPr>
            </w:tcPrChange>
          </w:tcPr>
          <w:p w14:paraId="18F2DE42" w14:textId="2AED7E8D" w:rsidR="00DA5BCA" w:rsidRPr="007018B9" w:rsidRDefault="00DA5BCA" w:rsidP="00E341CF">
            <w:pPr>
              <w:jc w:val="center"/>
              <w:rPr>
                <w:ins w:id="346" w:author="stephen" w:date="2015-05-20T10:23:00Z"/>
                <w:rFonts w:asciiTheme="minorHAnsi" w:hAnsiTheme="minorHAnsi" w:cs="Arial"/>
                <w:szCs w:val="22"/>
              </w:rPr>
            </w:pPr>
            <w:ins w:id="347" w:author="stephen" w:date="2015-05-20T10:26:00Z">
              <w:r w:rsidRPr="007018B9">
                <w:rPr>
                  <w:rFonts w:asciiTheme="minorHAnsi" w:hAnsiTheme="minorHAnsi" w:cs="Arial"/>
                  <w:b/>
                  <w:szCs w:val="22"/>
                </w:rPr>
                <w:t>Level of Competence</w:t>
              </w:r>
            </w:ins>
          </w:p>
        </w:tc>
        <w:tc>
          <w:tcPr>
            <w:tcW w:w="2410" w:type="dxa"/>
            <w:shd w:val="clear" w:color="auto" w:fill="auto"/>
            <w:vAlign w:val="center"/>
            <w:tcPrChange w:id="348" w:author="stephen" w:date="2015-05-20T10:26:00Z">
              <w:tcPr>
                <w:tcW w:w="1638" w:type="dxa"/>
                <w:gridSpan w:val="2"/>
                <w:shd w:val="clear" w:color="auto" w:fill="D9D9D9" w:themeFill="background1" w:themeFillShade="D9"/>
              </w:tcPr>
            </w:tcPrChange>
          </w:tcPr>
          <w:p w14:paraId="38453669" w14:textId="741CB871" w:rsidR="00DA5BCA" w:rsidRPr="007018B9" w:rsidRDefault="00DA5BCA" w:rsidP="00E341CF">
            <w:pPr>
              <w:jc w:val="center"/>
              <w:rPr>
                <w:ins w:id="349" w:author="stephen" w:date="2015-05-20T10:23:00Z"/>
                <w:rFonts w:asciiTheme="minorHAnsi" w:hAnsiTheme="minorHAnsi" w:cs="Arial"/>
                <w:szCs w:val="22"/>
              </w:rPr>
            </w:pPr>
            <w:ins w:id="350" w:author="stephen" w:date="2015-05-20T10:26:00Z">
              <w:r w:rsidRPr="007018B9">
                <w:rPr>
                  <w:rFonts w:asciiTheme="minorHAnsi" w:hAnsiTheme="minorHAnsi" w:cs="Arial"/>
                  <w:b/>
                  <w:szCs w:val="22"/>
                </w:rPr>
                <w:t>Recommended training aids and exercises</w:t>
              </w:r>
            </w:ins>
          </w:p>
        </w:tc>
        <w:tc>
          <w:tcPr>
            <w:tcW w:w="2977" w:type="dxa"/>
            <w:shd w:val="clear" w:color="auto" w:fill="auto"/>
            <w:vAlign w:val="center"/>
            <w:tcPrChange w:id="351" w:author="stephen" w:date="2015-05-20T10:26:00Z">
              <w:tcPr>
                <w:tcW w:w="1638" w:type="dxa"/>
                <w:shd w:val="clear" w:color="auto" w:fill="D9D9D9" w:themeFill="background1" w:themeFillShade="D9"/>
              </w:tcPr>
            </w:tcPrChange>
          </w:tcPr>
          <w:p w14:paraId="0CDCC35C" w14:textId="77777777" w:rsidR="00DA5BCA" w:rsidRPr="007018B9" w:rsidRDefault="00DA5BCA" w:rsidP="00DA5BCA">
            <w:pPr>
              <w:jc w:val="center"/>
              <w:rPr>
                <w:ins w:id="352" w:author="stephen" w:date="2015-05-20T10:26:00Z"/>
                <w:rFonts w:asciiTheme="minorHAnsi" w:hAnsiTheme="minorHAnsi" w:cs="Arial"/>
                <w:b/>
                <w:szCs w:val="22"/>
              </w:rPr>
            </w:pPr>
            <w:ins w:id="353" w:author="stephen" w:date="2015-05-20T10:26:00Z">
              <w:r w:rsidRPr="007018B9">
                <w:rPr>
                  <w:rFonts w:asciiTheme="minorHAnsi" w:hAnsiTheme="minorHAnsi" w:cs="Arial"/>
                  <w:b/>
                  <w:szCs w:val="22"/>
                </w:rPr>
                <w:t>References</w:t>
              </w:r>
            </w:ins>
          </w:p>
          <w:p w14:paraId="0C3F6117" w14:textId="77777777" w:rsidR="00DA5BCA" w:rsidRPr="007018B9" w:rsidRDefault="00DA5BCA" w:rsidP="00DA5BCA">
            <w:pPr>
              <w:jc w:val="center"/>
              <w:rPr>
                <w:ins w:id="354" w:author="stephen" w:date="2015-05-20T10:26:00Z"/>
                <w:rFonts w:asciiTheme="minorHAnsi" w:hAnsiTheme="minorHAnsi" w:cs="Arial"/>
                <w:szCs w:val="22"/>
              </w:rPr>
            </w:pPr>
          </w:p>
          <w:p w14:paraId="767C5976" w14:textId="77777777" w:rsidR="00DA5BCA" w:rsidRPr="007018B9" w:rsidRDefault="00DA5BCA" w:rsidP="00DA5BCA">
            <w:pPr>
              <w:rPr>
                <w:ins w:id="355" w:author="stephen" w:date="2015-05-20T10:26:00Z"/>
                <w:rFonts w:asciiTheme="minorHAnsi" w:hAnsiTheme="minorHAnsi" w:cs="Arial"/>
                <w:szCs w:val="22"/>
              </w:rPr>
            </w:pPr>
            <w:ins w:id="356" w:author="stephen" w:date="2015-05-20T10:26:00Z">
              <w:r w:rsidRPr="007018B9">
                <w:rPr>
                  <w:rFonts w:asciiTheme="minorHAnsi" w:hAnsiTheme="minorHAnsi" w:cs="Arial"/>
                  <w:szCs w:val="22"/>
                </w:rPr>
                <w:t>Rec = Recommendation</w:t>
              </w:r>
            </w:ins>
          </w:p>
          <w:p w14:paraId="524528F8" w14:textId="1B810738" w:rsidR="00DA5BCA" w:rsidRPr="007018B9" w:rsidRDefault="00DA5BCA" w:rsidP="00E341CF">
            <w:pPr>
              <w:jc w:val="center"/>
              <w:rPr>
                <w:ins w:id="357" w:author="stephen" w:date="2015-05-20T10:23:00Z"/>
                <w:rFonts w:asciiTheme="minorHAnsi" w:hAnsiTheme="minorHAnsi" w:cs="Arial"/>
                <w:szCs w:val="22"/>
              </w:rPr>
            </w:pPr>
            <w:ins w:id="358" w:author="stephen" w:date="2015-05-20T10:26:00Z">
              <w:r w:rsidRPr="007018B9">
                <w:rPr>
                  <w:rFonts w:asciiTheme="minorHAnsi" w:hAnsiTheme="minorHAnsi" w:cs="Arial"/>
                  <w:szCs w:val="22"/>
                </w:rPr>
                <w:t>GL   = Guideline</w:t>
              </w:r>
            </w:ins>
          </w:p>
        </w:tc>
        <w:tc>
          <w:tcPr>
            <w:tcW w:w="565" w:type="dxa"/>
            <w:shd w:val="clear" w:color="auto" w:fill="auto"/>
            <w:textDirection w:val="btLr"/>
            <w:vAlign w:val="center"/>
            <w:tcPrChange w:id="359" w:author="stephen" w:date="2015-05-20T10:26:00Z">
              <w:tcPr>
                <w:tcW w:w="1639" w:type="dxa"/>
                <w:gridSpan w:val="2"/>
                <w:shd w:val="clear" w:color="auto" w:fill="D9D9D9" w:themeFill="background1" w:themeFillShade="D9"/>
              </w:tcPr>
            </w:tcPrChange>
          </w:tcPr>
          <w:p w14:paraId="5D3F5381" w14:textId="3FFEB2DB" w:rsidR="00DA5BCA" w:rsidRPr="007018B9" w:rsidRDefault="00DA5BCA" w:rsidP="00E341CF">
            <w:pPr>
              <w:jc w:val="center"/>
              <w:rPr>
                <w:ins w:id="360" w:author="stephen" w:date="2015-05-20T10:23:00Z"/>
                <w:rFonts w:asciiTheme="minorHAnsi" w:hAnsiTheme="minorHAnsi" w:cs="Arial"/>
                <w:szCs w:val="22"/>
              </w:rPr>
            </w:pPr>
            <w:ins w:id="361" w:author="stephen" w:date="2015-05-20T10:26:00Z">
              <w:r w:rsidRPr="007018B9">
                <w:rPr>
                  <w:rFonts w:asciiTheme="minorHAnsi" w:hAnsiTheme="minorHAnsi" w:cs="Arial"/>
                  <w:b/>
                  <w:szCs w:val="22"/>
                </w:rPr>
                <w:t>Lecture No.</w:t>
              </w:r>
            </w:ins>
          </w:p>
        </w:tc>
      </w:tr>
      <w:tr w:rsidR="00E341CF" w:rsidRPr="007018B9" w14:paraId="2979AC20" w14:textId="77777777" w:rsidTr="00DA5BCA">
        <w:trPr>
          <w:jc w:val="center"/>
        </w:trPr>
        <w:tc>
          <w:tcPr>
            <w:tcW w:w="554" w:type="dxa"/>
          </w:tcPr>
          <w:p w14:paraId="3FE9E85D" w14:textId="23B1DCF7" w:rsidR="00E341CF" w:rsidRPr="007018B9" w:rsidRDefault="00E341CF" w:rsidP="003F0CBD">
            <w:pPr>
              <w:jc w:val="both"/>
              <w:rPr>
                <w:rFonts w:asciiTheme="minorHAnsi" w:hAnsiTheme="minorHAnsi" w:cs="Arial"/>
                <w:szCs w:val="22"/>
              </w:rPr>
            </w:pPr>
          </w:p>
        </w:tc>
        <w:tc>
          <w:tcPr>
            <w:tcW w:w="724" w:type="dxa"/>
          </w:tcPr>
          <w:p w14:paraId="0B83FE25" w14:textId="29D41B8F" w:rsidR="00E341CF" w:rsidRPr="007018B9" w:rsidRDefault="00E341CF" w:rsidP="003F0CBD">
            <w:pPr>
              <w:jc w:val="both"/>
              <w:rPr>
                <w:rFonts w:asciiTheme="minorHAnsi" w:hAnsiTheme="minorHAnsi" w:cs="Arial"/>
                <w:b/>
                <w:szCs w:val="22"/>
              </w:rPr>
            </w:pPr>
            <w:r w:rsidRPr="007018B9">
              <w:rPr>
                <w:rFonts w:asciiTheme="minorHAnsi" w:hAnsiTheme="minorHAnsi" w:cs="Arial"/>
                <w:b/>
                <w:szCs w:val="22"/>
              </w:rPr>
              <w:t>3.2</w:t>
            </w:r>
          </w:p>
        </w:tc>
        <w:tc>
          <w:tcPr>
            <w:tcW w:w="888" w:type="dxa"/>
            <w:shd w:val="clear" w:color="auto" w:fill="auto"/>
          </w:tcPr>
          <w:p w14:paraId="61B99A6B" w14:textId="6F7B52E4" w:rsidR="00E341CF" w:rsidRPr="007018B9" w:rsidRDefault="00E341CF" w:rsidP="003F0CBD">
            <w:pPr>
              <w:jc w:val="both"/>
              <w:rPr>
                <w:rFonts w:asciiTheme="minorHAnsi" w:hAnsiTheme="minorHAnsi" w:cs="Arial"/>
                <w:szCs w:val="22"/>
              </w:rPr>
            </w:pPr>
          </w:p>
        </w:tc>
        <w:tc>
          <w:tcPr>
            <w:tcW w:w="5625" w:type="dxa"/>
          </w:tcPr>
          <w:p w14:paraId="2865F7EE" w14:textId="66D3049F" w:rsidR="00E341CF" w:rsidRPr="007018B9" w:rsidRDefault="00E341CF" w:rsidP="006A210E">
            <w:pPr>
              <w:rPr>
                <w:rFonts w:asciiTheme="minorHAnsi" w:hAnsiTheme="minorHAnsi" w:cs="Arial"/>
                <w:b/>
                <w:szCs w:val="22"/>
              </w:rPr>
            </w:pPr>
            <w:r w:rsidRPr="007018B9">
              <w:rPr>
                <w:rFonts w:asciiTheme="minorHAnsi" w:hAnsiTheme="minorHAnsi" w:cs="Arial"/>
                <w:b/>
                <w:szCs w:val="22"/>
              </w:rPr>
              <w:t>Principles of AtoN Management</w:t>
            </w:r>
          </w:p>
        </w:tc>
        <w:tc>
          <w:tcPr>
            <w:tcW w:w="6553" w:type="dxa"/>
            <w:gridSpan w:val="4"/>
            <w:shd w:val="clear" w:color="auto" w:fill="D9D9D9" w:themeFill="background1" w:themeFillShade="D9"/>
          </w:tcPr>
          <w:p w14:paraId="486A1A24" w14:textId="5626CAF6" w:rsidR="00E341CF" w:rsidRPr="007018B9" w:rsidRDefault="00E341CF" w:rsidP="00E341CF">
            <w:pPr>
              <w:jc w:val="center"/>
              <w:rPr>
                <w:rFonts w:asciiTheme="minorHAnsi" w:hAnsiTheme="minorHAnsi" w:cs="Arial"/>
                <w:szCs w:val="22"/>
              </w:rPr>
            </w:pPr>
            <w:r w:rsidRPr="007018B9">
              <w:rPr>
                <w:rFonts w:asciiTheme="minorHAnsi" w:hAnsiTheme="minorHAnsi" w:cs="Arial"/>
                <w:szCs w:val="22"/>
              </w:rPr>
              <w:t xml:space="preserve"> </w:t>
            </w:r>
          </w:p>
        </w:tc>
      </w:tr>
      <w:tr w:rsidR="00E341CF" w:rsidRPr="007018B9" w14:paraId="47662CEB" w14:textId="77777777" w:rsidTr="001F5681">
        <w:trPr>
          <w:jc w:val="center"/>
          <w:trPrChange w:id="362" w:author="stephen" w:date="2015-05-20T10:26:00Z">
            <w:trPr>
              <w:jc w:val="center"/>
            </w:trPr>
          </w:trPrChange>
        </w:trPr>
        <w:tc>
          <w:tcPr>
            <w:tcW w:w="554" w:type="dxa"/>
            <w:tcPrChange w:id="363" w:author="stephen" w:date="2015-05-20T10:26:00Z">
              <w:tcPr>
                <w:tcW w:w="554" w:type="dxa"/>
              </w:tcPr>
            </w:tcPrChange>
          </w:tcPr>
          <w:p w14:paraId="04891025" w14:textId="77777777" w:rsidR="00E341CF" w:rsidRPr="007018B9" w:rsidRDefault="00E341CF" w:rsidP="003F0CBD">
            <w:pPr>
              <w:jc w:val="both"/>
              <w:rPr>
                <w:rFonts w:asciiTheme="minorHAnsi" w:hAnsiTheme="minorHAnsi" w:cs="Arial"/>
                <w:szCs w:val="22"/>
              </w:rPr>
            </w:pPr>
          </w:p>
        </w:tc>
        <w:tc>
          <w:tcPr>
            <w:tcW w:w="724" w:type="dxa"/>
            <w:tcPrChange w:id="364" w:author="stephen" w:date="2015-05-20T10:26:00Z">
              <w:tcPr>
                <w:tcW w:w="724" w:type="dxa"/>
              </w:tcPr>
            </w:tcPrChange>
          </w:tcPr>
          <w:p w14:paraId="193D1F41" w14:textId="77777777" w:rsidR="00E341CF" w:rsidRPr="007018B9" w:rsidRDefault="00E341CF" w:rsidP="003F0CBD">
            <w:pPr>
              <w:jc w:val="both"/>
              <w:rPr>
                <w:rFonts w:asciiTheme="minorHAnsi" w:hAnsiTheme="minorHAnsi" w:cs="Arial"/>
                <w:b/>
                <w:szCs w:val="22"/>
              </w:rPr>
            </w:pPr>
          </w:p>
        </w:tc>
        <w:tc>
          <w:tcPr>
            <w:tcW w:w="888" w:type="dxa"/>
            <w:shd w:val="clear" w:color="auto" w:fill="auto"/>
            <w:tcPrChange w:id="365" w:author="stephen" w:date="2015-05-20T10:26:00Z">
              <w:tcPr>
                <w:tcW w:w="888" w:type="dxa"/>
                <w:shd w:val="clear" w:color="auto" w:fill="auto"/>
              </w:tcPr>
            </w:tcPrChange>
          </w:tcPr>
          <w:p w14:paraId="58E4C2D9" w14:textId="6F810C2B" w:rsidR="00E341CF" w:rsidRPr="007018B9" w:rsidRDefault="00E341CF" w:rsidP="006A210E">
            <w:pPr>
              <w:jc w:val="both"/>
              <w:rPr>
                <w:rFonts w:asciiTheme="minorHAnsi" w:hAnsiTheme="minorHAnsi" w:cs="Arial"/>
                <w:szCs w:val="22"/>
              </w:rPr>
            </w:pPr>
            <w:r w:rsidRPr="007018B9">
              <w:rPr>
                <w:rFonts w:asciiTheme="minorHAnsi" w:hAnsiTheme="minorHAnsi" w:cs="Arial"/>
                <w:szCs w:val="22"/>
              </w:rPr>
              <w:t>3.2.1</w:t>
            </w:r>
          </w:p>
        </w:tc>
        <w:tc>
          <w:tcPr>
            <w:tcW w:w="5625" w:type="dxa"/>
            <w:tcPrChange w:id="366" w:author="stephen" w:date="2015-05-20T10:26:00Z">
              <w:tcPr>
                <w:tcW w:w="5625" w:type="dxa"/>
              </w:tcPr>
            </w:tcPrChange>
          </w:tcPr>
          <w:p w14:paraId="5B13EE8C" w14:textId="1480BCB5" w:rsidR="00E341CF" w:rsidRPr="007018B9" w:rsidRDefault="00E341CF" w:rsidP="00DA2EC7">
            <w:pPr>
              <w:jc w:val="right"/>
              <w:rPr>
                <w:rFonts w:asciiTheme="minorHAnsi" w:hAnsiTheme="minorHAnsi" w:cs="Arial"/>
                <w:szCs w:val="22"/>
              </w:rPr>
            </w:pPr>
            <w:r w:rsidRPr="007018B9">
              <w:rPr>
                <w:rFonts w:asciiTheme="minorHAnsi" w:hAnsiTheme="minorHAnsi" w:cs="Arial"/>
                <w:szCs w:val="22"/>
              </w:rPr>
              <w:t>Review of SOLAS Chapter V Regulation 13</w:t>
            </w:r>
          </w:p>
        </w:tc>
        <w:tc>
          <w:tcPr>
            <w:tcW w:w="601" w:type="dxa"/>
            <w:vMerge w:val="restart"/>
            <w:shd w:val="clear" w:color="auto" w:fill="auto"/>
            <w:vAlign w:val="center"/>
            <w:tcPrChange w:id="367" w:author="stephen" w:date="2015-05-20T10:26:00Z">
              <w:tcPr>
                <w:tcW w:w="567" w:type="dxa"/>
                <w:vMerge w:val="restart"/>
                <w:shd w:val="clear" w:color="auto" w:fill="auto"/>
                <w:vAlign w:val="center"/>
              </w:tcPr>
            </w:tcPrChange>
          </w:tcPr>
          <w:p w14:paraId="26B36A65" w14:textId="5E83A3BB" w:rsidR="00E341CF" w:rsidRPr="007018B9" w:rsidRDefault="00E341CF" w:rsidP="00E341CF">
            <w:pPr>
              <w:jc w:val="center"/>
              <w:rPr>
                <w:rFonts w:asciiTheme="minorHAnsi" w:hAnsiTheme="minorHAnsi" w:cs="Arial"/>
                <w:szCs w:val="22"/>
              </w:rPr>
            </w:pPr>
            <w:r w:rsidRPr="007018B9">
              <w:rPr>
                <w:rFonts w:asciiTheme="minorHAnsi" w:hAnsiTheme="minorHAnsi" w:cs="Arial"/>
                <w:szCs w:val="22"/>
              </w:rPr>
              <w:t>2</w:t>
            </w:r>
          </w:p>
        </w:tc>
        <w:tc>
          <w:tcPr>
            <w:tcW w:w="2410" w:type="dxa"/>
            <w:vMerge w:val="restart"/>
            <w:shd w:val="clear" w:color="auto" w:fill="auto"/>
            <w:tcPrChange w:id="368" w:author="stephen" w:date="2015-05-20T10:26:00Z">
              <w:tcPr>
                <w:tcW w:w="2412" w:type="dxa"/>
                <w:gridSpan w:val="2"/>
                <w:vMerge w:val="restart"/>
                <w:shd w:val="clear" w:color="auto" w:fill="auto"/>
              </w:tcPr>
            </w:tcPrChange>
          </w:tcPr>
          <w:p w14:paraId="4C056FFE" w14:textId="77777777" w:rsidR="00E341CF" w:rsidRPr="007018B9" w:rsidRDefault="00E341CF" w:rsidP="003F0CBD">
            <w:pPr>
              <w:jc w:val="both"/>
              <w:rPr>
                <w:rFonts w:asciiTheme="minorHAnsi" w:hAnsiTheme="minorHAnsi" w:cs="Arial"/>
                <w:szCs w:val="22"/>
              </w:rPr>
            </w:pPr>
          </w:p>
        </w:tc>
        <w:tc>
          <w:tcPr>
            <w:tcW w:w="2977" w:type="dxa"/>
            <w:vMerge w:val="restart"/>
            <w:shd w:val="clear" w:color="auto" w:fill="auto"/>
            <w:tcPrChange w:id="369" w:author="stephen" w:date="2015-05-20T10:26:00Z">
              <w:tcPr>
                <w:tcW w:w="2977" w:type="dxa"/>
                <w:gridSpan w:val="3"/>
                <w:vMerge w:val="restart"/>
                <w:shd w:val="clear" w:color="auto" w:fill="auto"/>
              </w:tcPr>
            </w:tcPrChange>
          </w:tcPr>
          <w:p w14:paraId="34EFCDEC" w14:textId="77777777" w:rsidR="00E341CF" w:rsidRPr="007018B9" w:rsidRDefault="00E341CF" w:rsidP="00E341CF">
            <w:pPr>
              <w:tabs>
                <w:tab w:val="left" w:pos="567"/>
                <w:tab w:val="right" w:pos="9639"/>
              </w:tabs>
              <w:spacing w:before="120"/>
              <w:ind w:left="567" w:right="142" w:hanging="567"/>
              <w:rPr>
                <w:rFonts w:asciiTheme="minorHAnsi" w:hAnsiTheme="minorHAnsi" w:cs="Arial"/>
                <w:szCs w:val="22"/>
                <w:rPrChange w:id="370" w:author="stephen" w:date="2015-05-20T08:07:00Z">
                  <w:rPr>
                    <w:rFonts w:asciiTheme="minorHAnsi" w:hAnsiTheme="minorHAnsi" w:cs="Arial"/>
                    <w:szCs w:val="22"/>
                    <w:lang w:val="fr-FR"/>
                  </w:rPr>
                </w:rPrChange>
              </w:rPr>
            </w:pPr>
            <w:r w:rsidRPr="007018B9">
              <w:rPr>
                <w:rFonts w:asciiTheme="minorHAnsi" w:hAnsiTheme="minorHAnsi" w:cs="Arial"/>
                <w:szCs w:val="22"/>
                <w:rPrChange w:id="371" w:author="stephen" w:date="2015-05-20T08:07:00Z">
                  <w:rPr>
                    <w:rFonts w:asciiTheme="minorHAnsi" w:hAnsiTheme="minorHAnsi" w:cs="Arial"/>
                    <w:szCs w:val="22"/>
                    <w:lang w:val="fr-FR"/>
                  </w:rPr>
                </w:rPrChange>
              </w:rPr>
              <w:t>NAVGUIDE Chapter 8</w:t>
            </w:r>
          </w:p>
          <w:p w14:paraId="43BE8A2F" w14:textId="66D8BC04" w:rsidR="00E341CF" w:rsidRPr="007018B9" w:rsidDel="00635264" w:rsidRDefault="00E341CF" w:rsidP="00E341CF">
            <w:pPr>
              <w:rPr>
                <w:del w:id="372" w:author="stephen" w:date="2015-05-20T10:21:00Z"/>
                <w:rFonts w:asciiTheme="minorHAnsi" w:hAnsiTheme="minorHAnsi" w:cs="Arial"/>
                <w:szCs w:val="22"/>
                <w:rPrChange w:id="373" w:author="stephen" w:date="2015-05-20T08:07:00Z">
                  <w:rPr>
                    <w:del w:id="374" w:author="stephen" w:date="2015-05-20T10:21:00Z"/>
                    <w:rFonts w:asciiTheme="minorHAnsi" w:hAnsiTheme="minorHAnsi" w:cs="Arial"/>
                    <w:szCs w:val="22"/>
                    <w:lang w:val="fr-FR"/>
                  </w:rPr>
                </w:rPrChange>
              </w:rPr>
            </w:pPr>
            <w:r w:rsidRPr="007018B9">
              <w:rPr>
                <w:rFonts w:asciiTheme="minorHAnsi" w:hAnsiTheme="minorHAnsi" w:cs="Arial"/>
                <w:szCs w:val="22"/>
                <w:rPrChange w:id="375" w:author="stephen" w:date="2015-05-20T08:07:00Z">
                  <w:rPr>
                    <w:rFonts w:asciiTheme="minorHAnsi" w:hAnsiTheme="minorHAnsi" w:cs="Arial"/>
                    <w:szCs w:val="22"/>
                    <w:lang w:val="fr-FR"/>
                  </w:rPr>
                </w:rPrChange>
              </w:rPr>
              <w:t>IALA Recs</w:t>
            </w:r>
            <w:del w:id="376" w:author="stephen" w:date="2015-05-20T10:21:00Z">
              <w:r w:rsidRPr="007018B9" w:rsidDel="00635264">
                <w:rPr>
                  <w:rFonts w:asciiTheme="minorHAnsi" w:hAnsiTheme="minorHAnsi" w:cs="Arial"/>
                  <w:szCs w:val="22"/>
                  <w:rPrChange w:id="377" w:author="stephen" w:date="2015-05-20T08:07:00Z">
                    <w:rPr>
                      <w:rFonts w:asciiTheme="minorHAnsi" w:hAnsiTheme="minorHAnsi" w:cs="Arial"/>
                      <w:szCs w:val="22"/>
                      <w:lang w:val="fr-FR"/>
                    </w:rPr>
                  </w:rPrChange>
                </w:rPr>
                <w:delText>:</w:delText>
              </w:r>
            </w:del>
          </w:p>
          <w:p w14:paraId="785CB37D" w14:textId="77777777" w:rsidR="00E341CF" w:rsidRPr="007018B9" w:rsidRDefault="00E341CF" w:rsidP="00E341CF">
            <w:pPr>
              <w:rPr>
                <w:rFonts w:asciiTheme="minorHAnsi" w:hAnsiTheme="minorHAnsi" w:cs="Arial"/>
                <w:szCs w:val="22"/>
                <w:rPrChange w:id="378" w:author="stephen" w:date="2015-05-20T08:07:00Z">
                  <w:rPr>
                    <w:rFonts w:asciiTheme="minorHAnsi" w:hAnsiTheme="minorHAnsi" w:cs="Arial"/>
                    <w:szCs w:val="22"/>
                    <w:lang w:val="fr-FR"/>
                  </w:rPr>
                </w:rPrChange>
              </w:rPr>
            </w:pPr>
            <w:r w:rsidRPr="007018B9">
              <w:rPr>
                <w:rFonts w:asciiTheme="minorHAnsi" w:hAnsiTheme="minorHAnsi" w:cs="Arial"/>
                <w:szCs w:val="22"/>
                <w:rPrChange w:id="379" w:author="stephen" w:date="2015-05-20T08:07:00Z">
                  <w:rPr>
                    <w:rFonts w:asciiTheme="minorHAnsi" w:hAnsiTheme="minorHAnsi" w:cs="Arial"/>
                    <w:szCs w:val="22"/>
                    <w:lang w:val="fr-FR"/>
                  </w:rPr>
                </w:rPrChange>
              </w:rPr>
              <w:t xml:space="preserve"> O-130; O-132; R-121</w:t>
            </w:r>
          </w:p>
          <w:p w14:paraId="5F32373E" w14:textId="61D0CFB9" w:rsidR="00E341CF" w:rsidRPr="007018B9" w:rsidDel="00F92CEF" w:rsidRDefault="00E341CF">
            <w:pPr>
              <w:rPr>
                <w:del w:id="380" w:author="stephen" w:date="2015-05-20T10:23:00Z"/>
                <w:rFonts w:asciiTheme="minorHAnsi" w:hAnsiTheme="minorHAnsi" w:cs="Arial"/>
                <w:szCs w:val="22"/>
              </w:rPr>
            </w:pPr>
            <w:r w:rsidRPr="007018B9">
              <w:rPr>
                <w:rFonts w:asciiTheme="minorHAnsi" w:hAnsiTheme="minorHAnsi" w:cs="Arial"/>
                <w:szCs w:val="22"/>
              </w:rPr>
              <w:t>IALA GLs</w:t>
            </w:r>
            <w:del w:id="381" w:author="stephen" w:date="2015-05-20T10:23:00Z">
              <w:r w:rsidRPr="007018B9" w:rsidDel="00F92CEF">
                <w:rPr>
                  <w:rFonts w:asciiTheme="minorHAnsi" w:hAnsiTheme="minorHAnsi" w:cs="Arial"/>
                  <w:szCs w:val="22"/>
                </w:rPr>
                <w:delText>:</w:delText>
              </w:r>
            </w:del>
          </w:p>
          <w:p w14:paraId="07A6522C" w14:textId="22BDE78B" w:rsidR="00E341CF" w:rsidRPr="007018B9" w:rsidRDefault="00F92CEF">
            <w:pPr>
              <w:rPr>
                <w:rFonts w:asciiTheme="minorHAnsi" w:hAnsiTheme="minorHAnsi" w:cs="Arial"/>
                <w:szCs w:val="22"/>
              </w:rPr>
            </w:pPr>
            <w:ins w:id="382" w:author="stephen" w:date="2015-05-20T10:23:00Z">
              <w:r>
                <w:rPr>
                  <w:rFonts w:asciiTheme="minorHAnsi" w:hAnsiTheme="minorHAnsi" w:cs="Arial"/>
                  <w:szCs w:val="22"/>
                </w:rPr>
                <w:t xml:space="preserve"> </w:t>
              </w:r>
            </w:ins>
            <w:r w:rsidR="00E341CF" w:rsidRPr="007018B9">
              <w:rPr>
                <w:rFonts w:asciiTheme="minorHAnsi" w:hAnsiTheme="minorHAnsi" w:cs="Arial"/>
                <w:szCs w:val="22"/>
              </w:rPr>
              <w:t>1004; 1008; 1033; 1035; 1037; 1050; 1052;1077</w:t>
            </w:r>
          </w:p>
        </w:tc>
        <w:tc>
          <w:tcPr>
            <w:tcW w:w="565" w:type="dxa"/>
            <w:vMerge w:val="restart"/>
            <w:shd w:val="clear" w:color="auto" w:fill="auto"/>
            <w:vAlign w:val="center"/>
            <w:tcPrChange w:id="383" w:author="stephen" w:date="2015-05-20T10:26:00Z">
              <w:tcPr>
                <w:tcW w:w="597" w:type="dxa"/>
                <w:vMerge w:val="restart"/>
                <w:shd w:val="clear" w:color="auto" w:fill="auto"/>
                <w:vAlign w:val="center"/>
              </w:tcPr>
            </w:tcPrChange>
          </w:tcPr>
          <w:p w14:paraId="12AB0EDF" w14:textId="327E0015" w:rsidR="00E341CF" w:rsidRPr="007018B9" w:rsidRDefault="00E341CF" w:rsidP="00E341CF">
            <w:pPr>
              <w:jc w:val="center"/>
              <w:rPr>
                <w:rFonts w:asciiTheme="minorHAnsi" w:hAnsiTheme="minorHAnsi" w:cs="Arial"/>
                <w:szCs w:val="22"/>
              </w:rPr>
            </w:pPr>
            <w:r w:rsidRPr="007018B9">
              <w:rPr>
                <w:rFonts w:asciiTheme="minorHAnsi" w:hAnsiTheme="minorHAnsi" w:cs="Arial"/>
                <w:szCs w:val="22"/>
              </w:rPr>
              <w:t>12</w:t>
            </w:r>
          </w:p>
        </w:tc>
      </w:tr>
      <w:tr w:rsidR="00E341CF" w:rsidRPr="007018B9" w14:paraId="44419663" w14:textId="77777777" w:rsidTr="001F5681">
        <w:trPr>
          <w:jc w:val="center"/>
          <w:trPrChange w:id="384" w:author="stephen" w:date="2015-05-20T10:26:00Z">
            <w:trPr>
              <w:jc w:val="center"/>
            </w:trPr>
          </w:trPrChange>
        </w:trPr>
        <w:tc>
          <w:tcPr>
            <w:tcW w:w="554" w:type="dxa"/>
            <w:tcPrChange w:id="385" w:author="stephen" w:date="2015-05-20T10:26:00Z">
              <w:tcPr>
                <w:tcW w:w="554" w:type="dxa"/>
              </w:tcPr>
            </w:tcPrChange>
          </w:tcPr>
          <w:p w14:paraId="3BCD0152" w14:textId="247E377E" w:rsidR="00E341CF" w:rsidRPr="007018B9" w:rsidRDefault="00E341CF" w:rsidP="003F0CBD">
            <w:pPr>
              <w:jc w:val="both"/>
              <w:rPr>
                <w:rFonts w:asciiTheme="minorHAnsi" w:hAnsiTheme="minorHAnsi" w:cs="Arial"/>
                <w:szCs w:val="22"/>
              </w:rPr>
            </w:pPr>
          </w:p>
        </w:tc>
        <w:tc>
          <w:tcPr>
            <w:tcW w:w="724" w:type="dxa"/>
            <w:tcPrChange w:id="386" w:author="stephen" w:date="2015-05-20T10:26:00Z">
              <w:tcPr>
                <w:tcW w:w="724" w:type="dxa"/>
              </w:tcPr>
            </w:tcPrChange>
          </w:tcPr>
          <w:p w14:paraId="42B87B62" w14:textId="77777777" w:rsidR="00E341CF" w:rsidRPr="007018B9" w:rsidRDefault="00E341CF" w:rsidP="003F0CBD">
            <w:pPr>
              <w:jc w:val="both"/>
              <w:rPr>
                <w:rFonts w:asciiTheme="minorHAnsi" w:hAnsiTheme="minorHAnsi" w:cs="Arial"/>
                <w:szCs w:val="22"/>
              </w:rPr>
            </w:pPr>
          </w:p>
        </w:tc>
        <w:tc>
          <w:tcPr>
            <w:tcW w:w="888" w:type="dxa"/>
            <w:tcPrChange w:id="387" w:author="stephen" w:date="2015-05-20T10:26:00Z">
              <w:tcPr>
                <w:tcW w:w="888" w:type="dxa"/>
              </w:tcPr>
            </w:tcPrChange>
          </w:tcPr>
          <w:p w14:paraId="3A623B37" w14:textId="44BCC4C2" w:rsidR="00E341CF" w:rsidRPr="007018B9" w:rsidRDefault="00E341CF" w:rsidP="003F0CBD">
            <w:pPr>
              <w:jc w:val="both"/>
              <w:rPr>
                <w:rFonts w:asciiTheme="minorHAnsi" w:hAnsiTheme="minorHAnsi" w:cs="Arial"/>
                <w:szCs w:val="22"/>
              </w:rPr>
            </w:pPr>
            <w:r w:rsidRPr="007018B9">
              <w:rPr>
                <w:rFonts w:asciiTheme="minorHAnsi" w:hAnsiTheme="minorHAnsi" w:cs="Arial"/>
                <w:szCs w:val="22"/>
              </w:rPr>
              <w:t>3.2.2</w:t>
            </w:r>
          </w:p>
        </w:tc>
        <w:tc>
          <w:tcPr>
            <w:tcW w:w="5625" w:type="dxa"/>
            <w:tcPrChange w:id="388" w:author="stephen" w:date="2015-05-20T10:26:00Z">
              <w:tcPr>
                <w:tcW w:w="5625" w:type="dxa"/>
              </w:tcPr>
            </w:tcPrChange>
          </w:tcPr>
          <w:p w14:paraId="658673F0" w14:textId="3F15C129" w:rsidR="00E341CF" w:rsidRPr="007018B9" w:rsidRDefault="00E341CF" w:rsidP="00DA2EC7">
            <w:pPr>
              <w:jc w:val="right"/>
              <w:rPr>
                <w:rFonts w:asciiTheme="minorHAnsi" w:hAnsiTheme="minorHAnsi" w:cs="Arial"/>
                <w:szCs w:val="22"/>
              </w:rPr>
            </w:pPr>
            <w:r w:rsidRPr="007018B9">
              <w:rPr>
                <w:rFonts w:asciiTheme="minorHAnsi" w:hAnsiTheme="minorHAnsi" w:cs="Arial"/>
                <w:szCs w:val="22"/>
              </w:rPr>
              <w:t>Analysis of maritime traffic</w:t>
            </w:r>
          </w:p>
        </w:tc>
        <w:tc>
          <w:tcPr>
            <w:tcW w:w="601" w:type="dxa"/>
            <w:vMerge/>
            <w:shd w:val="clear" w:color="auto" w:fill="auto"/>
            <w:tcPrChange w:id="389" w:author="stephen" w:date="2015-05-20T10:26:00Z">
              <w:tcPr>
                <w:tcW w:w="567" w:type="dxa"/>
                <w:vMerge/>
                <w:shd w:val="clear" w:color="auto" w:fill="auto"/>
              </w:tcPr>
            </w:tcPrChange>
          </w:tcPr>
          <w:p w14:paraId="721A988C" w14:textId="77777777" w:rsidR="00E341CF" w:rsidRPr="007018B9" w:rsidRDefault="00E341CF" w:rsidP="003F0CBD">
            <w:pPr>
              <w:jc w:val="center"/>
              <w:rPr>
                <w:rFonts w:asciiTheme="minorHAnsi" w:hAnsiTheme="minorHAnsi" w:cs="Arial"/>
                <w:szCs w:val="22"/>
              </w:rPr>
            </w:pPr>
          </w:p>
        </w:tc>
        <w:tc>
          <w:tcPr>
            <w:tcW w:w="2410" w:type="dxa"/>
            <w:vMerge/>
            <w:shd w:val="clear" w:color="auto" w:fill="auto"/>
            <w:tcPrChange w:id="390" w:author="stephen" w:date="2015-05-20T10:26:00Z">
              <w:tcPr>
                <w:tcW w:w="2412" w:type="dxa"/>
                <w:gridSpan w:val="2"/>
                <w:vMerge/>
                <w:shd w:val="clear" w:color="auto" w:fill="auto"/>
              </w:tcPr>
            </w:tcPrChange>
          </w:tcPr>
          <w:p w14:paraId="015B3550" w14:textId="77777777" w:rsidR="00E341CF" w:rsidRPr="007018B9" w:rsidRDefault="00E341CF" w:rsidP="003F0CBD">
            <w:pPr>
              <w:jc w:val="both"/>
              <w:rPr>
                <w:rFonts w:asciiTheme="minorHAnsi" w:hAnsiTheme="minorHAnsi" w:cs="Arial"/>
                <w:szCs w:val="22"/>
              </w:rPr>
            </w:pPr>
          </w:p>
        </w:tc>
        <w:tc>
          <w:tcPr>
            <w:tcW w:w="2977" w:type="dxa"/>
            <w:vMerge/>
            <w:shd w:val="clear" w:color="auto" w:fill="auto"/>
            <w:tcPrChange w:id="391" w:author="stephen" w:date="2015-05-20T10:26:00Z">
              <w:tcPr>
                <w:tcW w:w="2977" w:type="dxa"/>
                <w:gridSpan w:val="3"/>
                <w:vMerge/>
                <w:shd w:val="clear" w:color="auto" w:fill="auto"/>
              </w:tcPr>
            </w:tcPrChange>
          </w:tcPr>
          <w:p w14:paraId="2318FAAE" w14:textId="77777777" w:rsidR="00E341CF" w:rsidRPr="007018B9" w:rsidRDefault="00E341CF" w:rsidP="003F0CBD">
            <w:pPr>
              <w:jc w:val="both"/>
              <w:rPr>
                <w:rFonts w:asciiTheme="minorHAnsi" w:hAnsiTheme="minorHAnsi" w:cs="Arial"/>
                <w:szCs w:val="22"/>
              </w:rPr>
            </w:pPr>
          </w:p>
        </w:tc>
        <w:tc>
          <w:tcPr>
            <w:tcW w:w="565" w:type="dxa"/>
            <w:vMerge/>
            <w:shd w:val="clear" w:color="auto" w:fill="auto"/>
            <w:tcPrChange w:id="392" w:author="stephen" w:date="2015-05-20T10:26:00Z">
              <w:tcPr>
                <w:tcW w:w="597" w:type="dxa"/>
                <w:vMerge/>
                <w:shd w:val="clear" w:color="auto" w:fill="auto"/>
              </w:tcPr>
            </w:tcPrChange>
          </w:tcPr>
          <w:p w14:paraId="1055BD08" w14:textId="77777777" w:rsidR="00E341CF" w:rsidRPr="007018B9" w:rsidRDefault="00E341CF" w:rsidP="003F0CBD">
            <w:pPr>
              <w:jc w:val="center"/>
              <w:rPr>
                <w:rFonts w:asciiTheme="minorHAnsi" w:hAnsiTheme="minorHAnsi" w:cs="Arial"/>
                <w:szCs w:val="22"/>
              </w:rPr>
            </w:pPr>
          </w:p>
        </w:tc>
      </w:tr>
      <w:tr w:rsidR="00E341CF" w:rsidRPr="007018B9" w14:paraId="2F0B2F77" w14:textId="77777777" w:rsidTr="001F5681">
        <w:trPr>
          <w:jc w:val="center"/>
          <w:trPrChange w:id="393" w:author="stephen" w:date="2015-05-20T10:26:00Z">
            <w:trPr>
              <w:jc w:val="center"/>
            </w:trPr>
          </w:trPrChange>
        </w:trPr>
        <w:tc>
          <w:tcPr>
            <w:tcW w:w="554" w:type="dxa"/>
            <w:tcPrChange w:id="394" w:author="stephen" w:date="2015-05-20T10:26:00Z">
              <w:tcPr>
                <w:tcW w:w="554" w:type="dxa"/>
              </w:tcPr>
            </w:tcPrChange>
          </w:tcPr>
          <w:p w14:paraId="7433A864" w14:textId="77777777" w:rsidR="00E341CF" w:rsidRPr="007018B9" w:rsidRDefault="00E341CF" w:rsidP="003F0CBD">
            <w:pPr>
              <w:jc w:val="both"/>
              <w:rPr>
                <w:rFonts w:asciiTheme="minorHAnsi" w:hAnsiTheme="minorHAnsi" w:cs="Arial"/>
                <w:szCs w:val="22"/>
              </w:rPr>
            </w:pPr>
          </w:p>
        </w:tc>
        <w:tc>
          <w:tcPr>
            <w:tcW w:w="724" w:type="dxa"/>
            <w:tcPrChange w:id="395" w:author="stephen" w:date="2015-05-20T10:26:00Z">
              <w:tcPr>
                <w:tcW w:w="724" w:type="dxa"/>
              </w:tcPr>
            </w:tcPrChange>
          </w:tcPr>
          <w:p w14:paraId="7CCFF9D0" w14:textId="77777777" w:rsidR="00E341CF" w:rsidRPr="007018B9" w:rsidRDefault="00E341CF" w:rsidP="003F0CBD">
            <w:pPr>
              <w:jc w:val="both"/>
              <w:rPr>
                <w:rFonts w:asciiTheme="minorHAnsi" w:hAnsiTheme="minorHAnsi" w:cs="Arial"/>
                <w:szCs w:val="22"/>
              </w:rPr>
            </w:pPr>
          </w:p>
        </w:tc>
        <w:tc>
          <w:tcPr>
            <w:tcW w:w="888" w:type="dxa"/>
            <w:tcPrChange w:id="396" w:author="stephen" w:date="2015-05-20T10:26:00Z">
              <w:tcPr>
                <w:tcW w:w="888" w:type="dxa"/>
              </w:tcPr>
            </w:tcPrChange>
          </w:tcPr>
          <w:p w14:paraId="51AF9992" w14:textId="0BEFCC96" w:rsidR="00E341CF" w:rsidRPr="007018B9" w:rsidRDefault="00E341CF" w:rsidP="003F0CBD">
            <w:pPr>
              <w:jc w:val="both"/>
              <w:rPr>
                <w:rFonts w:asciiTheme="minorHAnsi" w:hAnsiTheme="minorHAnsi" w:cs="Arial"/>
                <w:szCs w:val="22"/>
              </w:rPr>
            </w:pPr>
            <w:r w:rsidRPr="007018B9">
              <w:rPr>
                <w:rFonts w:asciiTheme="minorHAnsi" w:hAnsiTheme="minorHAnsi" w:cs="Arial"/>
                <w:szCs w:val="22"/>
              </w:rPr>
              <w:t>3.2.3</w:t>
            </w:r>
          </w:p>
        </w:tc>
        <w:tc>
          <w:tcPr>
            <w:tcW w:w="5625" w:type="dxa"/>
            <w:tcPrChange w:id="397" w:author="stephen" w:date="2015-05-20T10:26:00Z">
              <w:tcPr>
                <w:tcW w:w="5625" w:type="dxa"/>
              </w:tcPr>
            </w:tcPrChange>
          </w:tcPr>
          <w:p w14:paraId="58A35D5D" w14:textId="2F0B2383" w:rsidR="00E341CF" w:rsidRPr="007018B9" w:rsidRDefault="00E341CF" w:rsidP="00DA2EC7">
            <w:pPr>
              <w:jc w:val="right"/>
              <w:rPr>
                <w:rFonts w:asciiTheme="minorHAnsi" w:hAnsiTheme="minorHAnsi" w:cs="Arial"/>
                <w:szCs w:val="22"/>
              </w:rPr>
            </w:pPr>
            <w:r w:rsidRPr="007018B9">
              <w:rPr>
                <w:rFonts w:asciiTheme="minorHAnsi" w:hAnsiTheme="minorHAnsi" w:cs="Arial"/>
                <w:szCs w:val="22"/>
              </w:rPr>
              <w:t>Stakeholders</w:t>
            </w:r>
          </w:p>
        </w:tc>
        <w:tc>
          <w:tcPr>
            <w:tcW w:w="601" w:type="dxa"/>
            <w:vMerge/>
            <w:shd w:val="clear" w:color="auto" w:fill="auto"/>
            <w:tcPrChange w:id="398" w:author="stephen" w:date="2015-05-20T10:26:00Z">
              <w:tcPr>
                <w:tcW w:w="567" w:type="dxa"/>
                <w:vMerge/>
                <w:shd w:val="clear" w:color="auto" w:fill="auto"/>
              </w:tcPr>
            </w:tcPrChange>
          </w:tcPr>
          <w:p w14:paraId="0E41A523" w14:textId="77777777" w:rsidR="00E341CF" w:rsidRPr="007018B9" w:rsidRDefault="00E341CF" w:rsidP="003F0CBD">
            <w:pPr>
              <w:jc w:val="center"/>
              <w:rPr>
                <w:rFonts w:asciiTheme="minorHAnsi" w:hAnsiTheme="minorHAnsi" w:cs="Arial"/>
                <w:szCs w:val="22"/>
              </w:rPr>
            </w:pPr>
          </w:p>
        </w:tc>
        <w:tc>
          <w:tcPr>
            <w:tcW w:w="2410" w:type="dxa"/>
            <w:vMerge/>
            <w:shd w:val="clear" w:color="auto" w:fill="auto"/>
            <w:tcPrChange w:id="399" w:author="stephen" w:date="2015-05-20T10:26:00Z">
              <w:tcPr>
                <w:tcW w:w="2412" w:type="dxa"/>
                <w:gridSpan w:val="2"/>
                <w:vMerge/>
                <w:shd w:val="clear" w:color="auto" w:fill="auto"/>
              </w:tcPr>
            </w:tcPrChange>
          </w:tcPr>
          <w:p w14:paraId="0768D5DB" w14:textId="77777777" w:rsidR="00E341CF" w:rsidRPr="007018B9" w:rsidRDefault="00E341CF" w:rsidP="003F0CBD">
            <w:pPr>
              <w:jc w:val="both"/>
              <w:rPr>
                <w:rFonts w:asciiTheme="minorHAnsi" w:hAnsiTheme="minorHAnsi" w:cs="Arial"/>
                <w:szCs w:val="22"/>
              </w:rPr>
            </w:pPr>
          </w:p>
        </w:tc>
        <w:tc>
          <w:tcPr>
            <w:tcW w:w="2977" w:type="dxa"/>
            <w:vMerge/>
            <w:shd w:val="clear" w:color="auto" w:fill="auto"/>
            <w:tcPrChange w:id="400" w:author="stephen" w:date="2015-05-20T10:26:00Z">
              <w:tcPr>
                <w:tcW w:w="2977" w:type="dxa"/>
                <w:gridSpan w:val="3"/>
                <w:vMerge/>
                <w:shd w:val="clear" w:color="auto" w:fill="auto"/>
              </w:tcPr>
            </w:tcPrChange>
          </w:tcPr>
          <w:p w14:paraId="5BE0F77E" w14:textId="77777777" w:rsidR="00E341CF" w:rsidRPr="007018B9" w:rsidRDefault="00E341CF" w:rsidP="003F0CBD">
            <w:pPr>
              <w:jc w:val="both"/>
              <w:rPr>
                <w:rFonts w:asciiTheme="minorHAnsi" w:hAnsiTheme="minorHAnsi" w:cs="Arial"/>
                <w:szCs w:val="22"/>
              </w:rPr>
            </w:pPr>
          </w:p>
        </w:tc>
        <w:tc>
          <w:tcPr>
            <w:tcW w:w="565" w:type="dxa"/>
            <w:vMerge/>
            <w:shd w:val="clear" w:color="auto" w:fill="auto"/>
            <w:tcPrChange w:id="401" w:author="stephen" w:date="2015-05-20T10:26:00Z">
              <w:tcPr>
                <w:tcW w:w="597" w:type="dxa"/>
                <w:vMerge/>
                <w:shd w:val="clear" w:color="auto" w:fill="auto"/>
              </w:tcPr>
            </w:tcPrChange>
          </w:tcPr>
          <w:p w14:paraId="60837ACF" w14:textId="77777777" w:rsidR="00E341CF" w:rsidRPr="007018B9" w:rsidRDefault="00E341CF" w:rsidP="003F0CBD">
            <w:pPr>
              <w:jc w:val="center"/>
              <w:rPr>
                <w:rFonts w:asciiTheme="minorHAnsi" w:hAnsiTheme="minorHAnsi" w:cs="Arial"/>
                <w:szCs w:val="22"/>
              </w:rPr>
            </w:pPr>
          </w:p>
        </w:tc>
      </w:tr>
      <w:tr w:rsidR="00E341CF" w:rsidRPr="007018B9" w14:paraId="2F9F226D" w14:textId="77777777" w:rsidTr="001F5681">
        <w:trPr>
          <w:jc w:val="center"/>
          <w:trPrChange w:id="402" w:author="stephen" w:date="2015-05-20T10:26:00Z">
            <w:trPr>
              <w:jc w:val="center"/>
            </w:trPr>
          </w:trPrChange>
        </w:trPr>
        <w:tc>
          <w:tcPr>
            <w:tcW w:w="554" w:type="dxa"/>
            <w:tcPrChange w:id="403" w:author="stephen" w:date="2015-05-20T10:26:00Z">
              <w:tcPr>
                <w:tcW w:w="554" w:type="dxa"/>
              </w:tcPr>
            </w:tcPrChange>
          </w:tcPr>
          <w:p w14:paraId="2333382F" w14:textId="77777777" w:rsidR="00E341CF" w:rsidRPr="007018B9" w:rsidRDefault="00E341CF" w:rsidP="003F0CBD">
            <w:pPr>
              <w:jc w:val="both"/>
              <w:rPr>
                <w:rFonts w:asciiTheme="minorHAnsi" w:hAnsiTheme="minorHAnsi" w:cs="Arial"/>
                <w:szCs w:val="22"/>
              </w:rPr>
            </w:pPr>
          </w:p>
        </w:tc>
        <w:tc>
          <w:tcPr>
            <w:tcW w:w="724" w:type="dxa"/>
            <w:tcPrChange w:id="404" w:author="stephen" w:date="2015-05-20T10:26:00Z">
              <w:tcPr>
                <w:tcW w:w="724" w:type="dxa"/>
              </w:tcPr>
            </w:tcPrChange>
          </w:tcPr>
          <w:p w14:paraId="7EFF278E" w14:textId="77777777" w:rsidR="00E341CF" w:rsidRPr="007018B9" w:rsidRDefault="00E341CF" w:rsidP="003F0CBD">
            <w:pPr>
              <w:jc w:val="both"/>
              <w:rPr>
                <w:rFonts w:asciiTheme="minorHAnsi" w:hAnsiTheme="minorHAnsi" w:cs="Arial"/>
                <w:szCs w:val="22"/>
              </w:rPr>
            </w:pPr>
          </w:p>
        </w:tc>
        <w:tc>
          <w:tcPr>
            <w:tcW w:w="888" w:type="dxa"/>
            <w:tcPrChange w:id="405" w:author="stephen" w:date="2015-05-20T10:26:00Z">
              <w:tcPr>
                <w:tcW w:w="888" w:type="dxa"/>
              </w:tcPr>
            </w:tcPrChange>
          </w:tcPr>
          <w:p w14:paraId="1D9D738A" w14:textId="098858F5" w:rsidR="00E341CF" w:rsidRPr="007018B9" w:rsidRDefault="00E341CF" w:rsidP="003F0CBD">
            <w:pPr>
              <w:jc w:val="both"/>
              <w:rPr>
                <w:rFonts w:asciiTheme="minorHAnsi" w:hAnsiTheme="minorHAnsi" w:cs="Arial"/>
                <w:szCs w:val="22"/>
              </w:rPr>
            </w:pPr>
            <w:r w:rsidRPr="007018B9">
              <w:rPr>
                <w:rFonts w:asciiTheme="minorHAnsi" w:hAnsiTheme="minorHAnsi" w:cs="Arial"/>
                <w:szCs w:val="22"/>
              </w:rPr>
              <w:t>3.2.4</w:t>
            </w:r>
          </w:p>
        </w:tc>
        <w:tc>
          <w:tcPr>
            <w:tcW w:w="5625" w:type="dxa"/>
            <w:tcPrChange w:id="406" w:author="stephen" w:date="2015-05-20T10:26:00Z">
              <w:tcPr>
                <w:tcW w:w="5625" w:type="dxa"/>
              </w:tcPr>
            </w:tcPrChange>
          </w:tcPr>
          <w:p w14:paraId="3C663FD6" w14:textId="1AFCF7D4" w:rsidR="00E341CF" w:rsidRPr="007018B9" w:rsidRDefault="00E341CF" w:rsidP="00DA2EC7">
            <w:pPr>
              <w:jc w:val="right"/>
              <w:rPr>
                <w:rFonts w:asciiTheme="minorHAnsi" w:hAnsiTheme="minorHAnsi" w:cs="Arial"/>
                <w:szCs w:val="22"/>
              </w:rPr>
            </w:pPr>
            <w:r w:rsidRPr="007018B9">
              <w:rPr>
                <w:rFonts w:asciiTheme="minorHAnsi" w:hAnsiTheme="minorHAnsi" w:cs="Arial"/>
                <w:szCs w:val="22"/>
              </w:rPr>
              <w:t>Obligations and responsibilities of a Competent Authority</w:t>
            </w:r>
          </w:p>
        </w:tc>
        <w:tc>
          <w:tcPr>
            <w:tcW w:w="601" w:type="dxa"/>
            <w:vMerge/>
            <w:shd w:val="clear" w:color="auto" w:fill="auto"/>
            <w:tcPrChange w:id="407" w:author="stephen" w:date="2015-05-20T10:26:00Z">
              <w:tcPr>
                <w:tcW w:w="567" w:type="dxa"/>
                <w:vMerge/>
                <w:shd w:val="clear" w:color="auto" w:fill="auto"/>
              </w:tcPr>
            </w:tcPrChange>
          </w:tcPr>
          <w:p w14:paraId="39ABD241" w14:textId="77777777" w:rsidR="00E341CF" w:rsidRPr="007018B9" w:rsidRDefault="00E341CF" w:rsidP="003F0CBD">
            <w:pPr>
              <w:jc w:val="center"/>
              <w:rPr>
                <w:rFonts w:asciiTheme="minorHAnsi" w:hAnsiTheme="minorHAnsi" w:cs="Arial"/>
                <w:szCs w:val="22"/>
              </w:rPr>
            </w:pPr>
          </w:p>
        </w:tc>
        <w:tc>
          <w:tcPr>
            <w:tcW w:w="2410" w:type="dxa"/>
            <w:vMerge/>
            <w:shd w:val="clear" w:color="auto" w:fill="auto"/>
            <w:tcPrChange w:id="408" w:author="stephen" w:date="2015-05-20T10:26:00Z">
              <w:tcPr>
                <w:tcW w:w="2412" w:type="dxa"/>
                <w:gridSpan w:val="2"/>
                <w:vMerge/>
                <w:shd w:val="clear" w:color="auto" w:fill="auto"/>
              </w:tcPr>
            </w:tcPrChange>
          </w:tcPr>
          <w:p w14:paraId="0FADD578" w14:textId="77777777" w:rsidR="00E341CF" w:rsidRPr="007018B9" w:rsidRDefault="00E341CF" w:rsidP="003F0CBD">
            <w:pPr>
              <w:jc w:val="both"/>
              <w:rPr>
                <w:rFonts w:asciiTheme="minorHAnsi" w:hAnsiTheme="minorHAnsi" w:cs="Arial"/>
                <w:szCs w:val="22"/>
              </w:rPr>
            </w:pPr>
          </w:p>
        </w:tc>
        <w:tc>
          <w:tcPr>
            <w:tcW w:w="2977" w:type="dxa"/>
            <w:vMerge/>
            <w:shd w:val="clear" w:color="auto" w:fill="auto"/>
            <w:tcPrChange w:id="409" w:author="stephen" w:date="2015-05-20T10:26:00Z">
              <w:tcPr>
                <w:tcW w:w="2977" w:type="dxa"/>
                <w:gridSpan w:val="3"/>
                <w:vMerge/>
                <w:shd w:val="clear" w:color="auto" w:fill="auto"/>
              </w:tcPr>
            </w:tcPrChange>
          </w:tcPr>
          <w:p w14:paraId="1AE30582" w14:textId="77777777" w:rsidR="00E341CF" w:rsidRPr="007018B9" w:rsidRDefault="00E341CF" w:rsidP="003F0CBD">
            <w:pPr>
              <w:jc w:val="both"/>
              <w:rPr>
                <w:rFonts w:asciiTheme="minorHAnsi" w:hAnsiTheme="minorHAnsi" w:cs="Arial"/>
                <w:szCs w:val="22"/>
              </w:rPr>
            </w:pPr>
          </w:p>
        </w:tc>
        <w:tc>
          <w:tcPr>
            <w:tcW w:w="565" w:type="dxa"/>
            <w:vMerge/>
            <w:shd w:val="clear" w:color="auto" w:fill="auto"/>
            <w:tcPrChange w:id="410" w:author="stephen" w:date="2015-05-20T10:26:00Z">
              <w:tcPr>
                <w:tcW w:w="597" w:type="dxa"/>
                <w:vMerge/>
                <w:shd w:val="clear" w:color="auto" w:fill="auto"/>
              </w:tcPr>
            </w:tcPrChange>
          </w:tcPr>
          <w:p w14:paraId="12570673" w14:textId="77777777" w:rsidR="00E341CF" w:rsidRPr="007018B9" w:rsidRDefault="00E341CF" w:rsidP="003F0CBD">
            <w:pPr>
              <w:jc w:val="both"/>
              <w:rPr>
                <w:rFonts w:asciiTheme="minorHAnsi" w:hAnsiTheme="minorHAnsi" w:cs="Arial"/>
                <w:szCs w:val="22"/>
              </w:rPr>
            </w:pPr>
          </w:p>
        </w:tc>
      </w:tr>
      <w:tr w:rsidR="00E341CF" w:rsidRPr="007018B9" w14:paraId="238AB061" w14:textId="77777777" w:rsidTr="001F5681">
        <w:trPr>
          <w:jc w:val="center"/>
          <w:trPrChange w:id="411" w:author="stephen" w:date="2015-05-20T10:26:00Z">
            <w:trPr>
              <w:jc w:val="center"/>
            </w:trPr>
          </w:trPrChange>
        </w:trPr>
        <w:tc>
          <w:tcPr>
            <w:tcW w:w="554" w:type="dxa"/>
            <w:tcPrChange w:id="412" w:author="stephen" w:date="2015-05-20T10:26:00Z">
              <w:tcPr>
                <w:tcW w:w="554" w:type="dxa"/>
              </w:tcPr>
            </w:tcPrChange>
          </w:tcPr>
          <w:p w14:paraId="24F571DB" w14:textId="77777777" w:rsidR="00E341CF" w:rsidRPr="007018B9" w:rsidRDefault="00E341CF" w:rsidP="003F0CBD">
            <w:pPr>
              <w:jc w:val="both"/>
              <w:rPr>
                <w:rFonts w:asciiTheme="minorHAnsi" w:hAnsiTheme="minorHAnsi" w:cs="Arial"/>
                <w:szCs w:val="22"/>
              </w:rPr>
            </w:pPr>
          </w:p>
        </w:tc>
        <w:tc>
          <w:tcPr>
            <w:tcW w:w="724" w:type="dxa"/>
            <w:tcPrChange w:id="413" w:author="stephen" w:date="2015-05-20T10:26:00Z">
              <w:tcPr>
                <w:tcW w:w="724" w:type="dxa"/>
              </w:tcPr>
            </w:tcPrChange>
          </w:tcPr>
          <w:p w14:paraId="771D92C8" w14:textId="77777777" w:rsidR="00E341CF" w:rsidRPr="007018B9" w:rsidRDefault="00E341CF" w:rsidP="003F0CBD">
            <w:pPr>
              <w:jc w:val="both"/>
              <w:rPr>
                <w:rFonts w:asciiTheme="minorHAnsi" w:hAnsiTheme="minorHAnsi" w:cs="Arial"/>
                <w:szCs w:val="22"/>
              </w:rPr>
            </w:pPr>
          </w:p>
        </w:tc>
        <w:tc>
          <w:tcPr>
            <w:tcW w:w="888" w:type="dxa"/>
            <w:tcPrChange w:id="414" w:author="stephen" w:date="2015-05-20T10:26:00Z">
              <w:tcPr>
                <w:tcW w:w="888" w:type="dxa"/>
              </w:tcPr>
            </w:tcPrChange>
          </w:tcPr>
          <w:p w14:paraId="4494F3A6" w14:textId="1A9D2E11" w:rsidR="00E341CF" w:rsidRPr="007018B9" w:rsidRDefault="00E341CF" w:rsidP="003F0CBD">
            <w:pPr>
              <w:jc w:val="both"/>
              <w:rPr>
                <w:rFonts w:asciiTheme="minorHAnsi" w:hAnsiTheme="minorHAnsi" w:cs="Arial"/>
                <w:szCs w:val="22"/>
              </w:rPr>
            </w:pPr>
            <w:r w:rsidRPr="007018B9">
              <w:rPr>
                <w:rFonts w:asciiTheme="minorHAnsi" w:hAnsiTheme="minorHAnsi" w:cs="Arial"/>
                <w:szCs w:val="22"/>
              </w:rPr>
              <w:t>3.2.5</w:t>
            </w:r>
          </w:p>
        </w:tc>
        <w:tc>
          <w:tcPr>
            <w:tcW w:w="5625" w:type="dxa"/>
            <w:tcPrChange w:id="415" w:author="stephen" w:date="2015-05-20T10:26:00Z">
              <w:tcPr>
                <w:tcW w:w="5625" w:type="dxa"/>
              </w:tcPr>
            </w:tcPrChange>
          </w:tcPr>
          <w:p w14:paraId="2153FDD9" w14:textId="1E5C6AA6" w:rsidR="00E341CF" w:rsidRPr="007018B9" w:rsidRDefault="00E341CF" w:rsidP="00DA2EC7">
            <w:pPr>
              <w:jc w:val="right"/>
              <w:rPr>
                <w:rFonts w:asciiTheme="minorHAnsi" w:hAnsiTheme="minorHAnsi" w:cs="Arial"/>
                <w:szCs w:val="22"/>
              </w:rPr>
            </w:pPr>
            <w:r w:rsidRPr="007018B9">
              <w:rPr>
                <w:rFonts w:asciiTheme="minorHAnsi" w:hAnsiTheme="minorHAnsi" w:cs="Arial"/>
                <w:szCs w:val="22"/>
              </w:rPr>
              <w:t>Levels of Service Statements</w:t>
            </w:r>
          </w:p>
        </w:tc>
        <w:tc>
          <w:tcPr>
            <w:tcW w:w="601" w:type="dxa"/>
            <w:vMerge/>
            <w:tcPrChange w:id="416" w:author="stephen" w:date="2015-05-20T10:26:00Z">
              <w:tcPr>
                <w:tcW w:w="567" w:type="dxa"/>
                <w:vMerge/>
              </w:tcPr>
            </w:tcPrChange>
          </w:tcPr>
          <w:p w14:paraId="2E3E3FCE" w14:textId="77777777" w:rsidR="00E341CF" w:rsidRPr="007018B9" w:rsidRDefault="00E341CF" w:rsidP="003F0CBD">
            <w:pPr>
              <w:jc w:val="center"/>
              <w:rPr>
                <w:rFonts w:asciiTheme="minorHAnsi" w:hAnsiTheme="minorHAnsi" w:cs="Arial"/>
                <w:szCs w:val="22"/>
              </w:rPr>
            </w:pPr>
          </w:p>
        </w:tc>
        <w:tc>
          <w:tcPr>
            <w:tcW w:w="2410" w:type="dxa"/>
            <w:vMerge/>
            <w:tcPrChange w:id="417" w:author="stephen" w:date="2015-05-20T10:26:00Z">
              <w:tcPr>
                <w:tcW w:w="2412" w:type="dxa"/>
                <w:gridSpan w:val="2"/>
                <w:vMerge/>
              </w:tcPr>
            </w:tcPrChange>
          </w:tcPr>
          <w:p w14:paraId="252290BD" w14:textId="77777777" w:rsidR="00E341CF" w:rsidRPr="007018B9" w:rsidRDefault="00E341CF" w:rsidP="003F0CBD">
            <w:pPr>
              <w:jc w:val="both"/>
              <w:rPr>
                <w:rFonts w:asciiTheme="minorHAnsi" w:hAnsiTheme="minorHAnsi" w:cs="Arial"/>
                <w:szCs w:val="22"/>
              </w:rPr>
            </w:pPr>
          </w:p>
        </w:tc>
        <w:tc>
          <w:tcPr>
            <w:tcW w:w="2977" w:type="dxa"/>
            <w:vMerge/>
            <w:tcPrChange w:id="418" w:author="stephen" w:date="2015-05-20T10:26:00Z">
              <w:tcPr>
                <w:tcW w:w="2977" w:type="dxa"/>
                <w:gridSpan w:val="3"/>
                <w:vMerge/>
              </w:tcPr>
            </w:tcPrChange>
          </w:tcPr>
          <w:p w14:paraId="3A176067" w14:textId="77777777" w:rsidR="00E341CF" w:rsidRPr="007018B9" w:rsidRDefault="00E341CF" w:rsidP="00322E60">
            <w:pPr>
              <w:rPr>
                <w:rFonts w:asciiTheme="minorHAnsi" w:hAnsiTheme="minorHAnsi" w:cs="Arial"/>
                <w:szCs w:val="22"/>
              </w:rPr>
            </w:pPr>
          </w:p>
        </w:tc>
        <w:tc>
          <w:tcPr>
            <w:tcW w:w="565" w:type="dxa"/>
            <w:vMerge/>
            <w:tcPrChange w:id="419" w:author="stephen" w:date="2015-05-20T10:26:00Z">
              <w:tcPr>
                <w:tcW w:w="597" w:type="dxa"/>
                <w:vMerge/>
              </w:tcPr>
            </w:tcPrChange>
          </w:tcPr>
          <w:p w14:paraId="2DDA1CAC" w14:textId="77777777" w:rsidR="00E341CF" w:rsidRPr="007018B9" w:rsidRDefault="00E341CF" w:rsidP="003F0CBD">
            <w:pPr>
              <w:jc w:val="both"/>
              <w:rPr>
                <w:rFonts w:asciiTheme="minorHAnsi" w:hAnsiTheme="minorHAnsi" w:cs="Arial"/>
                <w:szCs w:val="22"/>
              </w:rPr>
            </w:pPr>
          </w:p>
        </w:tc>
      </w:tr>
      <w:tr w:rsidR="00E341CF" w:rsidRPr="007018B9" w14:paraId="251A4633" w14:textId="77777777" w:rsidTr="001F5681">
        <w:trPr>
          <w:jc w:val="center"/>
          <w:trPrChange w:id="420" w:author="stephen" w:date="2015-05-20T10:26:00Z">
            <w:trPr>
              <w:jc w:val="center"/>
            </w:trPr>
          </w:trPrChange>
        </w:trPr>
        <w:tc>
          <w:tcPr>
            <w:tcW w:w="554" w:type="dxa"/>
            <w:tcPrChange w:id="421" w:author="stephen" w:date="2015-05-20T10:26:00Z">
              <w:tcPr>
                <w:tcW w:w="554" w:type="dxa"/>
              </w:tcPr>
            </w:tcPrChange>
          </w:tcPr>
          <w:p w14:paraId="42E15B00" w14:textId="77777777" w:rsidR="00E341CF" w:rsidRPr="007018B9" w:rsidRDefault="00E341CF" w:rsidP="003F0CBD">
            <w:pPr>
              <w:jc w:val="both"/>
              <w:rPr>
                <w:rFonts w:asciiTheme="minorHAnsi" w:hAnsiTheme="minorHAnsi" w:cs="Arial"/>
                <w:szCs w:val="22"/>
              </w:rPr>
            </w:pPr>
          </w:p>
        </w:tc>
        <w:tc>
          <w:tcPr>
            <w:tcW w:w="724" w:type="dxa"/>
            <w:tcPrChange w:id="422" w:author="stephen" w:date="2015-05-20T10:26:00Z">
              <w:tcPr>
                <w:tcW w:w="724" w:type="dxa"/>
              </w:tcPr>
            </w:tcPrChange>
          </w:tcPr>
          <w:p w14:paraId="5A6CE8B0" w14:textId="77777777" w:rsidR="00E341CF" w:rsidRPr="007018B9" w:rsidRDefault="00E341CF" w:rsidP="003F0CBD">
            <w:pPr>
              <w:jc w:val="both"/>
              <w:rPr>
                <w:rFonts w:asciiTheme="minorHAnsi" w:hAnsiTheme="minorHAnsi" w:cs="Arial"/>
                <w:szCs w:val="22"/>
              </w:rPr>
            </w:pPr>
          </w:p>
        </w:tc>
        <w:tc>
          <w:tcPr>
            <w:tcW w:w="888" w:type="dxa"/>
            <w:tcPrChange w:id="423" w:author="stephen" w:date="2015-05-20T10:26:00Z">
              <w:tcPr>
                <w:tcW w:w="888" w:type="dxa"/>
              </w:tcPr>
            </w:tcPrChange>
          </w:tcPr>
          <w:p w14:paraId="1F27920A" w14:textId="5A741CBF" w:rsidR="00E341CF" w:rsidRPr="007018B9" w:rsidRDefault="00E341CF" w:rsidP="003F0CBD">
            <w:pPr>
              <w:jc w:val="both"/>
              <w:rPr>
                <w:rFonts w:asciiTheme="minorHAnsi" w:hAnsiTheme="minorHAnsi" w:cs="Arial"/>
                <w:szCs w:val="22"/>
              </w:rPr>
            </w:pPr>
            <w:r w:rsidRPr="007018B9">
              <w:rPr>
                <w:rFonts w:asciiTheme="minorHAnsi" w:hAnsiTheme="minorHAnsi" w:cs="Arial"/>
                <w:szCs w:val="22"/>
              </w:rPr>
              <w:t>3.2.6</w:t>
            </w:r>
          </w:p>
        </w:tc>
        <w:tc>
          <w:tcPr>
            <w:tcW w:w="5625" w:type="dxa"/>
            <w:tcPrChange w:id="424" w:author="stephen" w:date="2015-05-20T10:26:00Z">
              <w:tcPr>
                <w:tcW w:w="5625" w:type="dxa"/>
              </w:tcPr>
            </w:tcPrChange>
          </w:tcPr>
          <w:p w14:paraId="4C1A44E7" w14:textId="64BA33AB" w:rsidR="00E341CF" w:rsidRPr="007018B9" w:rsidRDefault="00E341CF" w:rsidP="00DA2EC7">
            <w:pPr>
              <w:jc w:val="right"/>
              <w:rPr>
                <w:rFonts w:asciiTheme="minorHAnsi" w:hAnsiTheme="minorHAnsi" w:cs="Arial"/>
                <w:szCs w:val="22"/>
              </w:rPr>
            </w:pPr>
            <w:r w:rsidRPr="007018B9">
              <w:rPr>
                <w:rFonts w:asciiTheme="minorHAnsi" w:hAnsiTheme="minorHAnsi" w:cs="Arial"/>
                <w:szCs w:val="22"/>
              </w:rPr>
              <w:t>Operational Performance Statements</w:t>
            </w:r>
          </w:p>
        </w:tc>
        <w:tc>
          <w:tcPr>
            <w:tcW w:w="601" w:type="dxa"/>
            <w:vMerge/>
            <w:tcPrChange w:id="425" w:author="stephen" w:date="2015-05-20T10:26:00Z">
              <w:tcPr>
                <w:tcW w:w="567" w:type="dxa"/>
                <w:vMerge/>
              </w:tcPr>
            </w:tcPrChange>
          </w:tcPr>
          <w:p w14:paraId="26D21F65" w14:textId="77777777" w:rsidR="00E341CF" w:rsidRPr="007018B9" w:rsidRDefault="00E341CF" w:rsidP="003F0CBD">
            <w:pPr>
              <w:jc w:val="center"/>
              <w:rPr>
                <w:rFonts w:asciiTheme="minorHAnsi" w:hAnsiTheme="minorHAnsi" w:cs="Arial"/>
                <w:szCs w:val="22"/>
              </w:rPr>
            </w:pPr>
          </w:p>
        </w:tc>
        <w:tc>
          <w:tcPr>
            <w:tcW w:w="2410" w:type="dxa"/>
            <w:vMerge/>
            <w:tcPrChange w:id="426" w:author="stephen" w:date="2015-05-20T10:26:00Z">
              <w:tcPr>
                <w:tcW w:w="2412" w:type="dxa"/>
                <w:gridSpan w:val="2"/>
                <w:vMerge/>
              </w:tcPr>
            </w:tcPrChange>
          </w:tcPr>
          <w:p w14:paraId="660B387C" w14:textId="77777777" w:rsidR="00E341CF" w:rsidRPr="007018B9" w:rsidRDefault="00E341CF" w:rsidP="003F0CBD">
            <w:pPr>
              <w:jc w:val="both"/>
              <w:rPr>
                <w:rFonts w:asciiTheme="minorHAnsi" w:hAnsiTheme="minorHAnsi" w:cs="Arial"/>
                <w:szCs w:val="22"/>
              </w:rPr>
            </w:pPr>
          </w:p>
        </w:tc>
        <w:tc>
          <w:tcPr>
            <w:tcW w:w="2977" w:type="dxa"/>
            <w:vMerge/>
            <w:tcPrChange w:id="427" w:author="stephen" w:date="2015-05-20T10:26:00Z">
              <w:tcPr>
                <w:tcW w:w="2977" w:type="dxa"/>
                <w:gridSpan w:val="3"/>
                <w:vMerge/>
              </w:tcPr>
            </w:tcPrChange>
          </w:tcPr>
          <w:p w14:paraId="5782E23C" w14:textId="77777777" w:rsidR="00E341CF" w:rsidRPr="007018B9" w:rsidRDefault="00E341CF" w:rsidP="00322E60">
            <w:pPr>
              <w:rPr>
                <w:rFonts w:asciiTheme="minorHAnsi" w:hAnsiTheme="minorHAnsi" w:cs="Arial"/>
                <w:szCs w:val="22"/>
              </w:rPr>
            </w:pPr>
          </w:p>
        </w:tc>
        <w:tc>
          <w:tcPr>
            <w:tcW w:w="565" w:type="dxa"/>
            <w:vMerge/>
            <w:tcPrChange w:id="428" w:author="stephen" w:date="2015-05-20T10:26:00Z">
              <w:tcPr>
                <w:tcW w:w="597" w:type="dxa"/>
                <w:vMerge/>
              </w:tcPr>
            </w:tcPrChange>
          </w:tcPr>
          <w:p w14:paraId="532DF4EF" w14:textId="77777777" w:rsidR="00E341CF" w:rsidRPr="007018B9" w:rsidRDefault="00E341CF" w:rsidP="003F0CBD">
            <w:pPr>
              <w:jc w:val="both"/>
              <w:rPr>
                <w:rFonts w:asciiTheme="minorHAnsi" w:hAnsiTheme="minorHAnsi" w:cs="Arial"/>
                <w:szCs w:val="22"/>
              </w:rPr>
            </w:pPr>
          </w:p>
        </w:tc>
      </w:tr>
      <w:tr w:rsidR="00E341CF" w:rsidRPr="007018B9" w14:paraId="5EB61AB3" w14:textId="77777777" w:rsidTr="001F5681">
        <w:trPr>
          <w:jc w:val="center"/>
          <w:trPrChange w:id="429" w:author="stephen" w:date="2015-05-20T10:26:00Z">
            <w:trPr>
              <w:jc w:val="center"/>
            </w:trPr>
          </w:trPrChange>
        </w:trPr>
        <w:tc>
          <w:tcPr>
            <w:tcW w:w="554" w:type="dxa"/>
            <w:tcPrChange w:id="430" w:author="stephen" w:date="2015-05-20T10:26:00Z">
              <w:tcPr>
                <w:tcW w:w="554" w:type="dxa"/>
              </w:tcPr>
            </w:tcPrChange>
          </w:tcPr>
          <w:p w14:paraId="7C03D00A" w14:textId="77777777" w:rsidR="00E341CF" w:rsidRPr="007018B9" w:rsidRDefault="00E341CF" w:rsidP="003F0CBD">
            <w:pPr>
              <w:jc w:val="both"/>
              <w:rPr>
                <w:rFonts w:asciiTheme="minorHAnsi" w:hAnsiTheme="minorHAnsi" w:cs="Arial"/>
                <w:szCs w:val="22"/>
              </w:rPr>
            </w:pPr>
          </w:p>
        </w:tc>
        <w:tc>
          <w:tcPr>
            <w:tcW w:w="724" w:type="dxa"/>
            <w:tcPrChange w:id="431" w:author="stephen" w:date="2015-05-20T10:26:00Z">
              <w:tcPr>
                <w:tcW w:w="724" w:type="dxa"/>
              </w:tcPr>
            </w:tcPrChange>
          </w:tcPr>
          <w:p w14:paraId="395114B5" w14:textId="7F3D3E54" w:rsidR="00E341CF" w:rsidRPr="007018B9" w:rsidRDefault="00E341CF" w:rsidP="003F0CBD">
            <w:pPr>
              <w:jc w:val="both"/>
              <w:rPr>
                <w:rFonts w:asciiTheme="minorHAnsi" w:hAnsiTheme="minorHAnsi" w:cs="Arial"/>
                <w:szCs w:val="22"/>
              </w:rPr>
            </w:pPr>
          </w:p>
        </w:tc>
        <w:tc>
          <w:tcPr>
            <w:tcW w:w="888" w:type="dxa"/>
            <w:tcPrChange w:id="432" w:author="stephen" w:date="2015-05-20T10:26:00Z">
              <w:tcPr>
                <w:tcW w:w="888" w:type="dxa"/>
              </w:tcPr>
            </w:tcPrChange>
          </w:tcPr>
          <w:p w14:paraId="76942E01" w14:textId="215C5012" w:rsidR="00E341CF" w:rsidRPr="007018B9" w:rsidRDefault="00E341CF" w:rsidP="003F0CBD">
            <w:pPr>
              <w:jc w:val="both"/>
              <w:rPr>
                <w:rFonts w:asciiTheme="minorHAnsi" w:hAnsiTheme="minorHAnsi" w:cs="Arial"/>
                <w:szCs w:val="22"/>
              </w:rPr>
            </w:pPr>
            <w:r w:rsidRPr="007018B9">
              <w:rPr>
                <w:rFonts w:asciiTheme="minorHAnsi" w:hAnsiTheme="minorHAnsi" w:cs="Arial"/>
                <w:szCs w:val="22"/>
              </w:rPr>
              <w:t>3.2.7</w:t>
            </w:r>
          </w:p>
        </w:tc>
        <w:tc>
          <w:tcPr>
            <w:tcW w:w="5625" w:type="dxa"/>
            <w:tcPrChange w:id="433" w:author="stephen" w:date="2015-05-20T10:26:00Z">
              <w:tcPr>
                <w:tcW w:w="5625" w:type="dxa"/>
              </w:tcPr>
            </w:tcPrChange>
          </w:tcPr>
          <w:p w14:paraId="2DB5DCCB" w14:textId="36777F52" w:rsidR="00E341CF" w:rsidRPr="007018B9" w:rsidRDefault="00E341CF" w:rsidP="00DA2EC7">
            <w:pPr>
              <w:jc w:val="right"/>
              <w:rPr>
                <w:rFonts w:asciiTheme="minorHAnsi" w:hAnsiTheme="minorHAnsi" w:cs="Arial"/>
                <w:szCs w:val="22"/>
              </w:rPr>
            </w:pPr>
            <w:r w:rsidRPr="007018B9">
              <w:rPr>
                <w:rFonts w:asciiTheme="minorHAnsi" w:hAnsiTheme="minorHAnsi" w:cs="Arial"/>
                <w:szCs w:val="22"/>
              </w:rPr>
              <w:t>Strategic and annual plans – the NAVPLAN</w:t>
            </w:r>
          </w:p>
        </w:tc>
        <w:tc>
          <w:tcPr>
            <w:tcW w:w="601" w:type="dxa"/>
            <w:vMerge/>
            <w:tcPrChange w:id="434" w:author="stephen" w:date="2015-05-20T10:26:00Z">
              <w:tcPr>
                <w:tcW w:w="567" w:type="dxa"/>
                <w:vMerge/>
              </w:tcPr>
            </w:tcPrChange>
          </w:tcPr>
          <w:p w14:paraId="34E4181C" w14:textId="77777777" w:rsidR="00E341CF" w:rsidRPr="007018B9" w:rsidRDefault="00E341CF" w:rsidP="003F0CBD">
            <w:pPr>
              <w:jc w:val="center"/>
              <w:rPr>
                <w:rFonts w:asciiTheme="minorHAnsi" w:hAnsiTheme="minorHAnsi" w:cs="Arial"/>
                <w:szCs w:val="22"/>
              </w:rPr>
            </w:pPr>
          </w:p>
        </w:tc>
        <w:tc>
          <w:tcPr>
            <w:tcW w:w="2410" w:type="dxa"/>
            <w:vMerge/>
            <w:tcPrChange w:id="435" w:author="stephen" w:date="2015-05-20T10:26:00Z">
              <w:tcPr>
                <w:tcW w:w="2412" w:type="dxa"/>
                <w:gridSpan w:val="2"/>
                <w:vMerge/>
              </w:tcPr>
            </w:tcPrChange>
          </w:tcPr>
          <w:p w14:paraId="2D7DC523" w14:textId="77777777" w:rsidR="00E341CF" w:rsidRPr="007018B9" w:rsidRDefault="00E341CF" w:rsidP="003F0CBD">
            <w:pPr>
              <w:jc w:val="both"/>
              <w:rPr>
                <w:rFonts w:asciiTheme="minorHAnsi" w:hAnsiTheme="minorHAnsi" w:cs="Arial"/>
                <w:szCs w:val="22"/>
              </w:rPr>
            </w:pPr>
          </w:p>
        </w:tc>
        <w:tc>
          <w:tcPr>
            <w:tcW w:w="2977" w:type="dxa"/>
            <w:vMerge/>
            <w:tcPrChange w:id="436" w:author="stephen" w:date="2015-05-20T10:26:00Z">
              <w:tcPr>
                <w:tcW w:w="2977" w:type="dxa"/>
                <w:gridSpan w:val="3"/>
                <w:vMerge/>
              </w:tcPr>
            </w:tcPrChange>
          </w:tcPr>
          <w:p w14:paraId="4D0096D2" w14:textId="77777777" w:rsidR="00E341CF" w:rsidRPr="007018B9" w:rsidRDefault="00E341CF" w:rsidP="00322E60">
            <w:pPr>
              <w:rPr>
                <w:rFonts w:asciiTheme="minorHAnsi" w:hAnsiTheme="minorHAnsi" w:cs="Arial"/>
                <w:szCs w:val="22"/>
              </w:rPr>
            </w:pPr>
          </w:p>
        </w:tc>
        <w:tc>
          <w:tcPr>
            <w:tcW w:w="565" w:type="dxa"/>
            <w:vMerge/>
            <w:tcPrChange w:id="437" w:author="stephen" w:date="2015-05-20T10:26:00Z">
              <w:tcPr>
                <w:tcW w:w="597" w:type="dxa"/>
                <w:vMerge/>
              </w:tcPr>
            </w:tcPrChange>
          </w:tcPr>
          <w:p w14:paraId="2AA6DE97" w14:textId="77777777" w:rsidR="00E341CF" w:rsidRPr="007018B9" w:rsidRDefault="00E341CF" w:rsidP="003F0CBD">
            <w:pPr>
              <w:jc w:val="both"/>
              <w:rPr>
                <w:rFonts w:asciiTheme="minorHAnsi" w:hAnsiTheme="minorHAnsi" w:cs="Arial"/>
                <w:szCs w:val="22"/>
              </w:rPr>
            </w:pPr>
          </w:p>
        </w:tc>
      </w:tr>
      <w:tr w:rsidR="00322E60" w:rsidRPr="007018B9" w:rsidDel="004E3512" w14:paraId="5E0EA110" w14:textId="11D17788" w:rsidTr="001F5681">
        <w:trPr>
          <w:cantSplit/>
          <w:trHeight w:val="1649"/>
          <w:jc w:val="center"/>
          <w:del w:id="438" w:author="stephen" w:date="2015-05-20T10:26:00Z"/>
          <w:trPrChange w:id="439" w:author="stephen" w:date="2015-05-20T10:26:00Z">
            <w:trPr>
              <w:cantSplit/>
              <w:trHeight w:val="1649"/>
              <w:jc w:val="center"/>
            </w:trPr>
          </w:trPrChange>
        </w:trPr>
        <w:tc>
          <w:tcPr>
            <w:tcW w:w="554" w:type="dxa"/>
            <w:textDirection w:val="btLr"/>
            <w:vAlign w:val="center"/>
            <w:tcPrChange w:id="440" w:author="stephen" w:date="2015-05-20T10:26:00Z">
              <w:tcPr>
                <w:tcW w:w="554" w:type="dxa"/>
                <w:textDirection w:val="btLr"/>
                <w:vAlign w:val="center"/>
              </w:tcPr>
            </w:tcPrChange>
          </w:tcPr>
          <w:p w14:paraId="388EE4DD" w14:textId="3B1F6B81" w:rsidR="00322E60" w:rsidRPr="007018B9" w:rsidDel="004E3512" w:rsidRDefault="00322E60" w:rsidP="00322E60">
            <w:pPr>
              <w:ind w:left="113" w:right="113"/>
              <w:jc w:val="center"/>
              <w:rPr>
                <w:del w:id="441" w:author="stephen" w:date="2015-05-20T10:26:00Z"/>
                <w:rFonts w:asciiTheme="minorHAnsi" w:hAnsiTheme="minorHAnsi" w:cs="Arial"/>
                <w:b/>
                <w:szCs w:val="22"/>
              </w:rPr>
            </w:pPr>
            <w:del w:id="442" w:author="stephen" w:date="2015-05-20T10:24:00Z">
              <w:r w:rsidRPr="007018B9" w:rsidDel="00F92CEF">
                <w:rPr>
                  <w:rFonts w:asciiTheme="minorHAnsi" w:hAnsiTheme="minorHAnsi" w:cs="Arial"/>
                  <w:b/>
                  <w:szCs w:val="22"/>
                </w:rPr>
                <w:delText>Module</w:delText>
              </w:r>
            </w:del>
          </w:p>
        </w:tc>
        <w:tc>
          <w:tcPr>
            <w:tcW w:w="724" w:type="dxa"/>
            <w:textDirection w:val="btLr"/>
            <w:vAlign w:val="center"/>
            <w:tcPrChange w:id="443" w:author="stephen" w:date="2015-05-20T10:26:00Z">
              <w:tcPr>
                <w:tcW w:w="724" w:type="dxa"/>
                <w:textDirection w:val="btLr"/>
                <w:vAlign w:val="center"/>
              </w:tcPr>
            </w:tcPrChange>
          </w:tcPr>
          <w:p w14:paraId="5CEEC12F" w14:textId="3F6C0AA1" w:rsidR="00322E60" w:rsidRPr="007018B9" w:rsidDel="004E3512" w:rsidRDefault="00322E60" w:rsidP="00322E60">
            <w:pPr>
              <w:ind w:left="113" w:right="113"/>
              <w:jc w:val="center"/>
              <w:rPr>
                <w:del w:id="444" w:author="stephen" w:date="2015-05-20T10:26:00Z"/>
                <w:rFonts w:asciiTheme="minorHAnsi" w:hAnsiTheme="minorHAnsi" w:cs="Arial"/>
                <w:b/>
                <w:szCs w:val="22"/>
              </w:rPr>
            </w:pPr>
            <w:del w:id="445" w:author="stephen" w:date="2015-05-20T10:24:00Z">
              <w:r w:rsidRPr="007018B9" w:rsidDel="00F92CEF">
                <w:rPr>
                  <w:rFonts w:asciiTheme="minorHAnsi" w:hAnsiTheme="minorHAnsi" w:cs="Arial"/>
                  <w:b/>
                  <w:szCs w:val="22"/>
                </w:rPr>
                <w:delText>Element</w:delText>
              </w:r>
            </w:del>
          </w:p>
        </w:tc>
        <w:tc>
          <w:tcPr>
            <w:tcW w:w="888" w:type="dxa"/>
            <w:textDirection w:val="btLr"/>
            <w:vAlign w:val="center"/>
            <w:tcPrChange w:id="446" w:author="stephen" w:date="2015-05-20T10:26:00Z">
              <w:tcPr>
                <w:tcW w:w="888" w:type="dxa"/>
                <w:textDirection w:val="btLr"/>
                <w:vAlign w:val="center"/>
              </w:tcPr>
            </w:tcPrChange>
          </w:tcPr>
          <w:p w14:paraId="4E760C2E" w14:textId="2EE0A95E" w:rsidR="00322E60" w:rsidRPr="007018B9" w:rsidDel="004E3512" w:rsidRDefault="00322E60" w:rsidP="00322E60">
            <w:pPr>
              <w:ind w:left="113" w:right="113"/>
              <w:jc w:val="center"/>
              <w:rPr>
                <w:del w:id="447" w:author="stephen" w:date="2015-05-20T10:26:00Z"/>
                <w:rFonts w:asciiTheme="minorHAnsi" w:hAnsiTheme="minorHAnsi" w:cs="Arial"/>
                <w:b/>
                <w:szCs w:val="22"/>
              </w:rPr>
            </w:pPr>
            <w:del w:id="448" w:author="stephen" w:date="2015-05-20T10:24:00Z">
              <w:r w:rsidRPr="007018B9" w:rsidDel="00F92CEF">
                <w:rPr>
                  <w:rFonts w:asciiTheme="minorHAnsi" w:hAnsiTheme="minorHAnsi" w:cs="Arial"/>
                  <w:b/>
                  <w:szCs w:val="22"/>
                </w:rPr>
                <w:delText>Sub-element</w:delText>
              </w:r>
            </w:del>
          </w:p>
        </w:tc>
        <w:tc>
          <w:tcPr>
            <w:tcW w:w="5625" w:type="dxa"/>
            <w:vAlign w:val="center"/>
            <w:tcPrChange w:id="449" w:author="stephen" w:date="2015-05-20T10:26:00Z">
              <w:tcPr>
                <w:tcW w:w="5625" w:type="dxa"/>
                <w:vAlign w:val="center"/>
              </w:tcPr>
            </w:tcPrChange>
          </w:tcPr>
          <w:p w14:paraId="21BE0DF7" w14:textId="7BCE3DAE" w:rsidR="00322E60" w:rsidRPr="007018B9" w:rsidDel="004E3512" w:rsidRDefault="00322E60" w:rsidP="00322E60">
            <w:pPr>
              <w:jc w:val="center"/>
              <w:rPr>
                <w:del w:id="450" w:author="stephen" w:date="2015-05-20T10:26:00Z"/>
                <w:rFonts w:asciiTheme="minorHAnsi" w:hAnsiTheme="minorHAnsi" w:cs="Arial"/>
                <w:b/>
                <w:szCs w:val="22"/>
              </w:rPr>
            </w:pPr>
            <w:del w:id="451" w:author="stephen" w:date="2015-05-20T10:24:00Z">
              <w:r w:rsidRPr="007018B9" w:rsidDel="00F92CEF">
                <w:rPr>
                  <w:rFonts w:asciiTheme="minorHAnsi" w:hAnsiTheme="minorHAnsi" w:cs="Arial"/>
                  <w:b/>
                  <w:szCs w:val="22"/>
                </w:rPr>
                <w:delText>Subject</w:delText>
              </w:r>
            </w:del>
          </w:p>
        </w:tc>
        <w:tc>
          <w:tcPr>
            <w:tcW w:w="601" w:type="dxa"/>
            <w:textDirection w:val="btLr"/>
            <w:vAlign w:val="center"/>
            <w:tcPrChange w:id="452" w:author="stephen" w:date="2015-05-20T10:26:00Z">
              <w:tcPr>
                <w:tcW w:w="567" w:type="dxa"/>
                <w:textDirection w:val="btLr"/>
                <w:vAlign w:val="center"/>
              </w:tcPr>
            </w:tcPrChange>
          </w:tcPr>
          <w:p w14:paraId="132A7AA0" w14:textId="322147CE" w:rsidR="00322E60" w:rsidRPr="007018B9" w:rsidDel="004E3512" w:rsidRDefault="00322E60" w:rsidP="00322E60">
            <w:pPr>
              <w:ind w:left="113" w:right="113"/>
              <w:jc w:val="center"/>
              <w:rPr>
                <w:del w:id="453" w:author="stephen" w:date="2015-05-20T10:26:00Z"/>
                <w:rFonts w:asciiTheme="minorHAnsi" w:hAnsiTheme="minorHAnsi" w:cs="Arial"/>
                <w:b/>
                <w:szCs w:val="22"/>
              </w:rPr>
            </w:pPr>
            <w:del w:id="454" w:author="stephen" w:date="2015-05-20T10:24:00Z">
              <w:r w:rsidRPr="007018B9" w:rsidDel="00F92CEF">
                <w:rPr>
                  <w:rFonts w:asciiTheme="minorHAnsi" w:hAnsiTheme="minorHAnsi" w:cs="Arial"/>
                  <w:b/>
                  <w:szCs w:val="22"/>
                </w:rPr>
                <w:delText>Level of Competence</w:delText>
              </w:r>
            </w:del>
          </w:p>
        </w:tc>
        <w:tc>
          <w:tcPr>
            <w:tcW w:w="2410" w:type="dxa"/>
            <w:vAlign w:val="center"/>
            <w:tcPrChange w:id="455" w:author="stephen" w:date="2015-05-20T10:26:00Z">
              <w:tcPr>
                <w:tcW w:w="2412" w:type="dxa"/>
                <w:gridSpan w:val="2"/>
                <w:vAlign w:val="center"/>
              </w:tcPr>
            </w:tcPrChange>
          </w:tcPr>
          <w:p w14:paraId="5FAF00F3" w14:textId="41CC6C99" w:rsidR="00322E60" w:rsidRPr="007018B9" w:rsidDel="004E3512" w:rsidRDefault="00322E60" w:rsidP="00322E60">
            <w:pPr>
              <w:jc w:val="center"/>
              <w:rPr>
                <w:del w:id="456" w:author="stephen" w:date="2015-05-20T10:26:00Z"/>
                <w:rFonts w:asciiTheme="minorHAnsi" w:hAnsiTheme="minorHAnsi" w:cs="Arial"/>
                <w:b/>
                <w:szCs w:val="22"/>
              </w:rPr>
            </w:pPr>
            <w:del w:id="457" w:author="stephen" w:date="2015-05-20T10:24:00Z">
              <w:r w:rsidRPr="007018B9" w:rsidDel="00F92CEF">
                <w:rPr>
                  <w:rFonts w:asciiTheme="minorHAnsi" w:hAnsiTheme="minorHAnsi" w:cs="Arial"/>
                  <w:b/>
                  <w:szCs w:val="22"/>
                </w:rPr>
                <w:delText>Recommended training aids and exercises</w:delText>
              </w:r>
            </w:del>
          </w:p>
        </w:tc>
        <w:tc>
          <w:tcPr>
            <w:tcW w:w="2977" w:type="dxa"/>
            <w:vAlign w:val="center"/>
            <w:tcPrChange w:id="458" w:author="stephen" w:date="2015-05-20T10:26:00Z">
              <w:tcPr>
                <w:tcW w:w="2977" w:type="dxa"/>
                <w:gridSpan w:val="3"/>
                <w:vAlign w:val="center"/>
              </w:tcPr>
            </w:tcPrChange>
          </w:tcPr>
          <w:p w14:paraId="57C4464A" w14:textId="54DF9EFF" w:rsidR="00322E60" w:rsidRPr="007018B9" w:rsidDel="00F92CEF" w:rsidRDefault="00322E60" w:rsidP="00322E60">
            <w:pPr>
              <w:jc w:val="center"/>
              <w:rPr>
                <w:del w:id="459" w:author="stephen" w:date="2015-05-20T10:24:00Z"/>
                <w:rFonts w:asciiTheme="minorHAnsi" w:hAnsiTheme="minorHAnsi" w:cs="Arial"/>
                <w:b/>
                <w:szCs w:val="22"/>
              </w:rPr>
            </w:pPr>
            <w:del w:id="460" w:author="stephen" w:date="2015-05-20T10:24:00Z">
              <w:r w:rsidRPr="007018B9" w:rsidDel="00F92CEF">
                <w:rPr>
                  <w:rFonts w:asciiTheme="minorHAnsi" w:hAnsiTheme="minorHAnsi" w:cs="Arial"/>
                  <w:b/>
                  <w:szCs w:val="22"/>
                </w:rPr>
                <w:delText>References</w:delText>
              </w:r>
            </w:del>
          </w:p>
          <w:p w14:paraId="1FC960D2" w14:textId="21E379ED" w:rsidR="00322E60" w:rsidRPr="007018B9" w:rsidDel="00F92CEF" w:rsidRDefault="00322E60" w:rsidP="00322E60">
            <w:pPr>
              <w:jc w:val="center"/>
              <w:rPr>
                <w:del w:id="461" w:author="stephen" w:date="2015-05-20T10:24:00Z"/>
                <w:rFonts w:asciiTheme="minorHAnsi" w:hAnsiTheme="minorHAnsi" w:cs="Arial"/>
                <w:szCs w:val="22"/>
              </w:rPr>
            </w:pPr>
          </w:p>
          <w:p w14:paraId="0B942D43" w14:textId="7791ABA1" w:rsidR="00322E60" w:rsidRPr="007018B9" w:rsidDel="00F92CEF" w:rsidRDefault="00322E60" w:rsidP="00322E60">
            <w:pPr>
              <w:jc w:val="center"/>
              <w:rPr>
                <w:del w:id="462" w:author="stephen" w:date="2015-05-20T10:24:00Z"/>
                <w:rFonts w:asciiTheme="minorHAnsi" w:hAnsiTheme="minorHAnsi" w:cs="Arial"/>
                <w:szCs w:val="22"/>
              </w:rPr>
            </w:pPr>
            <w:del w:id="463" w:author="stephen" w:date="2015-05-20T10:24:00Z">
              <w:r w:rsidRPr="007018B9" w:rsidDel="00F92CEF">
                <w:rPr>
                  <w:rFonts w:asciiTheme="minorHAnsi" w:hAnsiTheme="minorHAnsi" w:cs="Arial"/>
                  <w:szCs w:val="22"/>
                </w:rPr>
                <w:delText>Rec = Recommendation</w:delText>
              </w:r>
            </w:del>
          </w:p>
          <w:p w14:paraId="4E991611" w14:textId="5A6EFD5A" w:rsidR="00322E60" w:rsidRPr="007018B9" w:rsidDel="004E3512" w:rsidRDefault="00322E60" w:rsidP="00322E60">
            <w:pPr>
              <w:jc w:val="center"/>
              <w:rPr>
                <w:del w:id="464" w:author="stephen" w:date="2015-05-20T10:26:00Z"/>
                <w:rFonts w:asciiTheme="minorHAnsi" w:hAnsiTheme="minorHAnsi" w:cs="Arial"/>
                <w:szCs w:val="22"/>
              </w:rPr>
            </w:pPr>
            <w:del w:id="465" w:author="stephen" w:date="2015-05-20T10:24:00Z">
              <w:r w:rsidRPr="007018B9" w:rsidDel="00F92CEF">
                <w:rPr>
                  <w:rFonts w:asciiTheme="minorHAnsi" w:hAnsiTheme="minorHAnsi" w:cs="Arial"/>
                  <w:szCs w:val="22"/>
                </w:rPr>
                <w:delText>GL   = Guideline</w:delText>
              </w:r>
            </w:del>
          </w:p>
        </w:tc>
        <w:tc>
          <w:tcPr>
            <w:tcW w:w="565" w:type="dxa"/>
            <w:textDirection w:val="btLr"/>
            <w:vAlign w:val="center"/>
            <w:tcPrChange w:id="466" w:author="stephen" w:date="2015-05-20T10:26:00Z">
              <w:tcPr>
                <w:tcW w:w="597" w:type="dxa"/>
                <w:textDirection w:val="btLr"/>
                <w:vAlign w:val="center"/>
              </w:tcPr>
            </w:tcPrChange>
          </w:tcPr>
          <w:p w14:paraId="61F062E4" w14:textId="6EFA4261" w:rsidR="00322E60" w:rsidRPr="007018B9" w:rsidDel="004E3512" w:rsidRDefault="00322E60" w:rsidP="00322E60">
            <w:pPr>
              <w:ind w:left="113" w:right="113"/>
              <w:jc w:val="center"/>
              <w:rPr>
                <w:del w:id="467" w:author="stephen" w:date="2015-05-20T10:26:00Z"/>
                <w:rFonts w:asciiTheme="minorHAnsi" w:hAnsiTheme="minorHAnsi" w:cs="Arial"/>
                <w:b/>
                <w:szCs w:val="22"/>
              </w:rPr>
            </w:pPr>
            <w:del w:id="468" w:author="stephen" w:date="2015-05-20T10:24:00Z">
              <w:r w:rsidRPr="007018B9" w:rsidDel="00F92CEF">
                <w:rPr>
                  <w:rFonts w:asciiTheme="minorHAnsi" w:hAnsiTheme="minorHAnsi" w:cs="Arial"/>
                  <w:b/>
                  <w:szCs w:val="22"/>
                </w:rPr>
                <w:delText>Lecture No.</w:delText>
              </w:r>
            </w:del>
          </w:p>
        </w:tc>
      </w:tr>
      <w:tr w:rsidR="00E341CF" w:rsidRPr="007018B9" w14:paraId="6AEC158E" w14:textId="77777777" w:rsidTr="001F5681">
        <w:trPr>
          <w:jc w:val="center"/>
          <w:trPrChange w:id="469" w:author="stephen" w:date="2015-05-20T10:26:00Z">
            <w:trPr>
              <w:jc w:val="center"/>
            </w:trPr>
          </w:trPrChange>
        </w:trPr>
        <w:tc>
          <w:tcPr>
            <w:tcW w:w="554" w:type="dxa"/>
            <w:tcPrChange w:id="470" w:author="stephen" w:date="2015-05-20T10:26:00Z">
              <w:tcPr>
                <w:tcW w:w="554" w:type="dxa"/>
              </w:tcPr>
            </w:tcPrChange>
          </w:tcPr>
          <w:p w14:paraId="0B2B28AF" w14:textId="77777777" w:rsidR="00E341CF" w:rsidRPr="007018B9" w:rsidRDefault="00E341CF" w:rsidP="003F0CBD">
            <w:pPr>
              <w:jc w:val="both"/>
              <w:rPr>
                <w:rFonts w:asciiTheme="minorHAnsi" w:hAnsiTheme="minorHAnsi" w:cs="Arial"/>
                <w:szCs w:val="22"/>
              </w:rPr>
            </w:pPr>
          </w:p>
        </w:tc>
        <w:tc>
          <w:tcPr>
            <w:tcW w:w="724" w:type="dxa"/>
            <w:tcPrChange w:id="471" w:author="stephen" w:date="2015-05-20T10:26:00Z">
              <w:tcPr>
                <w:tcW w:w="724" w:type="dxa"/>
              </w:tcPr>
            </w:tcPrChange>
          </w:tcPr>
          <w:p w14:paraId="11C48B62" w14:textId="77777777" w:rsidR="00E341CF" w:rsidRPr="007018B9" w:rsidRDefault="00E341CF" w:rsidP="003F0CBD">
            <w:pPr>
              <w:jc w:val="both"/>
              <w:rPr>
                <w:rFonts w:asciiTheme="minorHAnsi" w:hAnsiTheme="minorHAnsi" w:cs="Arial"/>
                <w:szCs w:val="22"/>
              </w:rPr>
            </w:pPr>
          </w:p>
        </w:tc>
        <w:tc>
          <w:tcPr>
            <w:tcW w:w="888" w:type="dxa"/>
            <w:tcPrChange w:id="472" w:author="stephen" w:date="2015-05-20T10:26:00Z">
              <w:tcPr>
                <w:tcW w:w="888" w:type="dxa"/>
              </w:tcPr>
            </w:tcPrChange>
          </w:tcPr>
          <w:p w14:paraId="3C23DEDB" w14:textId="7BD59CA2" w:rsidR="00E341CF" w:rsidRPr="007018B9" w:rsidRDefault="00E341CF" w:rsidP="003F0CBD">
            <w:pPr>
              <w:jc w:val="both"/>
              <w:rPr>
                <w:rFonts w:asciiTheme="minorHAnsi" w:hAnsiTheme="minorHAnsi" w:cs="Arial"/>
                <w:szCs w:val="22"/>
              </w:rPr>
            </w:pPr>
            <w:r w:rsidRPr="007018B9">
              <w:rPr>
                <w:rFonts w:asciiTheme="minorHAnsi" w:hAnsiTheme="minorHAnsi" w:cs="Arial"/>
                <w:szCs w:val="22"/>
              </w:rPr>
              <w:t>3.2.8</w:t>
            </w:r>
          </w:p>
        </w:tc>
        <w:tc>
          <w:tcPr>
            <w:tcW w:w="5625" w:type="dxa"/>
            <w:tcPrChange w:id="473" w:author="stephen" w:date="2015-05-20T10:26:00Z">
              <w:tcPr>
                <w:tcW w:w="5625" w:type="dxa"/>
              </w:tcPr>
            </w:tcPrChange>
          </w:tcPr>
          <w:p w14:paraId="47295080" w14:textId="4CE6F381" w:rsidR="00E341CF" w:rsidRPr="007018B9" w:rsidRDefault="00E341CF" w:rsidP="00DA2EC7">
            <w:pPr>
              <w:jc w:val="right"/>
              <w:rPr>
                <w:rFonts w:asciiTheme="minorHAnsi" w:hAnsiTheme="minorHAnsi" w:cs="Arial"/>
                <w:szCs w:val="22"/>
              </w:rPr>
            </w:pPr>
            <w:r w:rsidRPr="007018B9">
              <w:rPr>
                <w:rFonts w:asciiTheme="minorHAnsi" w:hAnsiTheme="minorHAnsi" w:cs="Arial"/>
                <w:szCs w:val="22"/>
              </w:rPr>
              <w:t>Categories of short-range AtoN</w:t>
            </w:r>
          </w:p>
        </w:tc>
        <w:tc>
          <w:tcPr>
            <w:tcW w:w="601" w:type="dxa"/>
            <w:vMerge w:val="restart"/>
            <w:vAlign w:val="center"/>
            <w:tcPrChange w:id="474" w:author="stephen" w:date="2015-05-20T10:26:00Z">
              <w:tcPr>
                <w:tcW w:w="567" w:type="dxa"/>
                <w:vMerge w:val="restart"/>
                <w:vAlign w:val="center"/>
              </w:tcPr>
            </w:tcPrChange>
          </w:tcPr>
          <w:p w14:paraId="17020948" w14:textId="5AD7BB42" w:rsidR="00E341CF" w:rsidRPr="007018B9" w:rsidRDefault="00E341CF" w:rsidP="00E341CF">
            <w:pPr>
              <w:jc w:val="center"/>
              <w:rPr>
                <w:rFonts w:asciiTheme="minorHAnsi" w:hAnsiTheme="minorHAnsi" w:cs="Arial"/>
                <w:szCs w:val="22"/>
              </w:rPr>
            </w:pPr>
            <w:r w:rsidRPr="007018B9">
              <w:rPr>
                <w:rFonts w:asciiTheme="minorHAnsi" w:hAnsiTheme="minorHAnsi" w:cs="Arial"/>
                <w:szCs w:val="22"/>
              </w:rPr>
              <w:t>2</w:t>
            </w:r>
          </w:p>
        </w:tc>
        <w:tc>
          <w:tcPr>
            <w:tcW w:w="2410" w:type="dxa"/>
            <w:vMerge w:val="restart"/>
            <w:tcPrChange w:id="475" w:author="stephen" w:date="2015-05-20T10:26:00Z">
              <w:tcPr>
                <w:tcW w:w="2412" w:type="dxa"/>
                <w:gridSpan w:val="2"/>
                <w:vMerge w:val="restart"/>
              </w:tcPr>
            </w:tcPrChange>
          </w:tcPr>
          <w:p w14:paraId="442ACD46" w14:textId="77777777" w:rsidR="00E341CF" w:rsidRPr="007018B9" w:rsidRDefault="00E341CF" w:rsidP="003F0CBD">
            <w:pPr>
              <w:jc w:val="both"/>
              <w:rPr>
                <w:rFonts w:asciiTheme="minorHAnsi" w:hAnsiTheme="minorHAnsi" w:cs="Arial"/>
                <w:szCs w:val="22"/>
              </w:rPr>
            </w:pPr>
          </w:p>
        </w:tc>
        <w:tc>
          <w:tcPr>
            <w:tcW w:w="2977" w:type="dxa"/>
            <w:vMerge w:val="restart"/>
            <w:tcPrChange w:id="476" w:author="stephen" w:date="2015-05-20T10:26:00Z">
              <w:tcPr>
                <w:tcW w:w="2977" w:type="dxa"/>
                <w:gridSpan w:val="3"/>
                <w:vMerge w:val="restart"/>
              </w:tcPr>
            </w:tcPrChange>
          </w:tcPr>
          <w:p w14:paraId="4AD6B4C9" w14:textId="77777777" w:rsidR="00E341CF" w:rsidRPr="007018B9" w:rsidRDefault="00E341CF" w:rsidP="00322E60">
            <w:pPr>
              <w:rPr>
                <w:rFonts w:asciiTheme="minorHAnsi" w:hAnsiTheme="minorHAnsi" w:cs="Arial"/>
                <w:szCs w:val="22"/>
                <w:rPrChange w:id="477" w:author="stephen" w:date="2015-05-20T08:07:00Z">
                  <w:rPr>
                    <w:rFonts w:asciiTheme="minorHAnsi" w:hAnsiTheme="minorHAnsi" w:cs="Arial"/>
                    <w:szCs w:val="22"/>
                    <w:lang w:val="fr-FR"/>
                  </w:rPr>
                </w:rPrChange>
              </w:rPr>
            </w:pPr>
            <w:r w:rsidRPr="007018B9">
              <w:rPr>
                <w:rFonts w:asciiTheme="minorHAnsi" w:hAnsiTheme="minorHAnsi" w:cs="Arial"/>
                <w:szCs w:val="22"/>
                <w:rPrChange w:id="478" w:author="stephen" w:date="2015-05-20T08:07:00Z">
                  <w:rPr>
                    <w:rFonts w:asciiTheme="minorHAnsi" w:hAnsiTheme="minorHAnsi" w:cs="Arial"/>
                    <w:szCs w:val="22"/>
                    <w:lang w:val="fr-FR"/>
                  </w:rPr>
                </w:rPrChange>
              </w:rPr>
              <w:t>NAVGUIDE Chapter 8</w:t>
            </w:r>
          </w:p>
          <w:p w14:paraId="3911C029" w14:textId="2BE34C49" w:rsidR="00E341CF" w:rsidRPr="007018B9" w:rsidRDefault="00E341CF">
            <w:pPr>
              <w:rPr>
                <w:rFonts w:asciiTheme="minorHAnsi" w:hAnsiTheme="minorHAnsi" w:cs="Arial"/>
                <w:szCs w:val="22"/>
                <w:rPrChange w:id="479" w:author="stephen" w:date="2015-05-20T08:07:00Z">
                  <w:rPr>
                    <w:rFonts w:asciiTheme="minorHAnsi" w:hAnsiTheme="minorHAnsi" w:cs="Arial"/>
                    <w:szCs w:val="22"/>
                    <w:lang w:val="fr-FR"/>
                  </w:rPr>
                </w:rPrChange>
              </w:rPr>
            </w:pPr>
            <w:r w:rsidRPr="007018B9">
              <w:rPr>
                <w:rFonts w:asciiTheme="minorHAnsi" w:hAnsiTheme="minorHAnsi" w:cs="Arial"/>
                <w:szCs w:val="22"/>
                <w:rPrChange w:id="480" w:author="stephen" w:date="2015-05-20T08:07:00Z">
                  <w:rPr>
                    <w:rFonts w:asciiTheme="minorHAnsi" w:hAnsiTheme="minorHAnsi" w:cs="Arial"/>
                    <w:szCs w:val="22"/>
                    <w:lang w:val="fr-FR"/>
                  </w:rPr>
                </w:rPrChange>
              </w:rPr>
              <w:t>IALA Rec</w:t>
            </w:r>
            <w:del w:id="481" w:author="stephen" w:date="2015-05-20T10:27:00Z">
              <w:r w:rsidRPr="007018B9" w:rsidDel="004E3512">
                <w:rPr>
                  <w:rFonts w:asciiTheme="minorHAnsi" w:hAnsiTheme="minorHAnsi" w:cs="Arial"/>
                  <w:szCs w:val="22"/>
                  <w:rPrChange w:id="482" w:author="stephen" w:date="2015-05-20T08:07:00Z">
                    <w:rPr>
                      <w:rFonts w:asciiTheme="minorHAnsi" w:hAnsiTheme="minorHAnsi" w:cs="Arial"/>
                      <w:szCs w:val="22"/>
                      <w:lang w:val="fr-FR"/>
                    </w:rPr>
                  </w:rPrChange>
                </w:rPr>
                <w:delText>s</w:delText>
              </w:r>
            </w:del>
            <w:r w:rsidRPr="007018B9">
              <w:rPr>
                <w:rFonts w:asciiTheme="minorHAnsi" w:hAnsiTheme="minorHAnsi" w:cs="Arial"/>
                <w:szCs w:val="22"/>
                <w:rPrChange w:id="483" w:author="stephen" w:date="2015-05-20T08:07:00Z">
                  <w:rPr>
                    <w:rFonts w:asciiTheme="minorHAnsi" w:hAnsiTheme="minorHAnsi" w:cs="Arial"/>
                    <w:szCs w:val="22"/>
                    <w:lang w:val="fr-FR"/>
                  </w:rPr>
                </w:rPrChange>
              </w:rPr>
              <w:t xml:space="preserve"> V-102</w:t>
            </w:r>
          </w:p>
        </w:tc>
        <w:tc>
          <w:tcPr>
            <w:tcW w:w="565" w:type="dxa"/>
            <w:vMerge w:val="restart"/>
            <w:vAlign w:val="center"/>
            <w:tcPrChange w:id="484" w:author="stephen" w:date="2015-05-20T10:26:00Z">
              <w:tcPr>
                <w:tcW w:w="597" w:type="dxa"/>
                <w:vMerge w:val="restart"/>
                <w:vAlign w:val="center"/>
              </w:tcPr>
            </w:tcPrChange>
          </w:tcPr>
          <w:p w14:paraId="7905B48A" w14:textId="1C8E6303" w:rsidR="00E341CF" w:rsidRPr="007018B9" w:rsidRDefault="00E341CF" w:rsidP="00E341CF">
            <w:pPr>
              <w:jc w:val="center"/>
              <w:rPr>
                <w:rFonts w:asciiTheme="minorHAnsi" w:hAnsiTheme="minorHAnsi" w:cs="Arial"/>
                <w:szCs w:val="22"/>
              </w:rPr>
            </w:pPr>
            <w:r w:rsidRPr="007018B9">
              <w:rPr>
                <w:rFonts w:asciiTheme="minorHAnsi" w:hAnsiTheme="minorHAnsi" w:cs="Arial"/>
                <w:szCs w:val="22"/>
              </w:rPr>
              <w:t>12</w:t>
            </w:r>
          </w:p>
        </w:tc>
      </w:tr>
      <w:tr w:rsidR="00E341CF" w:rsidRPr="007018B9" w14:paraId="5419FAEB" w14:textId="77777777" w:rsidTr="001F5681">
        <w:trPr>
          <w:jc w:val="center"/>
          <w:trPrChange w:id="485" w:author="stephen" w:date="2015-05-20T10:26:00Z">
            <w:trPr>
              <w:jc w:val="center"/>
            </w:trPr>
          </w:trPrChange>
        </w:trPr>
        <w:tc>
          <w:tcPr>
            <w:tcW w:w="554" w:type="dxa"/>
            <w:tcPrChange w:id="486" w:author="stephen" w:date="2015-05-20T10:26:00Z">
              <w:tcPr>
                <w:tcW w:w="554" w:type="dxa"/>
              </w:tcPr>
            </w:tcPrChange>
          </w:tcPr>
          <w:p w14:paraId="06F86F5E" w14:textId="77777777" w:rsidR="00E341CF" w:rsidRPr="007018B9" w:rsidRDefault="00E341CF" w:rsidP="003F0CBD">
            <w:pPr>
              <w:jc w:val="both"/>
              <w:rPr>
                <w:rFonts w:asciiTheme="minorHAnsi" w:hAnsiTheme="minorHAnsi" w:cs="Arial"/>
                <w:szCs w:val="22"/>
              </w:rPr>
            </w:pPr>
          </w:p>
        </w:tc>
        <w:tc>
          <w:tcPr>
            <w:tcW w:w="724" w:type="dxa"/>
            <w:tcPrChange w:id="487" w:author="stephen" w:date="2015-05-20T10:26:00Z">
              <w:tcPr>
                <w:tcW w:w="724" w:type="dxa"/>
              </w:tcPr>
            </w:tcPrChange>
          </w:tcPr>
          <w:p w14:paraId="03D50C5E" w14:textId="77777777" w:rsidR="00E341CF" w:rsidRPr="007018B9" w:rsidRDefault="00E341CF" w:rsidP="003F0CBD">
            <w:pPr>
              <w:jc w:val="both"/>
              <w:rPr>
                <w:rFonts w:asciiTheme="minorHAnsi" w:hAnsiTheme="minorHAnsi" w:cs="Arial"/>
                <w:szCs w:val="22"/>
              </w:rPr>
            </w:pPr>
          </w:p>
        </w:tc>
        <w:tc>
          <w:tcPr>
            <w:tcW w:w="888" w:type="dxa"/>
            <w:tcPrChange w:id="488" w:author="stephen" w:date="2015-05-20T10:26:00Z">
              <w:tcPr>
                <w:tcW w:w="888" w:type="dxa"/>
              </w:tcPr>
            </w:tcPrChange>
          </w:tcPr>
          <w:p w14:paraId="1F4833DD" w14:textId="2F70A186" w:rsidR="00E341CF" w:rsidRPr="007018B9" w:rsidRDefault="00E341CF" w:rsidP="00322E60">
            <w:pPr>
              <w:jc w:val="both"/>
              <w:rPr>
                <w:rFonts w:asciiTheme="minorHAnsi" w:hAnsiTheme="minorHAnsi" w:cs="Arial"/>
                <w:szCs w:val="22"/>
              </w:rPr>
            </w:pPr>
            <w:r w:rsidRPr="007018B9">
              <w:rPr>
                <w:rFonts w:asciiTheme="minorHAnsi" w:hAnsiTheme="minorHAnsi" w:cs="Arial"/>
                <w:szCs w:val="22"/>
              </w:rPr>
              <w:t>3.2.9</w:t>
            </w:r>
          </w:p>
        </w:tc>
        <w:tc>
          <w:tcPr>
            <w:tcW w:w="5625" w:type="dxa"/>
            <w:tcPrChange w:id="489" w:author="stephen" w:date="2015-05-20T10:26:00Z">
              <w:tcPr>
                <w:tcW w:w="5625" w:type="dxa"/>
              </w:tcPr>
            </w:tcPrChange>
          </w:tcPr>
          <w:p w14:paraId="2FFA643A" w14:textId="7C8AC81D" w:rsidR="00E341CF" w:rsidRPr="007018B9" w:rsidRDefault="00E341CF" w:rsidP="00322E60">
            <w:pPr>
              <w:jc w:val="right"/>
              <w:rPr>
                <w:rFonts w:asciiTheme="minorHAnsi" w:hAnsiTheme="minorHAnsi" w:cs="Arial"/>
                <w:szCs w:val="22"/>
              </w:rPr>
            </w:pPr>
            <w:r w:rsidRPr="007018B9">
              <w:rPr>
                <w:rFonts w:asciiTheme="minorHAnsi" w:hAnsiTheme="minorHAnsi" w:cs="Arial"/>
                <w:szCs w:val="22"/>
              </w:rPr>
              <w:t>AtoN availability objectives</w:t>
            </w:r>
          </w:p>
        </w:tc>
        <w:tc>
          <w:tcPr>
            <w:tcW w:w="601" w:type="dxa"/>
            <w:vMerge/>
            <w:tcPrChange w:id="490" w:author="stephen" w:date="2015-05-20T10:26:00Z">
              <w:tcPr>
                <w:tcW w:w="567" w:type="dxa"/>
                <w:vMerge/>
              </w:tcPr>
            </w:tcPrChange>
          </w:tcPr>
          <w:p w14:paraId="33E3CEBA" w14:textId="432D35FB" w:rsidR="00E341CF" w:rsidRPr="007018B9" w:rsidRDefault="00E341CF" w:rsidP="003F0CBD">
            <w:pPr>
              <w:jc w:val="center"/>
              <w:rPr>
                <w:rFonts w:asciiTheme="minorHAnsi" w:hAnsiTheme="minorHAnsi" w:cs="Arial"/>
                <w:szCs w:val="22"/>
              </w:rPr>
            </w:pPr>
          </w:p>
        </w:tc>
        <w:tc>
          <w:tcPr>
            <w:tcW w:w="2410" w:type="dxa"/>
            <w:vMerge/>
            <w:tcPrChange w:id="491" w:author="stephen" w:date="2015-05-20T10:26:00Z">
              <w:tcPr>
                <w:tcW w:w="2412" w:type="dxa"/>
                <w:gridSpan w:val="2"/>
                <w:vMerge/>
              </w:tcPr>
            </w:tcPrChange>
          </w:tcPr>
          <w:p w14:paraId="457E7E40" w14:textId="77777777" w:rsidR="00E341CF" w:rsidRPr="007018B9" w:rsidRDefault="00E341CF" w:rsidP="003F0CBD">
            <w:pPr>
              <w:jc w:val="both"/>
              <w:rPr>
                <w:rFonts w:asciiTheme="minorHAnsi" w:hAnsiTheme="minorHAnsi" w:cs="Arial"/>
                <w:szCs w:val="22"/>
              </w:rPr>
            </w:pPr>
          </w:p>
        </w:tc>
        <w:tc>
          <w:tcPr>
            <w:tcW w:w="2977" w:type="dxa"/>
            <w:vMerge/>
            <w:tcPrChange w:id="492" w:author="stephen" w:date="2015-05-20T10:26:00Z">
              <w:tcPr>
                <w:tcW w:w="2977" w:type="dxa"/>
                <w:gridSpan w:val="3"/>
                <w:vMerge/>
              </w:tcPr>
            </w:tcPrChange>
          </w:tcPr>
          <w:p w14:paraId="3D6DF25B" w14:textId="0FF3D51C" w:rsidR="00E341CF" w:rsidRPr="007018B9" w:rsidRDefault="00E341CF" w:rsidP="003F0CBD">
            <w:pPr>
              <w:jc w:val="both"/>
              <w:rPr>
                <w:rFonts w:asciiTheme="minorHAnsi" w:hAnsiTheme="minorHAnsi" w:cs="Arial"/>
                <w:szCs w:val="22"/>
              </w:rPr>
            </w:pPr>
          </w:p>
        </w:tc>
        <w:tc>
          <w:tcPr>
            <w:tcW w:w="565" w:type="dxa"/>
            <w:vMerge/>
            <w:tcPrChange w:id="493" w:author="stephen" w:date="2015-05-20T10:26:00Z">
              <w:tcPr>
                <w:tcW w:w="597" w:type="dxa"/>
                <w:vMerge/>
              </w:tcPr>
            </w:tcPrChange>
          </w:tcPr>
          <w:p w14:paraId="3DF75238" w14:textId="5B4B5256" w:rsidR="00E341CF" w:rsidRPr="007018B9" w:rsidRDefault="00E341CF" w:rsidP="003F0CBD">
            <w:pPr>
              <w:jc w:val="both"/>
              <w:rPr>
                <w:rFonts w:asciiTheme="minorHAnsi" w:hAnsiTheme="minorHAnsi" w:cs="Arial"/>
                <w:szCs w:val="22"/>
              </w:rPr>
            </w:pPr>
          </w:p>
        </w:tc>
      </w:tr>
      <w:tr w:rsidR="00E341CF" w:rsidRPr="007018B9" w14:paraId="7BE5750E" w14:textId="77777777" w:rsidTr="001F5681">
        <w:trPr>
          <w:jc w:val="center"/>
          <w:trPrChange w:id="494" w:author="stephen" w:date="2015-05-20T10:26:00Z">
            <w:trPr>
              <w:jc w:val="center"/>
            </w:trPr>
          </w:trPrChange>
        </w:trPr>
        <w:tc>
          <w:tcPr>
            <w:tcW w:w="554" w:type="dxa"/>
            <w:tcPrChange w:id="495" w:author="stephen" w:date="2015-05-20T10:26:00Z">
              <w:tcPr>
                <w:tcW w:w="554" w:type="dxa"/>
              </w:tcPr>
            </w:tcPrChange>
          </w:tcPr>
          <w:p w14:paraId="7C493ED6" w14:textId="77777777" w:rsidR="00E341CF" w:rsidRPr="007018B9" w:rsidRDefault="00E341CF" w:rsidP="003F0CBD">
            <w:pPr>
              <w:jc w:val="both"/>
              <w:rPr>
                <w:rFonts w:asciiTheme="minorHAnsi" w:hAnsiTheme="minorHAnsi" w:cs="Arial"/>
                <w:szCs w:val="22"/>
              </w:rPr>
            </w:pPr>
          </w:p>
        </w:tc>
        <w:tc>
          <w:tcPr>
            <w:tcW w:w="724" w:type="dxa"/>
            <w:tcPrChange w:id="496" w:author="stephen" w:date="2015-05-20T10:26:00Z">
              <w:tcPr>
                <w:tcW w:w="724" w:type="dxa"/>
              </w:tcPr>
            </w:tcPrChange>
          </w:tcPr>
          <w:p w14:paraId="20FCA1C3" w14:textId="77777777" w:rsidR="00E341CF" w:rsidRPr="007018B9" w:rsidRDefault="00E341CF" w:rsidP="003F0CBD">
            <w:pPr>
              <w:jc w:val="both"/>
              <w:rPr>
                <w:rFonts w:asciiTheme="minorHAnsi" w:hAnsiTheme="minorHAnsi" w:cs="Arial"/>
                <w:szCs w:val="22"/>
              </w:rPr>
            </w:pPr>
          </w:p>
        </w:tc>
        <w:tc>
          <w:tcPr>
            <w:tcW w:w="888" w:type="dxa"/>
            <w:tcPrChange w:id="497" w:author="stephen" w:date="2015-05-20T10:26:00Z">
              <w:tcPr>
                <w:tcW w:w="888" w:type="dxa"/>
              </w:tcPr>
            </w:tcPrChange>
          </w:tcPr>
          <w:p w14:paraId="16D67FCC" w14:textId="5B4CC64D" w:rsidR="00E341CF" w:rsidRPr="007018B9" w:rsidRDefault="00E341CF" w:rsidP="00322E60">
            <w:pPr>
              <w:jc w:val="both"/>
              <w:rPr>
                <w:rFonts w:asciiTheme="minorHAnsi" w:hAnsiTheme="minorHAnsi" w:cs="Arial"/>
                <w:szCs w:val="22"/>
              </w:rPr>
            </w:pPr>
            <w:r w:rsidRPr="007018B9">
              <w:rPr>
                <w:rFonts w:asciiTheme="minorHAnsi" w:hAnsiTheme="minorHAnsi" w:cs="Arial"/>
                <w:szCs w:val="22"/>
              </w:rPr>
              <w:t>3.2.10</w:t>
            </w:r>
          </w:p>
        </w:tc>
        <w:tc>
          <w:tcPr>
            <w:tcW w:w="5625" w:type="dxa"/>
            <w:tcPrChange w:id="498" w:author="stephen" w:date="2015-05-20T10:26:00Z">
              <w:tcPr>
                <w:tcW w:w="5625" w:type="dxa"/>
              </w:tcPr>
            </w:tcPrChange>
          </w:tcPr>
          <w:p w14:paraId="3DF1734D" w14:textId="2B606A8A" w:rsidR="00E341CF" w:rsidRPr="007018B9" w:rsidRDefault="00E341CF" w:rsidP="00DA2EC7">
            <w:pPr>
              <w:jc w:val="right"/>
              <w:rPr>
                <w:rFonts w:asciiTheme="minorHAnsi" w:hAnsiTheme="minorHAnsi" w:cs="Arial"/>
                <w:szCs w:val="22"/>
              </w:rPr>
            </w:pPr>
            <w:r w:rsidRPr="007018B9">
              <w:rPr>
                <w:rFonts w:asciiTheme="minorHAnsi" w:hAnsiTheme="minorHAnsi" w:cs="Arial"/>
                <w:szCs w:val="22"/>
              </w:rPr>
              <w:t>Funding of AtoN services</w:t>
            </w:r>
          </w:p>
        </w:tc>
        <w:tc>
          <w:tcPr>
            <w:tcW w:w="601" w:type="dxa"/>
            <w:vMerge/>
            <w:tcPrChange w:id="499" w:author="stephen" w:date="2015-05-20T10:26:00Z">
              <w:tcPr>
                <w:tcW w:w="567" w:type="dxa"/>
                <w:vMerge/>
              </w:tcPr>
            </w:tcPrChange>
          </w:tcPr>
          <w:p w14:paraId="72E121AB" w14:textId="387CBB9F" w:rsidR="00E341CF" w:rsidRPr="007018B9" w:rsidRDefault="00E341CF" w:rsidP="003F0CBD">
            <w:pPr>
              <w:jc w:val="center"/>
              <w:rPr>
                <w:rFonts w:asciiTheme="minorHAnsi" w:hAnsiTheme="minorHAnsi" w:cs="Arial"/>
                <w:szCs w:val="22"/>
              </w:rPr>
            </w:pPr>
          </w:p>
        </w:tc>
        <w:tc>
          <w:tcPr>
            <w:tcW w:w="2410" w:type="dxa"/>
            <w:vMerge/>
            <w:tcPrChange w:id="500" w:author="stephen" w:date="2015-05-20T10:26:00Z">
              <w:tcPr>
                <w:tcW w:w="2412" w:type="dxa"/>
                <w:gridSpan w:val="2"/>
                <w:vMerge/>
              </w:tcPr>
            </w:tcPrChange>
          </w:tcPr>
          <w:p w14:paraId="41D58F03" w14:textId="77777777" w:rsidR="00E341CF" w:rsidRPr="007018B9" w:rsidRDefault="00E341CF" w:rsidP="003F0CBD">
            <w:pPr>
              <w:jc w:val="both"/>
              <w:rPr>
                <w:rFonts w:asciiTheme="minorHAnsi" w:hAnsiTheme="minorHAnsi" w:cs="Arial"/>
                <w:szCs w:val="22"/>
              </w:rPr>
            </w:pPr>
          </w:p>
        </w:tc>
        <w:tc>
          <w:tcPr>
            <w:tcW w:w="2977" w:type="dxa"/>
            <w:vMerge/>
            <w:tcPrChange w:id="501" w:author="stephen" w:date="2015-05-20T10:26:00Z">
              <w:tcPr>
                <w:tcW w:w="2977" w:type="dxa"/>
                <w:gridSpan w:val="3"/>
                <w:vMerge/>
              </w:tcPr>
            </w:tcPrChange>
          </w:tcPr>
          <w:p w14:paraId="751758EC" w14:textId="732BF63F" w:rsidR="00E341CF" w:rsidRPr="007018B9" w:rsidRDefault="00E341CF" w:rsidP="003F0CBD">
            <w:pPr>
              <w:jc w:val="both"/>
              <w:rPr>
                <w:rFonts w:asciiTheme="minorHAnsi" w:hAnsiTheme="minorHAnsi" w:cs="Arial"/>
                <w:szCs w:val="22"/>
              </w:rPr>
            </w:pPr>
          </w:p>
        </w:tc>
        <w:tc>
          <w:tcPr>
            <w:tcW w:w="565" w:type="dxa"/>
            <w:vMerge/>
            <w:tcPrChange w:id="502" w:author="stephen" w:date="2015-05-20T10:26:00Z">
              <w:tcPr>
                <w:tcW w:w="597" w:type="dxa"/>
                <w:vMerge/>
              </w:tcPr>
            </w:tcPrChange>
          </w:tcPr>
          <w:p w14:paraId="1BBB4F7F" w14:textId="73A28D73" w:rsidR="00E341CF" w:rsidRPr="007018B9" w:rsidRDefault="00E341CF" w:rsidP="003F0CBD">
            <w:pPr>
              <w:jc w:val="both"/>
              <w:rPr>
                <w:rFonts w:asciiTheme="minorHAnsi" w:hAnsiTheme="minorHAnsi" w:cs="Arial"/>
                <w:szCs w:val="22"/>
              </w:rPr>
            </w:pPr>
          </w:p>
        </w:tc>
      </w:tr>
      <w:tr w:rsidR="001C538C" w:rsidRPr="007018B9" w14:paraId="70549765" w14:textId="77777777" w:rsidTr="001F5681">
        <w:trPr>
          <w:jc w:val="center"/>
          <w:trPrChange w:id="503" w:author="stephen" w:date="2015-05-20T10:26:00Z">
            <w:trPr>
              <w:jc w:val="center"/>
            </w:trPr>
          </w:trPrChange>
        </w:trPr>
        <w:tc>
          <w:tcPr>
            <w:tcW w:w="554" w:type="dxa"/>
            <w:tcPrChange w:id="504" w:author="stephen" w:date="2015-05-20T10:26:00Z">
              <w:tcPr>
                <w:tcW w:w="554" w:type="dxa"/>
              </w:tcPr>
            </w:tcPrChange>
          </w:tcPr>
          <w:p w14:paraId="41DDBE95" w14:textId="7840EC82" w:rsidR="001C538C" w:rsidRPr="007018B9" w:rsidRDefault="001C538C" w:rsidP="006D4FD1">
            <w:pPr>
              <w:jc w:val="center"/>
              <w:rPr>
                <w:rFonts w:asciiTheme="minorHAnsi" w:hAnsiTheme="minorHAnsi" w:cs="Arial"/>
                <w:b/>
                <w:szCs w:val="22"/>
              </w:rPr>
            </w:pPr>
            <w:r w:rsidRPr="007018B9">
              <w:rPr>
                <w:rFonts w:asciiTheme="minorHAnsi" w:hAnsiTheme="minorHAnsi" w:cs="Arial"/>
                <w:b/>
                <w:szCs w:val="22"/>
              </w:rPr>
              <w:t>4</w:t>
            </w:r>
          </w:p>
        </w:tc>
        <w:tc>
          <w:tcPr>
            <w:tcW w:w="724" w:type="dxa"/>
            <w:tcPrChange w:id="505" w:author="stephen" w:date="2015-05-20T10:26:00Z">
              <w:tcPr>
                <w:tcW w:w="724" w:type="dxa"/>
              </w:tcPr>
            </w:tcPrChange>
          </w:tcPr>
          <w:p w14:paraId="72E53ED4" w14:textId="6DBE29F0" w:rsidR="001C538C" w:rsidRPr="007018B9" w:rsidRDefault="001C538C" w:rsidP="003F0CBD">
            <w:pPr>
              <w:jc w:val="both"/>
              <w:rPr>
                <w:rFonts w:asciiTheme="minorHAnsi" w:hAnsiTheme="minorHAnsi" w:cs="Arial"/>
                <w:b/>
                <w:szCs w:val="22"/>
              </w:rPr>
            </w:pPr>
            <w:r w:rsidRPr="007018B9">
              <w:rPr>
                <w:rFonts w:asciiTheme="minorHAnsi" w:hAnsiTheme="minorHAnsi" w:cs="Arial"/>
                <w:b/>
                <w:szCs w:val="22"/>
              </w:rPr>
              <w:t>4.1</w:t>
            </w:r>
          </w:p>
        </w:tc>
        <w:tc>
          <w:tcPr>
            <w:tcW w:w="888" w:type="dxa"/>
            <w:shd w:val="clear" w:color="auto" w:fill="D9D9D9" w:themeFill="background1" w:themeFillShade="D9"/>
            <w:tcPrChange w:id="506" w:author="stephen" w:date="2015-05-20T10:26:00Z">
              <w:tcPr>
                <w:tcW w:w="888" w:type="dxa"/>
                <w:shd w:val="clear" w:color="auto" w:fill="D9D9D9" w:themeFill="background1" w:themeFillShade="D9"/>
              </w:tcPr>
            </w:tcPrChange>
          </w:tcPr>
          <w:p w14:paraId="5FA85003" w14:textId="77777777" w:rsidR="001C538C" w:rsidRPr="007018B9" w:rsidRDefault="001C538C" w:rsidP="00322E60">
            <w:pPr>
              <w:jc w:val="both"/>
              <w:rPr>
                <w:rFonts w:asciiTheme="minorHAnsi" w:hAnsiTheme="minorHAnsi" w:cs="Arial"/>
                <w:szCs w:val="22"/>
              </w:rPr>
            </w:pPr>
          </w:p>
        </w:tc>
        <w:tc>
          <w:tcPr>
            <w:tcW w:w="5625" w:type="dxa"/>
            <w:tcPrChange w:id="507" w:author="stephen" w:date="2015-05-20T10:26:00Z">
              <w:tcPr>
                <w:tcW w:w="5625" w:type="dxa"/>
              </w:tcPr>
            </w:tcPrChange>
          </w:tcPr>
          <w:p w14:paraId="57126CD0" w14:textId="0A7D2604" w:rsidR="001C538C" w:rsidRPr="007018B9" w:rsidRDefault="001C538C" w:rsidP="006D4FD1">
            <w:pPr>
              <w:jc w:val="center"/>
              <w:rPr>
                <w:rFonts w:asciiTheme="minorHAnsi" w:hAnsiTheme="minorHAnsi" w:cs="Arial"/>
                <w:b/>
                <w:szCs w:val="22"/>
              </w:rPr>
            </w:pPr>
            <w:r w:rsidRPr="007018B9">
              <w:rPr>
                <w:rFonts w:asciiTheme="minorHAnsi" w:hAnsiTheme="minorHAnsi" w:cs="Arial"/>
                <w:b/>
                <w:szCs w:val="22"/>
              </w:rPr>
              <w:t>Seminar Forum</w:t>
            </w:r>
          </w:p>
        </w:tc>
        <w:tc>
          <w:tcPr>
            <w:tcW w:w="601" w:type="dxa"/>
            <w:shd w:val="clear" w:color="auto" w:fill="D9D9D9" w:themeFill="background1" w:themeFillShade="D9"/>
            <w:tcPrChange w:id="508" w:author="stephen" w:date="2015-05-20T10:26:00Z">
              <w:tcPr>
                <w:tcW w:w="567" w:type="dxa"/>
                <w:shd w:val="clear" w:color="auto" w:fill="D9D9D9" w:themeFill="background1" w:themeFillShade="D9"/>
              </w:tcPr>
            </w:tcPrChange>
          </w:tcPr>
          <w:p w14:paraId="78E54CB6" w14:textId="77777777" w:rsidR="001C538C" w:rsidRPr="007018B9" w:rsidRDefault="001C538C" w:rsidP="003F0CBD">
            <w:pPr>
              <w:jc w:val="center"/>
              <w:rPr>
                <w:rFonts w:asciiTheme="minorHAnsi" w:hAnsiTheme="minorHAnsi" w:cs="Arial"/>
                <w:szCs w:val="22"/>
              </w:rPr>
            </w:pPr>
          </w:p>
        </w:tc>
        <w:tc>
          <w:tcPr>
            <w:tcW w:w="2410" w:type="dxa"/>
            <w:tcPrChange w:id="509" w:author="stephen" w:date="2015-05-20T10:26:00Z">
              <w:tcPr>
                <w:tcW w:w="2412" w:type="dxa"/>
                <w:gridSpan w:val="2"/>
              </w:tcPr>
            </w:tcPrChange>
          </w:tcPr>
          <w:p w14:paraId="0FBCEA91" w14:textId="38143312" w:rsidR="001C538C" w:rsidRPr="007018B9" w:rsidRDefault="006D4FD1" w:rsidP="003F0CBD">
            <w:pPr>
              <w:jc w:val="both"/>
              <w:rPr>
                <w:rFonts w:asciiTheme="minorHAnsi" w:hAnsiTheme="minorHAnsi" w:cs="Arial"/>
                <w:szCs w:val="22"/>
              </w:rPr>
            </w:pPr>
            <w:r w:rsidRPr="007018B9">
              <w:rPr>
                <w:rFonts w:asciiTheme="minorHAnsi" w:hAnsiTheme="minorHAnsi" w:cs="Arial"/>
                <w:szCs w:val="22"/>
              </w:rPr>
              <w:t>Generate Recommendations</w:t>
            </w:r>
          </w:p>
        </w:tc>
        <w:tc>
          <w:tcPr>
            <w:tcW w:w="3542" w:type="dxa"/>
            <w:gridSpan w:val="2"/>
            <w:shd w:val="clear" w:color="auto" w:fill="D9D9D9" w:themeFill="background1" w:themeFillShade="D9"/>
            <w:tcPrChange w:id="510" w:author="stephen" w:date="2015-05-20T10:26:00Z">
              <w:tcPr>
                <w:tcW w:w="3574" w:type="dxa"/>
                <w:gridSpan w:val="4"/>
                <w:shd w:val="clear" w:color="auto" w:fill="D9D9D9" w:themeFill="background1" w:themeFillShade="D9"/>
              </w:tcPr>
            </w:tcPrChange>
          </w:tcPr>
          <w:p w14:paraId="7BAB2919" w14:textId="77777777" w:rsidR="001C538C" w:rsidRPr="007018B9" w:rsidRDefault="001C538C" w:rsidP="003F0CBD">
            <w:pPr>
              <w:jc w:val="both"/>
              <w:rPr>
                <w:rFonts w:asciiTheme="minorHAnsi" w:hAnsiTheme="minorHAnsi" w:cs="Arial"/>
                <w:szCs w:val="22"/>
              </w:rPr>
            </w:pPr>
          </w:p>
        </w:tc>
      </w:tr>
    </w:tbl>
    <w:p w14:paraId="0C86A6B5" w14:textId="77777777" w:rsidR="003F0CBD" w:rsidRPr="007018B9" w:rsidRDefault="003F0CBD" w:rsidP="003F0CBD">
      <w:pPr>
        <w:rPr>
          <w:rFonts w:asciiTheme="minorHAnsi" w:hAnsiTheme="minorHAnsi"/>
          <w:szCs w:val="22"/>
          <w:lang w:eastAsia="de-DE"/>
        </w:rPr>
      </w:pPr>
    </w:p>
    <w:p w14:paraId="24B6237B" w14:textId="77777777" w:rsidR="008214BE" w:rsidRPr="007018B9" w:rsidRDefault="008214BE" w:rsidP="00BA0FC4">
      <w:pPr>
        <w:pStyle w:val="BodyText"/>
        <w:rPr>
          <w:rFonts w:asciiTheme="minorHAnsi" w:hAnsiTheme="minorHAnsi"/>
          <w:szCs w:val="22"/>
          <w:lang w:eastAsia="de-DE"/>
        </w:rPr>
      </w:pPr>
    </w:p>
    <w:p w14:paraId="7A7BE239" w14:textId="77777777" w:rsidR="008214BE" w:rsidRPr="007018B9" w:rsidRDefault="008214BE" w:rsidP="00BA0FC4">
      <w:pPr>
        <w:pStyle w:val="BodyText"/>
        <w:rPr>
          <w:rFonts w:asciiTheme="minorHAnsi" w:hAnsiTheme="minorHAnsi"/>
          <w:szCs w:val="22"/>
          <w:lang w:eastAsia="de-DE"/>
        </w:rPr>
        <w:sectPr w:rsidR="008214BE" w:rsidRPr="007018B9" w:rsidSect="0063159E">
          <w:headerReference w:type="first" r:id="rId21"/>
          <w:footerReference w:type="first" r:id="rId22"/>
          <w:type w:val="continuous"/>
          <w:pgSz w:w="16838" w:h="11906" w:orient="landscape" w:code="9"/>
          <w:pgMar w:top="1134" w:right="1134" w:bottom="1134" w:left="1134" w:header="567" w:footer="567" w:gutter="0"/>
          <w:cols w:space="708"/>
          <w:titlePg/>
          <w:docGrid w:linePitch="360"/>
        </w:sectPr>
      </w:pPr>
    </w:p>
    <w:p w14:paraId="2193BAE2" w14:textId="6E802AA1" w:rsidR="00E0607E" w:rsidRPr="007018B9" w:rsidRDefault="00E0607E">
      <w:pPr>
        <w:rPr>
          <w:rFonts w:asciiTheme="minorHAnsi" w:hAnsiTheme="minorHAnsi"/>
          <w:szCs w:val="22"/>
          <w:lang w:eastAsia="en-GB"/>
        </w:rPr>
      </w:pPr>
      <w:r w:rsidRPr="007018B9">
        <w:rPr>
          <w:rFonts w:asciiTheme="minorHAnsi" w:hAnsiTheme="minorHAnsi"/>
          <w:szCs w:val="22"/>
        </w:rPr>
        <w:lastRenderedPageBreak/>
        <w:br w:type="page"/>
      </w:r>
    </w:p>
    <w:p w14:paraId="45F061CB" w14:textId="77777777" w:rsidR="0063159E" w:rsidRPr="007018B9" w:rsidRDefault="0063159E" w:rsidP="0063159E">
      <w:pPr>
        <w:pStyle w:val="List1"/>
        <w:numPr>
          <w:ilvl w:val="0"/>
          <w:numId w:val="0"/>
        </w:numPr>
        <w:ind w:left="567"/>
        <w:rPr>
          <w:rFonts w:asciiTheme="minorHAnsi" w:hAnsiTheme="minorHAnsi"/>
          <w:szCs w:val="22"/>
        </w:rPr>
      </w:pPr>
    </w:p>
    <w:p w14:paraId="3B752D78" w14:textId="77777777" w:rsidR="0063159E" w:rsidRPr="007018B9" w:rsidRDefault="0063159E" w:rsidP="0063159E">
      <w:pPr>
        <w:rPr>
          <w:rFonts w:asciiTheme="minorHAnsi" w:hAnsiTheme="minorHAnsi"/>
          <w:b/>
          <w:szCs w:val="22"/>
          <w:lang w:eastAsia="en-GB"/>
        </w:rPr>
      </w:pPr>
    </w:p>
    <w:p w14:paraId="195E255E" w14:textId="77777777" w:rsidR="0063159E" w:rsidRPr="007018B9" w:rsidRDefault="0063159E" w:rsidP="0063159E">
      <w:pPr>
        <w:pStyle w:val="List1"/>
        <w:numPr>
          <w:ilvl w:val="0"/>
          <w:numId w:val="0"/>
        </w:numPr>
        <w:ind w:left="567"/>
        <w:jc w:val="right"/>
        <w:rPr>
          <w:rFonts w:asciiTheme="minorHAnsi" w:hAnsiTheme="minorHAnsi"/>
          <w:b/>
          <w:szCs w:val="22"/>
        </w:rPr>
      </w:pPr>
    </w:p>
    <w:p w14:paraId="4BCC59A5" w14:textId="77777777" w:rsidR="0063159E" w:rsidRPr="007018B9" w:rsidRDefault="0063159E" w:rsidP="0063159E">
      <w:pPr>
        <w:pStyle w:val="ListAnnex"/>
        <w:rPr>
          <w:rFonts w:asciiTheme="minorHAnsi" w:hAnsiTheme="minorHAnsi"/>
          <w:szCs w:val="22"/>
        </w:rPr>
      </w:pPr>
      <w:bookmarkStart w:id="511" w:name="_Toc415492093"/>
      <w:r w:rsidRPr="007018B9">
        <w:rPr>
          <w:rFonts w:asciiTheme="minorHAnsi" w:hAnsiTheme="minorHAnsi"/>
          <w:szCs w:val="22"/>
        </w:rPr>
        <w:t xml:space="preserve">ANNEX A – </w:t>
      </w:r>
      <w:r w:rsidRPr="007018B9">
        <w:rPr>
          <w:rFonts w:asciiTheme="minorHAnsi" w:hAnsiTheme="minorHAnsi"/>
          <w:b w:val="0"/>
          <w:szCs w:val="22"/>
        </w:rPr>
        <w:t>Example Certificate of Completion</w:t>
      </w:r>
      <w:bookmarkEnd w:id="511"/>
    </w:p>
    <w:p w14:paraId="457998FE" w14:textId="77777777" w:rsidR="00AA3C06" w:rsidRPr="007018B9" w:rsidRDefault="00AA3C06" w:rsidP="00AA3C06">
      <w:pPr>
        <w:jc w:val="both"/>
        <w:rPr>
          <w:rFonts w:ascii="Times New Roman" w:hAnsi="Times New Roman"/>
          <w:noProof/>
          <w:color w:val="002060"/>
          <w:sz w:val="44"/>
          <w:szCs w:val="44"/>
          <w:lang w:eastAsia="en-GB"/>
        </w:rPr>
      </w:pPr>
      <w:r w:rsidRPr="007018B9">
        <w:rPr>
          <w:rFonts w:ascii="Times New Roman" w:hAnsi="Times New Roman"/>
          <w:noProof/>
          <w:color w:val="002060"/>
          <w:sz w:val="44"/>
          <w:szCs w:val="44"/>
          <w:lang w:eastAsia="en-GB"/>
        </w:rPr>
        <w:t xml:space="preserve">Aids to Navigation Certificate </w:t>
      </w:r>
    </w:p>
    <w:p w14:paraId="64EF257B" w14:textId="77777777" w:rsidR="00AA3C06" w:rsidRPr="007018B9" w:rsidRDefault="00AA3C06" w:rsidP="00AA3C06">
      <w:pPr>
        <w:tabs>
          <w:tab w:val="left" w:pos="600"/>
          <w:tab w:val="center" w:pos="6979"/>
        </w:tabs>
        <w:rPr>
          <w:rFonts w:ascii="Times New Roman" w:hAnsi="Times New Roman"/>
          <w:noProof/>
          <w:color w:val="002060"/>
          <w:sz w:val="44"/>
          <w:szCs w:val="44"/>
          <w:lang w:eastAsia="en-GB"/>
        </w:rPr>
      </w:pPr>
      <w:r w:rsidRPr="007018B9">
        <w:rPr>
          <w:rFonts w:ascii="Times New Roman" w:hAnsi="Times New Roman"/>
          <w:noProof/>
          <w:color w:val="002060"/>
          <w:sz w:val="44"/>
          <w:szCs w:val="44"/>
          <w:lang w:eastAsia="en-GB"/>
        </w:rPr>
        <w:tab/>
      </w:r>
      <w:r w:rsidRPr="007018B9">
        <w:rPr>
          <w:rFonts w:ascii="Times New Roman" w:hAnsi="Times New Roman"/>
          <w:noProof/>
          <w:color w:val="002060"/>
          <w:sz w:val="44"/>
          <w:szCs w:val="44"/>
          <w:lang w:eastAsia="en-GB"/>
        </w:rPr>
        <w:tab/>
        <w:t>Level 1+</w:t>
      </w:r>
    </w:p>
    <w:p w14:paraId="457DDE63" w14:textId="77777777" w:rsidR="00AA3C06" w:rsidRPr="007018B9" w:rsidRDefault="00AA3C06" w:rsidP="00AA3C06">
      <w:pPr>
        <w:jc w:val="center"/>
        <w:rPr>
          <w:rFonts w:ascii="Times New Roman" w:hAnsi="Times New Roman"/>
          <w:i/>
          <w:sz w:val="48"/>
          <w:szCs w:val="48"/>
        </w:rPr>
      </w:pPr>
      <w:r w:rsidRPr="007018B9">
        <w:rPr>
          <w:rFonts w:ascii="Times New Roman" w:hAnsi="Times New Roman"/>
          <w:i/>
          <w:sz w:val="48"/>
          <w:szCs w:val="48"/>
        </w:rPr>
        <w:t>This is to certify that</w:t>
      </w:r>
    </w:p>
    <w:p w14:paraId="5AF33F13" w14:textId="77777777" w:rsidR="00AA3C06" w:rsidRPr="007018B9" w:rsidRDefault="00AA3C06" w:rsidP="00AA3C06">
      <w:pPr>
        <w:jc w:val="center"/>
        <w:rPr>
          <w:rFonts w:ascii="Times New Roman" w:hAnsi="Times New Roman"/>
          <w:i/>
          <w:sz w:val="48"/>
          <w:szCs w:val="48"/>
        </w:rPr>
      </w:pPr>
    </w:p>
    <w:p w14:paraId="08C95BBA" w14:textId="77777777" w:rsidR="00AA3C06" w:rsidRPr="007018B9" w:rsidRDefault="00AA3C06" w:rsidP="00AA3C06">
      <w:pPr>
        <w:jc w:val="center"/>
        <w:rPr>
          <w:rFonts w:ascii="Times New Roman" w:hAnsi="Times New Roman"/>
          <w:i/>
          <w:sz w:val="48"/>
          <w:szCs w:val="48"/>
        </w:rPr>
      </w:pPr>
      <w:r w:rsidRPr="007018B9">
        <w:rPr>
          <w:rFonts w:ascii="Brush Script MT" w:hAnsi="Brush Script MT"/>
          <w:i/>
          <w:sz w:val="72"/>
          <w:szCs w:val="72"/>
        </w:rPr>
        <w:t>Name</w:t>
      </w:r>
      <w:r w:rsidRPr="007018B9">
        <w:rPr>
          <w:rFonts w:ascii="Times New Roman" w:hAnsi="Times New Roman"/>
          <w:i/>
          <w:sz w:val="48"/>
          <w:szCs w:val="48"/>
        </w:rPr>
        <w:t>……………………………………………………….</w:t>
      </w:r>
    </w:p>
    <w:p w14:paraId="2FD0A74B" w14:textId="2BD8CC09" w:rsidR="00AA3C06" w:rsidRPr="007018B9" w:rsidRDefault="00AA3C06" w:rsidP="00AA3C06">
      <w:pPr>
        <w:jc w:val="center"/>
        <w:rPr>
          <w:rFonts w:ascii="Times New Roman" w:hAnsi="Times New Roman"/>
          <w:i/>
          <w:color w:val="002060"/>
          <w:sz w:val="36"/>
          <w:szCs w:val="36"/>
        </w:rPr>
      </w:pPr>
      <w:r w:rsidRPr="007018B9">
        <w:rPr>
          <w:rFonts w:ascii="Times New Roman" w:hAnsi="Times New Roman"/>
          <w:i/>
          <w:color w:val="002060"/>
          <w:sz w:val="36"/>
          <w:szCs w:val="36"/>
        </w:rPr>
        <w:t xml:space="preserve">Has participated in the </w:t>
      </w:r>
      <w:r w:rsidR="00C83E33" w:rsidRPr="007018B9">
        <w:rPr>
          <w:rFonts w:ascii="Times New Roman" w:hAnsi="Times New Roman"/>
          <w:i/>
          <w:color w:val="002060"/>
          <w:sz w:val="36"/>
          <w:szCs w:val="36"/>
        </w:rPr>
        <w:t>[insert name]</w:t>
      </w:r>
      <w:r w:rsidRPr="007018B9">
        <w:rPr>
          <w:rFonts w:ascii="Times New Roman" w:hAnsi="Times New Roman"/>
          <w:i/>
          <w:color w:val="002060"/>
          <w:sz w:val="36"/>
          <w:szCs w:val="36"/>
        </w:rPr>
        <w:t xml:space="preserve"> Seminar</w:t>
      </w:r>
    </w:p>
    <w:p w14:paraId="327B98A5" w14:textId="1AE0FEAE" w:rsidR="00AA3C06" w:rsidRPr="007018B9" w:rsidRDefault="00AA3C06" w:rsidP="00AA3C06">
      <w:pPr>
        <w:jc w:val="center"/>
        <w:rPr>
          <w:rFonts w:ascii="Times New Roman" w:hAnsi="Times New Roman"/>
          <w:i/>
          <w:color w:val="002060"/>
          <w:sz w:val="48"/>
          <w:szCs w:val="48"/>
        </w:rPr>
      </w:pPr>
      <w:r w:rsidRPr="007018B9">
        <w:rPr>
          <w:rFonts w:ascii="Times New Roman" w:hAnsi="Times New Roman"/>
          <w:i/>
          <w:color w:val="002060"/>
          <w:sz w:val="36"/>
          <w:szCs w:val="36"/>
        </w:rPr>
        <w:t>#</w:t>
      </w:r>
      <w:r w:rsidRPr="007018B9">
        <w:rPr>
          <w:rFonts w:ascii="Times New Roman" w:hAnsi="Times New Roman"/>
          <w:i/>
          <w:color w:val="002060"/>
          <w:sz w:val="36"/>
          <w:szCs w:val="36"/>
          <w:vertAlign w:val="superscript"/>
        </w:rPr>
        <w:t>th</w:t>
      </w:r>
      <w:r w:rsidRPr="007018B9">
        <w:rPr>
          <w:rFonts w:ascii="Times New Roman" w:hAnsi="Times New Roman"/>
          <w:i/>
          <w:color w:val="002060"/>
          <w:sz w:val="36"/>
          <w:szCs w:val="36"/>
        </w:rPr>
        <w:t xml:space="preserve"> – #</w:t>
      </w:r>
      <w:r w:rsidRPr="007018B9">
        <w:rPr>
          <w:rFonts w:ascii="Times New Roman" w:hAnsi="Times New Roman"/>
          <w:i/>
          <w:color w:val="002060"/>
          <w:sz w:val="36"/>
          <w:szCs w:val="36"/>
          <w:vertAlign w:val="superscript"/>
        </w:rPr>
        <w:t>th</w:t>
      </w:r>
      <w:r w:rsidRPr="007018B9">
        <w:rPr>
          <w:rFonts w:ascii="Times New Roman" w:hAnsi="Times New Roman"/>
          <w:i/>
          <w:color w:val="002060"/>
          <w:sz w:val="36"/>
          <w:szCs w:val="36"/>
        </w:rPr>
        <w:t xml:space="preserve"> Month 20##</w:t>
      </w:r>
    </w:p>
    <w:p w14:paraId="4A9BB41A" w14:textId="77777777" w:rsidR="00AA3C06" w:rsidRPr="007018B9" w:rsidRDefault="00AA3C06" w:rsidP="00AA3C06">
      <w:pPr>
        <w:jc w:val="center"/>
        <w:rPr>
          <w:rFonts w:ascii="Times New Roman" w:hAnsi="Times New Roman"/>
          <w:i/>
          <w:color w:val="002060"/>
          <w:sz w:val="48"/>
          <w:szCs w:val="48"/>
        </w:rPr>
      </w:pPr>
    </w:p>
    <w:p w14:paraId="52593232" w14:textId="47D4BB24" w:rsidR="00AA3C06" w:rsidRPr="007018B9" w:rsidRDefault="00AA3C06" w:rsidP="00AA3C06">
      <w:pPr>
        <w:spacing w:line="380" w:lineRule="exact"/>
        <w:jc w:val="both"/>
        <w:rPr>
          <w:rFonts w:ascii="Times New Roman" w:hAnsi="Times New Roman"/>
          <w:b/>
          <w:sz w:val="36"/>
          <w:szCs w:val="36"/>
        </w:rPr>
      </w:pPr>
      <w:r w:rsidRPr="007018B9">
        <w:rPr>
          <w:rFonts w:ascii="Times New Roman" w:hAnsi="Times New Roman"/>
          <w:sz w:val="36"/>
          <w:szCs w:val="36"/>
        </w:rPr>
        <w:t xml:space="preserve">Organised by the </w:t>
      </w:r>
      <w:r w:rsidRPr="007018B9">
        <w:rPr>
          <w:rFonts w:ascii="Times New Roman" w:hAnsi="Times New Roman"/>
          <w:b/>
          <w:sz w:val="36"/>
          <w:szCs w:val="36"/>
        </w:rPr>
        <w:t xml:space="preserve">International Association of Marine Aids to Navigation and Lighthouse Authorities </w:t>
      </w:r>
      <w:r w:rsidRPr="00BB3314">
        <w:rPr>
          <w:rFonts w:ascii="Times New Roman" w:hAnsi="Times New Roman"/>
          <w:b/>
          <w:sz w:val="36"/>
          <w:szCs w:val="36"/>
        </w:rPr>
        <w:t>in</w:t>
      </w:r>
      <w:r w:rsidRPr="007018B9">
        <w:rPr>
          <w:rFonts w:ascii="Times New Roman" w:hAnsi="Times New Roman"/>
          <w:sz w:val="36"/>
          <w:szCs w:val="36"/>
        </w:rPr>
        <w:t xml:space="preserve"> association with [insert name of host organisation] </w:t>
      </w:r>
    </w:p>
    <w:p w14:paraId="4611766F" w14:textId="77777777" w:rsidR="00AA3C06" w:rsidRPr="007018B9" w:rsidRDefault="00AA3C06" w:rsidP="00AA3C06">
      <w:pPr>
        <w:jc w:val="both"/>
        <w:rPr>
          <w:rFonts w:ascii="Times New Roman" w:hAnsi="Times New Roman"/>
          <w:sz w:val="36"/>
          <w:szCs w:val="36"/>
        </w:rPr>
      </w:pPr>
    </w:p>
    <w:p w14:paraId="456FF50E" w14:textId="77777777" w:rsidR="00AA3C06" w:rsidRPr="007018B9" w:rsidRDefault="00AA3C06" w:rsidP="00AA3C06">
      <w:pPr>
        <w:rPr>
          <w:rFonts w:ascii="Times New Roman" w:hAnsi="Times New Roman"/>
          <w:sz w:val="24"/>
        </w:rPr>
      </w:pPr>
      <w:r w:rsidRPr="007018B9">
        <w:rPr>
          <w:rFonts w:ascii="Times New Roman" w:hAnsi="Times New Roman"/>
          <w:color w:val="002060"/>
          <w:sz w:val="24"/>
        </w:rPr>
        <w:t xml:space="preserve">Issued on behalf of the </w:t>
      </w:r>
      <w:r w:rsidRPr="007018B9">
        <w:rPr>
          <w:rFonts w:ascii="Times New Roman" w:hAnsi="Times New Roman"/>
          <w:b/>
          <w:color w:val="002060"/>
          <w:sz w:val="24"/>
        </w:rPr>
        <w:t>IALA World-Wide Academy</w:t>
      </w:r>
      <w:r w:rsidRPr="007018B9">
        <w:rPr>
          <w:rFonts w:ascii="Times New Roman" w:hAnsi="Times New Roman"/>
          <w:sz w:val="24"/>
        </w:rPr>
        <w:tab/>
        <w:t>:</w:t>
      </w:r>
    </w:p>
    <w:p w14:paraId="1D80F1B9" w14:textId="77777777" w:rsidR="00AA3C06" w:rsidRPr="007018B9" w:rsidRDefault="00AA3C06" w:rsidP="00AA3C06">
      <w:pPr>
        <w:rPr>
          <w:rFonts w:ascii="Times New Roman" w:hAnsi="Times New Roman"/>
          <w:sz w:val="24"/>
        </w:rPr>
      </w:pPr>
    </w:p>
    <w:p w14:paraId="0A3F3E7D" w14:textId="31FABED6" w:rsidR="00C83E33" w:rsidRPr="007018B9" w:rsidRDefault="00AA3C06" w:rsidP="00AA3C06">
      <w:pPr>
        <w:rPr>
          <w:rFonts w:ascii="Times New Roman" w:hAnsi="Times New Roman"/>
          <w:sz w:val="24"/>
        </w:rPr>
      </w:pPr>
      <w:r w:rsidRPr="007018B9">
        <w:rPr>
          <w:rFonts w:ascii="Times New Roman" w:hAnsi="Times New Roman"/>
          <w:sz w:val="24"/>
        </w:rPr>
        <w:t xml:space="preserve">  ……………………………..</w:t>
      </w:r>
      <w:r w:rsidRPr="007018B9">
        <w:rPr>
          <w:rFonts w:ascii="Times New Roman" w:hAnsi="Times New Roman"/>
          <w:sz w:val="24"/>
        </w:rPr>
        <w:tab/>
      </w:r>
      <w:r w:rsidRPr="007018B9">
        <w:rPr>
          <w:rFonts w:ascii="Times New Roman" w:hAnsi="Times New Roman"/>
          <w:sz w:val="24"/>
        </w:rPr>
        <w:tab/>
      </w:r>
      <w:r w:rsidRPr="007018B9">
        <w:rPr>
          <w:rFonts w:ascii="Times New Roman" w:hAnsi="Times New Roman"/>
          <w:sz w:val="24"/>
        </w:rPr>
        <w:tab/>
      </w:r>
      <w:r w:rsidRPr="007018B9">
        <w:rPr>
          <w:rFonts w:ascii="Times New Roman" w:hAnsi="Times New Roman"/>
          <w:sz w:val="24"/>
        </w:rPr>
        <w:tab/>
      </w:r>
      <w:r w:rsidRPr="007018B9">
        <w:rPr>
          <w:rFonts w:ascii="Times New Roman" w:hAnsi="Times New Roman"/>
          <w:sz w:val="24"/>
        </w:rPr>
        <w:tab/>
        <w:t xml:space="preserve">  </w:t>
      </w:r>
      <w:r w:rsidR="00C83E33" w:rsidRPr="007018B9">
        <w:rPr>
          <w:rFonts w:ascii="Times New Roman" w:hAnsi="Times New Roman"/>
          <w:sz w:val="24"/>
        </w:rPr>
        <w:tab/>
      </w:r>
      <w:r w:rsidR="00C83E33" w:rsidRPr="007018B9">
        <w:rPr>
          <w:rFonts w:ascii="Times New Roman" w:hAnsi="Times New Roman"/>
          <w:sz w:val="24"/>
        </w:rPr>
        <w:tab/>
      </w:r>
      <w:r w:rsidR="00C83E33" w:rsidRPr="007018B9">
        <w:rPr>
          <w:rFonts w:ascii="Times New Roman" w:hAnsi="Times New Roman"/>
          <w:sz w:val="24"/>
        </w:rPr>
        <w:tab/>
      </w:r>
      <w:r w:rsidR="00C83E33" w:rsidRPr="007018B9">
        <w:rPr>
          <w:rFonts w:ascii="Times New Roman" w:hAnsi="Times New Roman"/>
          <w:sz w:val="24"/>
        </w:rPr>
        <w:tab/>
      </w:r>
      <w:r w:rsidRPr="007018B9">
        <w:rPr>
          <w:rFonts w:ascii="Times New Roman" w:hAnsi="Times New Roman"/>
          <w:sz w:val="24"/>
        </w:rPr>
        <w:t xml:space="preserve"> Date: </w:t>
      </w:r>
      <w:r w:rsidR="00C83E33" w:rsidRPr="007018B9">
        <w:rPr>
          <w:rFonts w:ascii="Times New Roman" w:hAnsi="Times New Roman"/>
          <w:sz w:val="24"/>
        </w:rPr>
        <w:t>##</w:t>
      </w:r>
      <w:r w:rsidRPr="007018B9">
        <w:rPr>
          <w:rFonts w:ascii="Times New Roman" w:hAnsi="Times New Roman"/>
          <w:sz w:val="24"/>
          <w:vertAlign w:val="superscript"/>
        </w:rPr>
        <w:t>th</w:t>
      </w:r>
      <w:r w:rsidRPr="007018B9">
        <w:rPr>
          <w:rFonts w:ascii="Times New Roman" w:hAnsi="Times New Roman"/>
          <w:sz w:val="24"/>
        </w:rPr>
        <w:t xml:space="preserve"> M</w:t>
      </w:r>
      <w:r w:rsidR="00C83E33" w:rsidRPr="007018B9">
        <w:rPr>
          <w:rFonts w:ascii="Times New Roman" w:hAnsi="Times New Roman"/>
          <w:sz w:val="24"/>
        </w:rPr>
        <w:t>onth</w:t>
      </w:r>
      <w:r w:rsidRPr="007018B9">
        <w:rPr>
          <w:rFonts w:ascii="Times New Roman" w:hAnsi="Times New Roman"/>
          <w:sz w:val="24"/>
        </w:rPr>
        <w:t xml:space="preserve"> 20</w:t>
      </w:r>
      <w:r w:rsidR="00C83E33" w:rsidRPr="007018B9">
        <w:rPr>
          <w:rFonts w:ascii="Times New Roman" w:hAnsi="Times New Roman"/>
          <w:sz w:val="24"/>
        </w:rPr>
        <w:t>##</w:t>
      </w:r>
    </w:p>
    <w:p w14:paraId="3E0CE947" w14:textId="04AAB722" w:rsidR="00C83E33" w:rsidRPr="007018B9" w:rsidRDefault="00C83E33" w:rsidP="00C83E33">
      <w:pPr>
        <w:rPr>
          <w:rFonts w:ascii="Times New Roman" w:hAnsi="Times New Roman"/>
          <w:sz w:val="24"/>
        </w:rPr>
      </w:pPr>
      <w:r w:rsidRPr="007018B9">
        <w:rPr>
          <w:rFonts w:ascii="Times New Roman" w:hAnsi="Times New Roman"/>
          <w:color w:val="002060"/>
          <w:sz w:val="24"/>
        </w:rPr>
        <w:t>[insert name]</w:t>
      </w:r>
    </w:p>
    <w:p w14:paraId="0407CDB0" w14:textId="78E71193" w:rsidR="00C83E33" w:rsidRPr="007018B9" w:rsidRDefault="00C83E33" w:rsidP="00C83E33">
      <w:pPr>
        <w:rPr>
          <w:rFonts w:ascii="Times New Roman" w:hAnsi="Times New Roman"/>
          <w:color w:val="002060"/>
          <w:sz w:val="24"/>
        </w:rPr>
      </w:pPr>
      <w:r w:rsidRPr="007018B9">
        <w:rPr>
          <w:rFonts w:ascii="Times New Roman" w:hAnsi="Times New Roman"/>
          <w:color w:val="002060"/>
          <w:sz w:val="24"/>
        </w:rPr>
        <w:t>[insert title]</w:t>
      </w:r>
    </w:p>
    <w:p w14:paraId="539A2A57" w14:textId="77777777" w:rsidR="00C83E33" w:rsidRPr="007018B9" w:rsidRDefault="00C83E33" w:rsidP="00C83E33">
      <w:pPr>
        <w:rPr>
          <w:rFonts w:ascii="Times New Roman" w:hAnsi="Times New Roman"/>
          <w:sz w:val="24"/>
        </w:rPr>
      </w:pPr>
    </w:p>
    <w:p w14:paraId="4398AD24" w14:textId="3A6A7B08" w:rsidR="0063159E" w:rsidRPr="007018B9" w:rsidRDefault="00AA3C06" w:rsidP="00C83E33">
      <w:pPr>
        <w:jc w:val="center"/>
        <w:rPr>
          <w:rFonts w:asciiTheme="minorHAnsi" w:hAnsiTheme="minorHAnsi"/>
          <w:szCs w:val="22"/>
        </w:rPr>
      </w:pPr>
      <w:r w:rsidRPr="007018B9">
        <w:rPr>
          <w:rFonts w:ascii="Times New Roman" w:hAnsi="Times New Roman"/>
          <w:color w:val="002060"/>
          <w:sz w:val="28"/>
          <w:szCs w:val="28"/>
        </w:rPr>
        <w:t>This certificate is awarded in accordance with IALA Recommendation E-141 and model course E-141/2</w:t>
      </w:r>
      <w:r w:rsidRPr="007018B9">
        <w:rPr>
          <w:rFonts w:ascii="Times New Roman" w:hAnsi="Times New Roman"/>
          <w:sz w:val="36"/>
          <w:szCs w:val="36"/>
        </w:rPr>
        <w:tab/>
      </w:r>
    </w:p>
    <w:p w14:paraId="205756E9" w14:textId="77777777" w:rsidR="003F0CBD" w:rsidRPr="007018B9" w:rsidRDefault="003F0CBD" w:rsidP="00CC2DDF">
      <w:pPr>
        <w:pStyle w:val="BodyText"/>
        <w:rPr>
          <w:rFonts w:asciiTheme="minorHAnsi" w:hAnsiTheme="minorHAnsi"/>
          <w:szCs w:val="22"/>
          <w:lang w:eastAsia="de-DE"/>
        </w:rPr>
      </w:pPr>
    </w:p>
    <w:sectPr w:rsidR="003F0CBD" w:rsidRPr="007018B9" w:rsidSect="0063159E">
      <w:headerReference w:type="first" r:id="rId23"/>
      <w:footerReference w:type="first" r:id="rId24"/>
      <w:type w:val="continuous"/>
      <w:pgSz w:w="16838" w:h="11906" w:orient="landscape"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920DB0" w14:textId="77777777" w:rsidR="000409E8" w:rsidRDefault="000409E8" w:rsidP="009E1230">
      <w:r>
        <w:separator/>
      </w:r>
    </w:p>
  </w:endnote>
  <w:endnote w:type="continuationSeparator" w:id="0">
    <w:p w14:paraId="4E3D667B" w14:textId="77777777" w:rsidR="000409E8" w:rsidRDefault="000409E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rush Script MT">
    <w:altName w:val="Pristina"/>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1FEC2" w14:textId="77777777" w:rsidR="00DA5BCA" w:rsidRPr="008136BC" w:rsidRDefault="00DA5BCA"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33312">
      <w:rPr>
        <w:noProof/>
        <w:lang w:val="en-US"/>
      </w:rPr>
      <w:t>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33312">
      <w:rPr>
        <w:noProof/>
        <w:lang w:val="en-US"/>
      </w:rPr>
      <w:t>13</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63B62" w14:textId="77777777" w:rsidR="00DA5BCA" w:rsidRDefault="00DA5BCA" w:rsidP="008214BE">
    <w:pPr>
      <w:pStyle w:val="Footer"/>
      <w:tabs>
        <w:tab w:val="clear" w:pos="4678"/>
        <w:tab w:val="clear" w:pos="9356"/>
        <w:tab w:val="left" w:pos="5602"/>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B471" w14:textId="77777777" w:rsidR="00DA5BCA" w:rsidRDefault="00DA5BCA" w:rsidP="00CC2DDF">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33312">
      <w:rPr>
        <w:noProof/>
        <w:lang w:val="en-US"/>
      </w:rPr>
      <w:t>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33312">
      <w:rPr>
        <w:noProof/>
        <w:lang w:val="en-US"/>
      </w:rPr>
      <w:t>13</w:t>
    </w:r>
    <w:r w:rsidRPr="008136BC">
      <w:rPr>
        <w:lang w:val="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E880C" w14:textId="77777777" w:rsidR="00DA5BCA" w:rsidRDefault="00DA5BCA" w:rsidP="00CC2DDF">
    <w:pPr>
      <w:pStyle w:val="Footer"/>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13</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B3083" w14:textId="77777777" w:rsidR="00DA5BCA" w:rsidRDefault="00DA5BCA" w:rsidP="00CC2DDF">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13</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452E6" w14:textId="77777777" w:rsidR="00DA5BCA" w:rsidRDefault="00DA5BCA" w:rsidP="00CC2DDF">
    <w:pPr>
      <w:pStyle w:val="Footer"/>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13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B6F977" w14:textId="77777777" w:rsidR="000409E8" w:rsidRDefault="000409E8" w:rsidP="009E1230">
      <w:r>
        <w:separator/>
      </w:r>
    </w:p>
  </w:footnote>
  <w:footnote w:type="continuationSeparator" w:id="0">
    <w:p w14:paraId="2CC7CE12" w14:textId="77777777" w:rsidR="000409E8" w:rsidRDefault="000409E8"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387EE" w14:textId="4166C5DF" w:rsidR="00DA5BCA" w:rsidRPr="006A36AF" w:rsidRDefault="00DA5BCA" w:rsidP="008136BC">
    <w:pPr>
      <w:jc w:val="center"/>
      <w:rPr>
        <w:rFonts w:cs="Arial"/>
        <w:sz w:val="20"/>
      </w:rPr>
    </w:pP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Obligations of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w:t>
    </w:r>
    <w:r>
      <w:rPr>
        <w:rFonts w:eastAsiaTheme="majorEastAsia" w:cs="Arial"/>
        <w:sz w:val="20"/>
        <w:szCs w:val="20"/>
      </w:rPr>
      <w:t>in AtoN Competent Authorities</w:t>
    </w:r>
  </w:p>
  <w:p w14:paraId="1162A675" w14:textId="1EC1C72B" w:rsidR="00DA5BCA" w:rsidRDefault="00DA5BCA" w:rsidP="008136BC">
    <w:pPr>
      <w:pBdr>
        <w:bottom w:val="single" w:sz="4" w:space="1" w:color="auto"/>
      </w:pBdr>
      <w:jc w:val="center"/>
    </w:pPr>
    <w:r w:rsidRPr="0043255C">
      <w:rPr>
        <w:rFonts w:cs="Arial"/>
        <w:sz w:val="20"/>
      </w:rPr>
      <w:t>December 2015</w:t>
    </w:r>
  </w:p>
  <w:p w14:paraId="109886B0" w14:textId="77777777" w:rsidR="00DA5BCA" w:rsidRDefault="00DA5BCA">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AA3AF" w14:textId="46E46881" w:rsidR="00033312" w:rsidRDefault="00033312" w:rsidP="00033312">
    <w:pPr>
      <w:pStyle w:val="Header"/>
      <w:jc w:val="right"/>
    </w:pPr>
    <w:r>
      <w:t>ENG2-11.1.5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459B0" w14:textId="0B027738" w:rsidR="00DA5BCA" w:rsidRPr="006A36AF" w:rsidRDefault="00DA5BCA" w:rsidP="00341967">
    <w:pPr>
      <w:jc w:val="center"/>
      <w:rPr>
        <w:rFonts w:cs="Arial"/>
        <w:sz w:val="20"/>
      </w:rPr>
    </w:pPr>
    <w:r>
      <w:tab/>
    </w: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Obligations of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w:t>
    </w:r>
    <w:r>
      <w:rPr>
        <w:rFonts w:eastAsiaTheme="majorEastAsia" w:cs="Arial"/>
        <w:sz w:val="20"/>
        <w:szCs w:val="20"/>
      </w:rPr>
      <w:t>in AtoN Competent Authorities</w:t>
    </w:r>
  </w:p>
  <w:p w14:paraId="3401C0E8" w14:textId="78A45477" w:rsidR="00DA5BCA" w:rsidRDefault="00DA5BCA" w:rsidP="00341967">
    <w:pPr>
      <w:pBdr>
        <w:bottom w:val="single" w:sz="4" w:space="1" w:color="auto"/>
      </w:pBdr>
      <w:jc w:val="center"/>
    </w:pPr>
    <w:r w:rsidRPr="0043255C">
      <w:rPr>
        <w:rFonts w:cs="Arial"/>
        <w:sz w:val="20"/>
      </w:rPr>
      <w:t>December 2015</w:t>
    </w:r>
  </w:p>
  <w:p w14:paraId="4300343A" w14:textId="09FAE5F3" w:rsidR="00DA5BCA" w:rsidRDefault="00DA5BCA" w:rsidP="00341967">
    <w:pP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FACDC" w14:textId="77777777" w:rsidR="00DA5BCA" w:rsidRPr="006A36AF" w:rsidRDefault="00DA5BCA" w:rsidP="00CC2DDF">
    <w:pPr>
      <w:jc w:val="center"/>
      <w:rPr>
        <w:rFonts w:cs="Arial"/>
        <w:sz w:val="20"/>
      </w:rPr>
    </w:pPr>
    <w:r>
      <w:tab/>
    </w: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14:paraId="00375A0E" w14:textId="77777777" w:rsidR="00DA5BCA" w:rsidRDefault="00DA5BCA" w:rsidP="00CC2DDF">
    <w:pPr>
      <w:pBdr>
        <w:bottom w:val="single" w:sz="4" w:space="1" w:color="auto"/>
      </w:pBdr>
      <w:jc w:val="center"/>
    </w:pPr>
    <w:r w:rsidRPr="000748B4">
      <w:rPr>
        <w:rFonts w:cs="Arial"/>
        <w:sz w:val="20"/>
        <w:highlight w:val="yellow"/>
      </w:rPr>
      <w:t>December 2011</w:t>
    </w:r>
  </w:p>
  <w:p w14:paraId="66866E4D" w14:textId="77777777" w:rsidR="00DA5BCA" w:rsidRDefault="00DA5BCA" w:rsidP="00CC2DDF">
    <w:pPr>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CD4BF" w14:textId="5349511D" w:rsidR="00DA5BCA" w:rsidRPr="006A36AF" w:rsidRDefault="00DA5BCA" w:rsidP="00341967">
    <w:pPr>
      <w:jc w:val="center"/>
      <w:rPr>
        <w:rFonts w:cs="Arial"/>
        <w:sz w:val="20"/>
      </w:rPr>
    </w:pPr>
    <w:r>
      <w:tab/>
    </w: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Obligations of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w:t>
    </w:r>
    <w:r>
      <w:rPr>
        <w:rFonts w:eastAsiaTheme="majorEastAsia" w:cs="Arial"/>
        <w:sz w:val="20"/>
        <w:szCs w:val="20"/>
      </w:rPr>
      <w:t>in AtoN Competent Authorities</w:t>
    </w:r>
  </w:p>
  <w:p w14:paraId="4E3A5E21" w14:textId="3EB9B75A" w:rsidR="00DA5BCA" w:rsidRDefault="00DA5BCA" w:rsidP="00341967">
    <w:pPr>
      <w:pBdr>
        <w:bottom w:val="single" w:sz="4" w:space="1" w:color="auto"/>
      </w:pBdr>
      <w:jc w:val="center"/>
    </w:pPr>
    <w:r w:rsidRPr="0043255C">
      <w:rPr>
        <w:rFonts w:cs="Arial"/>
        <w:sz w:val="20"/>
      </w:rPr>
      <w:t>December 2015</w:t>
    </w:r>
  </w:p>
  <w:p w14:paraId="1AA509A4" w14:textId="21CB6A61" w:rsidR="00DA5BCA" w:rsidRDefault="00DA5BCA" w:rsidP="00341967">
    <w:pPr>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5CAD3" w14:textId="77777777" w:rsidR="00DA5BCA" w:rsidRPr="006A36AF" w:rsidRDefault="00DA5BCA" w:rsidP="00FA1287">
    <w:pPr>
      <w:jc w:val="center"/>
      <w:rPr>
        <w:rFonts w:cs="Arial"/>
        <w:sz w:val="20"/>
      </w:rPr>
    </w:pPr>
    <w:r>
      <w:tab/>
    </w: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14:paraId="7192DB8A" w14:textId="77777777" w:rsidR="00DA5BCA" w:rsidRDefault="00DA5BCA" w:rsidP="00FA1287">
    <w:pPr>
      <w:pBdr>
        <w:bottom w:val="single" w:sz="4" w:space="1" w:color="auto"/>
      </w:pBdr>
      <w:jc w:val="center"/>
    </w:pPr>
    <w:r w:rsidRPr="000748B4">
      <w:rPr>
        <w:rFonts w:cs="Arial"/>
        <w:sz w:val="20"/>
        <w:highlight w:val="yellow"/>
      </w:rPr>
      <w:t>December 2011</w:t>
    </w:r>
  </w:p>
  <w:p w14:paraId="29FD23A3" w14:textId="77777777" w:rsidR="00DA5BCA" w:rsidRDefault="00DA5BCA" w:rsidP="00FA1287">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40D73E8"/>
    <w:multiLevelType w:val="multilevel"/>
    <w:tmpl w:val="47E21F76"/>
    <w:lvl w:ilvl="0">
      <w:start w:val="1"/>
      <w:numFmt w:val="decimal"/>
      <w:pStyle w:val="AnnexHead1"/>
      <w:lvlText w:val="%1"/>
      <w:lvlJc w:val="left"/>
      <w:pPr>
        <w:tabs>
          <w:tab w:val="num" w:pos="709"/>
        </w:tabs>
        <w:ind w:left="709" w:hanging="567"/>
      </w:pPr>
      <w:rPr>
        <w:rFonts w:ascii="Arial Bold" w:hAnsi="Arial Bold" w:hint="default"/>
        <w:b/>
        <w:i w:val="0"/>
        <w:sz w:val="22"/>
      </w:rPr>
    </w:lvl>
    <w:lvl w:ilvl="1">
      <w:start w:val="1"/>
      <w:numFmt w:val="decimal"/>
      <w:pStyle w:val="AnnexHead2"/>
      <w:lvlText w:val="%1.%2"/>
      <w:lvlJc w:val="left"/>
      <w:pPr>
        <w:tabs>
          <w:tab w:val="num" w:pos="991"/>
        </w:tabs>
        <w:ind w:left="991" w:hanging="849"/>
      </w:pPr>
      <w:rPr>
        <w:rFonts w:ascii="Arial Bold" w:hAnsi="Arial Bold" w:hint="default"/>
        <w:b/>
        <w:i w:val="0"/>
        <w:sz w:val="22"/>
      </w:rPr>
    </w:lvl>
    <w:lvl w:ilvl="2">
      <w:start w:val="1"/>
      <w:numFmt w:val="decimal"/>
      <w:pStyle w:val="AnnexHead3"/>
      <w:lvlText w:val="%1.%2.%3"/>
      <w:lvlJc w:val="left"/>
      <w:pPr>
        <w:tabs>
          <w:tab w:val="num" w:pos="1134"/>
        </w:tabs>
        <w:ind w:left="1134" w:hanging="992"/>
      </w:pPr>
      <w:rPr>
        <w:rFonts w:ascii="Arial" w:hAnsi="Arial" w:hint="default"/>
        <w:b w:val="0"/>
        <w:i w:val="0"/>
        <w:sz w:val="22"/>
      </w:rPr>
    </w:lvl>
    <w:lvl w:ilvl="3">
      <w:start w:val="1"/>
      <w:numFmt w:val="decimal"/>
      <w:pStyle w:val="AnnexHead4"/>
      <w:lvlText w:val="%1.%2.%3.%4"/>
      <w:lvlJc w:val="left"/>
      <w:pPr>
        <w:tabs>
          <w:tab w:val="num" w:pos="1276"/>
        </w:tabs>
        <w:ind w:left="1274" w:hanging="1132"/>
      </w:pPr>
      <w:rPr>
        <w:rFonts w:ascii="Arial" w:hAnsi="Arial" w:hint="default"/>
        <w:b w:val="0"/>
        <w:i w:val="0"/>
        <w:sz w:val="22"/>
      </w:rPr>
    </w:lvl>
    <w:lvl w:ilvl="4">
      <w:start w:val="1"/>
      <w:numFmt w:val="decimal"/>
      <w:lvlText w:val="%1.%2.%3.%4.%5"/>
      <w:lvlJc w:val="left"/>
      <w:pPr>
        <w:tabs>
          <w:tab w:val="num" w:pos="1558"/>
        </w:tabs>
        <w:ind w:left="1558" w:hanging="1418"/>
      </w:pPr>
      <w:rPr>
        <w:rFonts w:hint="default"/>
      </w:rPr>
    </w:lvl>
    <w:lvl w:ilvl="5">
      <w:start w:val="1"/>
      <w:numFmt w:val="decimal"/>
      <w:lvlText w:val="%1.%2.%3.%4.%5.%6"/>
      <w:lvlJc w:val="left"/>
      <w:pPr>
        <w:tabs>
          <w:tab w:val="num" w:pos="140"/>
        </w:tabs>
        <w:ind w:left="1292" w:hanging="1152"/>
      </w:pPr>
      <w:rPr>
        <w:rFonts w:hint="default"/>
      </w:rPr>
    </w:lvl>
    <w:lvl w:ilvl="6">
      <w:start w:val="1"/>
      <w:numFmt w:val="decimal"/>
      <w:lvlText w:val="%1.%2.%3.%4.%5.%6.%7"/>
      <w:lvlJc w:val="left"/>
      <w:pPr>
        <w:tabs>
          <w:tab w:val="num" w:pos="140"/>
        </w:tabs>
        <w:ind w:left="1436" w:hanging="1296"/>
      </w:pPr>
      <w:rPr>
        <w:rFonts w:hint="default"/>
      </w:rPr>
    </w:lvl>
    <w:lvl w:ilvl="7">
      <w:start w:val="1"/>
      <w:numFmt w:val="decimal"/>
      <w:lvlText w:val="%1.%2.%3.%4.%5.%6.%7.%8"/>
      <w:lvlJc w:val="left"/>
      <w:pPr>
        <w:tabs>
          <w:tab w:val="num" w:pos="140"/>
        </w:tabs>
        <w:ind w:left="1580" w:hanging="1440"/>
      </w:pPr>
      <w:rPr>
        <w:rFonts w:hint="default"/>
      </w:rPr>
    </w:lvl>
    <w:lvl w:ilvl="8">
      <w:start w:val="1"/>
      <w:numFmt w:val="decimal"/>
      <w:lvlText w:val="%1.%2.%3.%4.%5.%6.%7.%8.%9"/>
      <w:lvlJc w:val="left"/>
      <w:pPr>
        <w:tabs>
          <w:tab w:val="num" w:pos="140"/>
        </w:tabs>
        <w:ind w:left="1724" w:hanging="1584"/>
      </w:pPr>
      <w:rPr>
        <w:rFonts w:hint="default"/>
      </w:rPr>
    </w:lvl>
  </w:abstractNum>
  <w:abstractNum w:abstractNumId="5">
    <w:nsid w:val="19C37E91"/>
    <w:multiLevelType w:val="multilevel"/>
    <w:tmpl w:val="D936763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sz w:val="22"/>
        <w:szCs w:val="22"/>
      </w:rPr>
    </w:lvl>
    <w:lvl w:ilvl="2">
      <w:start w:val="1"/>
      <w:numFmt w:val="decimal"/>
      <w:pStyle w:val="Heading3"/>
      <w:lvlText w:val="%1.%2.%3"/>
      <w:lvlJc w:val="left"/>
      <w:pPr>
        <w:tabs>
          <w:tab w:val="num" w:pos="992"/>
        </w:tabs>
        <w:ind w:left="992" w:hanging="992"/>
      </w:pPr>
      <w:rPr>
        <w:rFonts w:hint="default"/>
        <w:b/>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F8C419FA"/>
    <w:lvl w:ilvl="0" w:tplc="DBD89B46">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9">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5670"/>
        </w:tabs>
        <w:ind w:left="5670"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3"/>
  </w:num>
  <w:num w:numId="2">
    <w:abstractNumId w:val="1"/>
  </w:num>
  <w:num w:numId="3">
    <w:abstractNumId w:val="7"/>
  </w:num>
  <w:num w:numId="4">
    <w:abstractNumId w:val="10"/>
  </w:num>
  <w:num w:numId="5">
    <w:abstractNumId w:val="2"/>
  </w:num>
  <w:num w:numId="6">
    <w:abstractNumId w:val="15"/>
  </w:num>
  <w:num w:numId="7">
    <w:abstractNumId w:val="8"/>
  </w:num>
  <w:num w:numId="8">
    <w:abstractNumId w:val="14"/>
  </w:num>
  <w:num w:numId="9">
    <w:abstractNumId w:val="16"/>
  </w:num>
  <w:num w:numId="10">
    <w:abstractNumId w:val="12"/>
  </w:num>
  <w:num w:numId="11">
    <w:abstractNumId w:val="0"/>
  </w:num>
  <w:num w:numId="12">
    <w:abstractNumId w:val="6"/>
  </w:num>
  <w:num w:numId="13">
    <w:abstractNumId w:val="11"/>
  </w:num>
  <w:num w:numId="14">
    <w:abstractNumId w:val="5"/>
  </w:num>
  <w:num w:numId="15">
    <w:abstractNumId w:val="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5"/>
    <w:lvlOverride w:ilvl="0">
      <w:startOverride w:val="2"/>
    </w:lvlOverride>
    <w:lvlOverride w:ilvl="1">
      <w:startOverride w:val="2"/>
    </w:lvlOverride>
    <w:lvlOverride w:ilvl="2">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6AF"/>
    <w:rsid w:val="00002F24"/>
    <w:rsid w:val="00003837"/>
    <w:rsid w:val="000172F3"/>
    <w:rsid w:val="00033312"/>
    <w:rsid w:val="000409E8"/>
    <w:rsid w:val="00041A46"/>
    <w:rsid w:val="000420D8"/>
    <w:rsid w:val="000440E9"/>
    <w:rsid w:val="000448A8"/>
    <w:rsid w:val="000460D5"/>
    <w:rsid w:val="00054971"/>
    <w:rsid w:val="0006421A"/>
    <w:rsid w:val="000748B4"/>
    <w:rsid w:val="00087733"/>
    <w:rsid w:val="00095B98"/>
    <w:rsid w:val="000964C2"/>
    <w:rsid w:val="000A1158"/>
    <w:rsid w:val="000A65E9"/>
    <w:rsid w:val="000C062E"/>
    <w:rsid w:val="000E0EB7"/>
    <w:rsid w:val="001116E6"/>
    <w:rsid w:val="001216CA"/>
    <w:rsid w:val="00122F70"/>
    <w:rsid w:val="001449F8"/>
    <w:rsid w:val="001519E7"/>
    <w:rsid w:val="00160DA3"/>
    <w:rsid w:val="00161A52"/>
    <w:rsid w:val="00162C42"/>
    <w:rsid w:val="00181F4B"/>
    <w:rsid w:val="0018656F"/>
    <w:rsid w:val="00190B2B"/>
    <w:rsid w:val="00193D5C"/>
    <w:rsid w:val="0019735F"/>
    <w:rsid w:val="001A2B50"/>
    <w:rsid w:val="001A7C20"/>
    <w:rsid w:val="001C36BF"/>
    <w:rsid w:val="001C538C"/>
    <w:rsid w:val="001D3B7C"/>
    <w:rsid w:val="001F5681"/>
    <w:rsid w:val="00207DD1"/>
    <w:rsid w:val="0023030C"/>
    <w:rsid w:val="00244044"/>
    <w:rsid w:val="0025376D"/>
    <w:rsid w:val="00277327"/>
    <w:rsid w:val="002835CE"/>
    <w:rsid w:val="002A271C"/>
    <w:rsid w:val="002A6AAB"/>
    <w:rsid w:val="002B4786"/>
    <w:rsid w:val="002E7CE7"/>
    <w:rsid w:val="003016A9"/>
    <w:rsid w:val="00303472"/>
    <w:rsid w:val="00304B67"/>
    <w:rsid w:val="00316C9A"/>
    <w:rsid w:val="003205FA"/>
    <w:rsid w:val="00322E60"/>
    <w:rsid w:val="00325C92"/>
    <w:rsid w:val="0032752D"/>
    <w:rsid w:val="00341011"/>
    <w:rsid w:val="00341967"/>
    <w:rsid w:val="00353CFF"/>
    <w:rsid w:val="00371BEF"/>
    <w:rsid w:val="00380C7B"/>
    <w:rsid w:val="00381A98"/>
    <w:rsid w:val="00390237"/>
    <w:rsid w:val="00393E22"/>
    <w:rsid w:val="00395D68"/>
    <w:rsid w:val="003A2960"/>
    <w:rsid w:val="003A4769"/>
    <w:rsid w:val="003B5685"/>
    <w:rsid w:val="003B5DB9"/>
    <w:rsid w:val="003C25A1"/>
    <w:rsid w:val="003C31DD"/>
    <w:rsid w:val="003C6083"/>
    <w:rsid w:val="003C7008"/>
    <w:rsid w:val="003E23A9"/>
    <w:rsid w:val="003E33FD"/>
    <w:rsid w:val="003F0CBD"/>
    <w:rsid w:val="003F23D2"/>
    <w:rsid w:val="004164E8"/>
    <w:rsid w:val="00422E65"/>
    <w:rsid w:val="00426ECE"/>
    <w:rsid w:val="0043198F"/>
    <w:rsid w:val="0043255C"/>
    <w:rsid w:val="00440337"/>
    <w:rsid w:val="00447C9C"/>
    <w:rsid w:val="00460028"/>
    <w:rsid w:val="00483707"/>
    <w:rsid w:val="004932E3"/>
    <w:rsid w:val="004A3893"/>
    <w:rsid w:val="004C2F5C"/>
    <w:rsid w:val="004C6D18"/>
    <w:rsid w:val="004E3512"/>
    <w:rsid w:val="004F17F7"/>
    <w:rsid w:val="004F72F9"/>
    <w:rsid w:val="005102BE"/>
    <w:rsid w:val="00516476"/>
    <w:rsid w:val="0052255D"/>
    <w:rsid w:val="0052391D"/>
    <w:rsid w:val="00540D1F"/>
    <w:rsid w:val="00555654"/>
    <w:rsid w:val="00564600"/>
    <w:rsid w:val="00572610"/>
    <w:rsid w:val="00577A4D"/>
    <w:rsid w:val="00582569"/>
    <w:rsid w:val="00584CB8"/>
    <w:rsid w:val="005878BD"/>
    <w:rsid w:val="005908D4"/>
    <w:rsid w:val="00591330"/>
    <w:rsid w:val="005A6C35"/>
    <w:rsid w:val="005D2075"/>
    <w:rsid w:val="005E1056"/>
    <w:rsid w:val="005F0A9B"/>
    <w:rsid w:val="006136B4"/>
    <w:rsid w:val="00614C02"/>
    <w:rsid w:val="00617FCF"/>
    <w:rsid w:val="0063159E"/>
    <w:rsid w:val="00632734"/>
    <w:rsid w:val="00635264"/>
    <w:rsid w:val="0064038B"/>
    <w:rsid w:val="006427BF"/>
    <w:rsid w:val="00655287"/>
    <w:rsid w:val="00657B12"/>
    <w:rsid w:val="006730A0"/>
    <w:rsid w:val="006A210E"/>
    <w:rsid w:val="006A36AF"/>
    <w:rsid w:val="006A3ED3"/>
    <w:rsid w:val="006A6089"/>
    <w:rsid w:val="006B7956"/>
    <w:rsid w:val="006C3012"/>
    <w:rsid w:val="006C79CB"/>
    <w:rsid w:val="006D4FD1"/>
    <w:rsid w:val="006F255D"/>
    <w:rsid w:val="006F283C"/>
    <w:rsid w:val="006F4011"/>
    <w:rsid w:val="006F5BF7"/>
    <w:rsid w:val="007018B9"/>
    <w:rsid w:val="00711883"/>
    <w:rsid w:val="00721DBE"/>
    <w:rsid w:val="007230F9"/>
    <w:rsid w:val="00727EFE"/>
    <w:rsid w:val="00727F13"/>
    <w:rsid w:val="0074541A"/>
    <w:rsid w:val="0075170E"/>
    <w:rsid w:val="00752173"/>
    <w:rsid w:val="007538CC"/>
    <w:rsid w:val="007657D2"/>
    <w:rsid w:val="00767BC9"/>
    <w:rsid w:val="00767FC6"/>
    <w:rsid w:val="00780D62"/>
    <w:rsid w:val="00785C88"/>
    <w:rsid w:val="00786B7F"/>
    <w:rsid w:val="0079447E"/>
    <w:rsid w:val="007A766A"/>
    <w:rsid w:val="007C74B0"/>
    <w:rsid w:val="007D4D1F"/>
    <w:rsid w:val="007E43BC"/>
    <w:rsid w:val="008136BC"/>
    <w:rsid w:val="00813864"/>
    <w:rsid w:val="008214BE"/>
    <w:rsid w:val="0083309A"/>
    <w:rsid w:val="008420C8"/>
    <w:rsid w:val="0084479A"/>
    <w:rsid w:val="00845FF3"/>
    <w:rsid w:val="00851350"/>
    <w:rsid w:val="00857962"/>
    <w:rsid w:val="00863D8E"/>
    <w:rsid w:val="0087060C"/>
    <w:rsid w:val="00870A1B"/>
    <w:rsid w:val="0087112A"/>
    <w:rsid w:val="00890F68"/>
    <w:rsid w:val="008B1E22"/>
    <w:rsid w:val="008B61C8"/>
    <w:rsid w:val="008C4D46"/>
    <w:rsid w:val="008C68EF"/>
    <w:rsid w:val="008D2AA5"/>
    <w:rsid w:val="008D3E6A"/>
    <w:rsid w:val="008F778B"/>
    <w:rsid w:val="009022BD"/>
    <w:rsid w:val="00921872"/>
    <w:rsid w:val="0092243E"/>
    <w:rsid w:val="00922506"/>
    <w:rsid w:val="00922B53"/>
    <w:rsid w:val="00927571"/>
    <w:rsid w:val="00932AEE"/>
    <w:rsid w:val="0094447F"/>
    <w:rsid w:val="009504E2"/>
    <w:rsid w:val="00952FCA"/>
    <w:rsid w:val="00956293"/>
    <w:rsid w:val="00960A14"/>
    <w:rsid w:val="00967601"/>
    <w:rsid w:val="00983B71"/>
    <w:rsid w:val="00984C22"/>
    <w:rsid w:val="00986D5A"/>
    <w:rsid w:val="009A17C8"/>
    <w:rsid w:val="009A2C02"/>
    <w:rsid w:val="009B01EE"/>
    <w:rsid w:val="009B30D7"/>
    <w:rsid w:val="009B54A0"/>
    <w:rsid w:val="009C22FA"/>
    <w:rsid w:val="009C7B2E"/>
    <w:rsid w:val="009D215E"/>
    <w:rsid w:val="009E1230"/>
    <w:rsid w:val="009F5245"/>
    <w:rsid w:val="00A0063D"/>
    <w:rsid w:val="00A10C41"/>
    <w:rsid w:val="00A131E1"/>
    <w:rsid w:val="00A138C2"/>
    <w:rsid w:val="00A14A4B"/>
    <w:rsid w:val="00A163D8"/>
    <w:rsid w:val="00A21909"/>
    <w:rsid w:val="00A27A7A"/>
    <w:rsid w:val="00A320BE"/>
    <w:rsid w:val="00A3617C"/>
    <w:rsid w:val="00A36540"/>
    <w:rsid w:val="00A6234F"/>
    <w:rsid w:val="00A64286"/>
    <w:rsid w:val="00A86C54"/>
    <w:rsid w:val="00A91A87"/>
    <w:rsid w:val="00A936D7"/>
    <w:rsid w:val="00AA3C06"/>
    <w:rsid w:val="00AB5CAB"/>
    <w:rsid w:val="00AB7AD7"/>
    <w:rsid w:val="00AC2C6D"/>
    <w:rsid w:val="00AC5F56"/>
    <w:rsid w:val="00AC6A2B"/>
    <w:rsid w:val="00AD1083"/>
    <w:rsid w:val="00AE5700"/>
    <w:rsid w:val="00AE7D73"/>
    <w:rsid w:val="00AF34E0"/>
    <w:rsid w:val="00AF615B"/>
    <w:rsid w:val="00B11011"/>
    <w:rsid w:val="00B1253E"/>
    <w:rsid w:val="00B37C17"/>
    <w:rsid w:val="00B43C65"/>
    <w:rsid w:val="00B534F2"/>
    <w:rsid w:val="00B6686E"/>
    <w:rsid w:val="00B66DC6"/>
    <w:rsid w:val="00B75C73"/>
    <w:rsid w:val="00B9683F"/>
    <w:rsid w:val="00BA0FC4"/>
    <w:rsid w:val="00BA54B5"/>
    <w:rsid w:val="00BB3314"/>
    <w:rsid w:val="00BC1DE7"/>
    <w:rsid w:val="00BC4928"/>
    <w:rsid w:val="00BC59D8"/>
    <w:rsid w:val="00BD11AF"/>
    <w:rsid w:val="00BD28DB"/>
    <w:rsid w:val="00BD7C0C"/>
    <w:rsid w:val="00BE4253"/>
    <w:rsid w:val="00C06639"/>
    <w:rsid w:val="00C26CB4"/>
    <w:rsid w:val="00C345E3"/>
    <w:rsid w:val="00C37692"/>
    <w:rsid w:val="00C44BEE"/>
    <w:rsid w:val="00C44CD3"/>
    <w:rsid w:val="00C528B9"/>
    <w:rsid w:val="00C53070"/>
    <w:rsid w:val="00C531DA"/>
    <w:rsid w:val="00C67E09"/>
    <w:rsid w:val="00C71E3D"/>
    <w:rsid w:val="00C772FA"/>
    <w:rsid w:val="00C83E33"/>
    <w:rsid w:val="00C851DF"/>
    <w:rsid w:val="00C97CE9"/>
    <w:rsid w:val="00CA3AE9"/>
    <w:rsid w:val="00CB245B"/>
    <w:rsid w:val="00CB5315"/>
    <w:rsid w:val="00CB5860"/>
    <w:rsid w:val="00CC2DDF"/>
    <w:rsid w:val="00CC7060"/>
    <w:rsid w:val="00CD7575"/>
    <w:rsid w:val="00CE2FF9"/>
    <w:rsid w:val="00D07BAD"/>
    <w:rsid w:val="00D2390A"/>
    <w:rsid w:val="00D25832"/>
    <w:rsid w:val="00D3428B"/>
    <w:rsid w:val="00D35EE3"/>
    <w:rsid w:val="00D40925"/>
    <w:rsid w:val="00D47459"/>
    <w:rsid w:val="00D50131"/>
    <w:rsid w:val="00D52150"/>
    <w:rsid w:val="00D75902"/>
    <w:rsid w:val="00D75A02"/>
    <w:rsid w:val="00D847AD"/>
    <w:rsid w:val="00D849E6"/>
    <w:rsid w:val="00D85764"/>
    <w:rsid w:val="00D86532"/>
    <w:rsid w:val="00D94306"/>
    <w:rsid w:val="00D964BE"/>
    <w:rsid w:val="00DA2EC7"/>
    <w:rsid w:val="00DA5BCA"/>
    <w:rsid w:val="00DB42F1"/>
    <w:rsid w:val="00DB49BC"/>
    <w:rsid w:val="00DB585F"/>
    <w:rsid w:val="00DC1CA6"/>
    <w:rsid w:val="00DE62E1"/>
    <w:rsid w:val="00E0607E"/>
    <w:rsid w:val="00E23CBF"/>
    <w:rsid w:val="00E2692A"/>
    <w:rsid w:val="00E341CF"/>
    <w:rsid w:val="00E37CF6"/>
    <w:rsid w:val="00E409AF"/>
    <w:rsid w:val="00E4560B"/>
    <w:rsid w:val="00E61396"/>
    <w:rsid w:val="00E62A73"/>
    <w:rsid w:val="00E62E9A"/>
    <w:rsid w:val="00E711D8"/>
    <w:rsid w:val="00E7550C"/>
    <w:rsid w:val="00E81F2A"/>
    <w:rsid w:val="00E93F05"/>
    <w:rsid w:val="00EA14DF"/>
    <w:rsid w:val="00EC35D5"/>
    <w:rsid w:val="00F11318"/>
    <w:rsid w:val="00F1531A"/>
    <w:rsid w:val="00F155DC"/>
    <w:rsid w:val="00F34221"/>
    <w:rsid w:val="00F60102"/>
    <w:rsid w:val="00F65395"/>
    <w:rsid w:val="00F87F67"/>
    <w:rsid w:val="00F90775"/>
    <w:rsid w:val="00F92CEF"/>
    <w:rsid w:val="00FA1287"/>
    <w:rsid w:val="00FA4321"/>
    <w:rsid w:val="00FA5DA3"/>
    <w:rsid w:val="00FB02D4"/>
    <w:rsid w:val="00FB1EAE"/>
    <w:rsid w:val="00FB4791"/>
    <w:rsid w:val="00FB5A77"/>
    <w:rsid w:val="00FC0EFD"/>
    <w:rsid w:val="00FE4F51"/>
    <w:rsid w:val="00FE5824"/>
    <w:rsid w:val="00FF3387"/>
    <w:rsid w:val="00FF67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F57B1E"/>
  <w15:docId w15:val="{1C770A33-2B1B-4CA9-B37D-8635C9788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4"/>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Normal"/>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3E23A9"/>
    <w:pPr>
      <w:ind w:left="284" w:hanging="284"/>
      <w:jc w:val="both"/>
    </w:pPr>
    <w:rPr>
      <w:sz w:val="20"/>
      <w:szCs w:val="20"/>
    </w:rPr>
  </w:style>
  <w:style w:type="character" w:customStyle="1" w:styleId="FootnoteTextChar">
    <w:name w:val="Footnote Text Char"/>
    <w:link w:val="FootnoteText"/>
    <w:rsid w:val="003E23A9"/>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link w:val="List1Char"/>
    <w:qFormat/>
    <w:rsid w:val="00B534F2"/>
    <w:pPr>
      <w:numPr>
        <w:numId w:val="9"/>
      </w:numPr>
      <w:spacing w:after="120"/>
      <w:jc w:val="both"/>
    </w:pPr>
    <w:rPr>
      <w:szCs w:val="20"/>
      <w:lang w:eastAsia="en-GB"/>
    </w:rPr>
  </w:style>
  <w:style w:type="paragraph" w:customStyle="1" w:styleId="List1indent">
    <w:name w:val="List 1 indent"/>
    <w:basedOn w:val="Normal"/>
    <w:rsid w:val="00B534F2"/>
    <w:pPr>
      <w:numPr>
        <w:ilvl w:val="1"/>
        <w:numId w:val="9"/>
      </w:numPr>
      <w:spacing w:after="120"/>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540D1F"/>
    <w:pPr>
      <w:numPr>
        <w:numId w:val="12"/>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tabs>
        <w:tab w:val="clear" w:pos="5670"/>
        <w:tab w:val="num" w:pos="1134"/>
      </w:tabs>
      <w:spacing w:before="120" w:after="120"/>
      <w:ind w:left="1134"/>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6B7956"/>
    <w:pPr>
      <w:spacing w:before="240" w:after="240"/>
      <w:jc w:val="center"/>
      <w:outlineLvl w:val="0"/>
    </w:pPr>
    <w:rPr>
      <w:rFonts w:cs="Arial"/>
      <w:b/>
      <w:bCs/>
      <w:kern w:val="28"/>
      <w:sz w:val="32"/>
      <w:szCs w:val="32"/>
    </w:rPr>
  </w:style>
  <w:style w:type="character" w:customStyle="1" w:styleId="TitleChar">
    <w:name w:val="Title Char"/>
    <w:link w:val="Title"/>
    <w:rsid w:val="006B7956"/>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1">
    <w:name w:val="Annex Head 1"/>
    <w:basedOn w:val="Normal"/>
    <w:next w:val="AnnexHead2"/>
    <w:rsid w:val="00711883"/>
    <w:pPr>
      <w:numPr>
        <w:numId w:val="15"/>
      </w:numPr>
      <w:spacing w:before="240" w:after="240"/>
    </w:pPr>
    <w:rPr>
      <w:b/>
      <w:caps/>
    </w:rPr>
  </w:style>
  <w:style w:type="paragraph" w:customStyle="1" w:styleId="AnnexHead2">
    <w:name w:val="Annex Head 2"/>
    <w:basedOn w:val="Normal"/>
    <w:next w:val="AnnexHead3"/>
    <w:rsid w:val="00E2692A"/>
    <w:pPr>
      <w:numPr>
        <w:ilvl w:val="1"/>
        <w:numId w:val="15"/>
      </w:numPr>
      <w:spacing w:before="120" w:after="120"/>
    </w:pPr>
    <w:rPr>
      <w:b/>
      <w:sz w:val="24"/>
    </w:rPr>
  </w:style>
  <w:style w:type="paragraph" w:customStyle="1" w:styleId="AnnexHead3">
    <w:name w:val="Annex Head 3"/>
    <w:basedOn w:val="Normal"/>
    <w:rsid w:val="00767BC9"/>
    <w:pPr>
      <w:numPr>
        <w:ilvl w:val="2"/>
        <w:numId w:val="15"/>
      </w:numPr>
      <w:spacing w:before="60" w:after="60"/>
    </w:pPr>
  </w:style>
  <w:style w:type="paragraph" w:customStyle="1" w:styleId="AnnexHead4">
    <w:name w:val="Annex Head 4"/>
    <w:basedOn w:val="Normal"/>
    <w:next w:val="Normal"/>
    <w:rsid w:val="00767BC9"/>
    <w:pPr>
      <w:numPr>
        <w:ilvl w:val="3"/>
        <w:numId w:val="15"/>
      </w:numPr>
      <w:spacing w:after="120"/>
    </w:pPr>
  </w:style>
  <w:style w:type="paragraph" w:styleId="ListParagraph">
    <w:name w:val="List Paragraph"/>
    <w:basedOn w:val="Normal"/>
    <w:uiPriority w:val="34"/>
    <w:qFormat/>
    <w:rsid w:val="006C79CB"/>
    <w:pPr>
      <w:spacing w:after="200" w:line="276" w:lineRule="auto"/>
      <w:ind w:left="720"/>
      <w:contextualSpacing/>
    </w:pPr>
    <w:rPr>
      <w:rFonts w:asciiTheme="minorHAnsi" w:eastAsiaTheme="minorHAnsi" w:hAnsiTheme="minorHAnsi" w:cstheme="minorBidi"/>
      <w:szCs w:val="22"/>
    </w:rPr>
  </w:style>
  <w:style w:type="paragraph" w:customStyle="1" w:styleId="AnnexHeading1">
    <w:name w:val="Annex Heading 1"/>
    <w:basedOn w:val="Normal"/>
    <w:next w:val="BodyText"/>
    <w:rsid w:val="00711883"/>
    <w:pPr>
      <w:numPr>
        <w:numId w:val="18"/>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711883"/>
    <w:pPr>
      <w:numPr>
        <w:ilvl w:val="1"/>
        <w:numId w:val="18"/>
      </w:numPr>
      <w:spacing w:before="120" w:after="120"/>
    </w:pPr>
    <w:rPr>
      <w:rFonts w:eastAsia="Calibri" w:cs="Arial"/>
      <w:b/>
      <w:szCs w:val="22"/>
      <w:lang w:eastAsia="en-GB"/>
    </w:rPr>
  </w:style>
  <w:style w:type="paragraph" w:customStyle="1" w:styleId="AnnexHeading3">
    <w:name w:val="Annex Heading 3"/>
    <w:basedOn w:val="Normal"/>
    <w:next w:val="Normal"/>
    <w:rsid w:val="00711883"/>
    <w:pPr>
      <w:numPr>
        <w:ilvl w:val="2"/>
        <w:numId w:val="18"/>
      </w:numPr>
      <w:spacing w:before="120" w:after="120"/>
    </w:pPr>
    <w:rPr>
      <w:rFonts w:eastAsia="Calibri" w:cs="Arial"/>
      <w:szCs w:val="22"/>
      <w:lang w:eastAsia="en-GB"/>
    </w:rPr>
  </w:style>
  <w:style w:type="paragraph" w:customStyle="1" w:styleId="AnnexHeading4">
    <w:name w:val="Annex Heading 4"/>
    <w:basedOn w:val="Normal"/>
    <w:next w:val="BodyText"/>
    <w:rsid w:val="00711883"/>
    <w:pPr>
      <w:numPr>
        <w:ilvl w:val="3"/>
        <w:numId w:val="18"/>
      </w:numPr>
      <w:spacing w:before="120" w:after="120"/>
    </w:pPr>
    <w:rPr>
      <w:rFonts w:eastAsia="Calibri" w:cs="Arial"/>
      <w:szCs w:val="22"/>
      <w:lang w:eastAsia="en-GB"/>
    </w:rPr>
  </w:style>
  <w:style w:type="paragraph" w:styleId="Revision">
    <w:name w:val="Revision"/>
    <w:hidden/>
    <w:uiPriority w:val="99"/>
    <w:semiHidden/>
    <w:rsid w:val="00E4560B"/>
    <w:rPr>
      <w:rFonts w:ascii="Arial" w:hAnsi="Arial"/>
      <w:sz w:val="22"/>
      <w:szCs w:val="24"/>
      <w:lang w:eastAsia="en-US"/>
    </w:rPr>
  </w:style>
  <w:style w:type="paragraph" w:customStyle="1" w:styleId="Default">
    <w:name w:val="Default"/>
    <w:rsid w:val="00CE2FF9"/>
    <w:pPr>
      <w:widowControl w:val="0"/>
      <w:autoSpaceDE w:val="0"/>
      <w:autoSpaceDN w:val="0"/>
      <w:adjustRightInd w:val="0"/>
    </w:pPr>
    <w:rPr>
      <w:rFonts w:ascii="Arial" w:hAnsi="Arial" w:cs="Arial"/>
      <w:color w:val="000000"/>
      <w:sz w:val="24"/>
      <w:szCs w:val="24"/>
    </w:rPr>
  </w:style>
  <w:style w:type="character" w:customStyle="1" w:styleId="List1Char">
    <w:name w:val="List 1 Char"/>
    <w:basedOn w:val="DefaultParagraphFont"/>
    <w:link w:val="List1"/>
    <w:rsid w:val="00CE2FF9"/>
    <w:rPr>
      <w:rFonts w:ascii="Arial" w:hAnsi="Arial"/>
      <w:sz w:val="22"/>
    </w:rPr>
  </w:style>
  <w:style w:type="paragraph" w:customStyle="1" w:styleId="ListAnnex">
    <w:name w:val="List Annex"/>
    <w:basedOn w:val="List1"/>
    <w:link w:val="ListAnnexChar"/>
    <w:qFormat/>
    <w:rsid w:val="0063159E"/>
    <w:pPr>
      <w:numPr>
        <w:numId w:val="0"/>
      </w:numPr>
      <w:ind w:left="567"/>
      <w:jc w:val="right"/>
    </w:pPr>
    <w:rPr>
      <w:b/>
    </w:rPr>
  </w:style>
  <w:style w:type="character" w:customStyle="1" w:styleId="ListAnnexChar">
    <w:name w:val="List Annex Char"/>
    <w:basedOn w:val="List1Char"/>
    <w:link w:val="ListAnnex"/>
    <w:rsid w:val="0063159E"/>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hyperlink" Target="mailto:contact@iala-aism.org"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footer" Target="footer1.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My%20Documents\A_Work\Templates\Guidelline%20Template%20re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625DD-DB2B-4C20-8682-207F94C58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 rev1.dot</Template>
  <TotalTime>2</TotalTime>
  <Pages>13</Pages>
  <Words>2604</Words>
  <Characters>14848</Characters>
  <Application>Microsoft Office Word</Application>
  <DocSecurity>0</DocSecurity>
  <Lines>123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Guidelline Template</vt:lpstr>
      <vt:lpstr>Guidelline Template</vt:lpstr>
    </vt:vector>
  </TitlesOfParts>
  <Company>Trinity House</Company>
  <LinksUpToDate>false</LinksUpToDate>
  <CharactersWithSpaces>17418</CharactersWithSpaces>
  <SharedDoc>false</SharedDoc>
  <HLinks>
    <vt:vector size="198" baseType="variant">
      <vt:variant>
        <vt:i4>7143539</vt:i4>
      </vt:variant>
      <vt:variant>
        <vt:i4>183</vt:i4>
      </vt:variant>
      <vt:variant>
        <vt:i4>0</vt:i4>
      </vt:variant>
      <vt:variant>
        <vt:i4>5</vt:i4>
      </vt:variant>
      <vt:variant>
        <vt:lpwstr>http://www.iec.ch/</vt:lpwstr>
      </vt:variant>
      <vt:variant>
        <vt:lpwstr/>
      </vt:variant>
      <vt:variant>
        <vt:i4>5505112</vt:i4>
      </vt:variant>
      <vt:variant>
        <vt:i4>180</vt:i4>
      </vt:variant>
      <vt:variant>
        <vt:i4>0</vt:i4>
      </vt:variant>
      <vt:variant>
        <vt:i4>5</vt:i4>
      </vt:variant>
      <vt:variant>
        <vt:lpwstr>http://www.ieee.org/</vt:lpwstr>
      </vt:variant>
      <vt:variant>
        <vt:lpwstr/>
      </vt:variant>
      <vt:variant>
        <vt:i4>1245245</vt:i4>
      </vt:variant>
      <vt:variant>
        <vt:i4>173</vt:i4>
      </vt:variant>
      <vt:variant>
        <vt:i4>0</vt:i4>
      </vt:variant>
      <vt:variant>
        <vt:i4>5</vt:i4>
      </vt:variant>
      <vt:variant>
        <vt:lpwstr/>
      </vt:variant>
      <vt:variant>
        <vt:lpwstr>_Toc244938812</vt:lpwstr>
      </vt:variant>
      <vt:variant>
        <vt:i4>1703985</vt:i4>
      </vt:variant>
      <vt:variant>
        <vt:i4>164</vt:i4>
      </vt:variant>
      <vt:variant>
        <vt:i4>0</vt:i4>
      </vt:variant>
      <vt:variant>
        <vt:i4>5</vt:i4>
      </vt:variant>
      <vt:variant>
        <vt:lpwstr/>
      </vt:variant>
      <vt:variant>
        <vt:lpwstr>_Toc289325830</vt:lpwstr>
      </vt:variant>
      <vt:variant>
        <vt:i4>1769521</vt:i4>
      </vt:variant>
      <vt:variant>
        <vt:i4>158</vt:i4>
      </vt:variant>
      <vt:variant>
        <vt:i4>0</vt:i4>
      </vt:variant>
      <vt:variant>
        <vt:i4>5</vt:i4>
      </vt:variant>
      <vt:variant>
        <vt:lpwstr/>
      </vt:variant>
      <vt:variant>
        <vt:lpwstr>_Toc289325829</vt:lpwstr>
      </vt:variant>
      <vt:variant>
        <vt:i4>1769521</vt:i4>
      </vt:variant>
      <vt:variant>
        <vt:i4>152</vt:i4>
      </vt:variant>
      <vt:variant>
        <vt:i4>0</vt:i4>
      </vt:variant>
      <vt:variant>
        <vt:i4>5</vt:i4>
      </vt:variant>
      <vt:variant>
        <vt:lpwstr/>
      </vt:variant>
      <vt:variant>
        <vt:lpwstr>_Toc289325828</vt:lpwstr>
      </vt:variant>
      <vt:variant>
        <vt:i4>1769521</vt:i4>
      </vt:variant>
      <vt:variant>
        <vt:i4>146</vt:i4>
      </vt:variant>
      <vt:variant>
        <vt:i4>0</vt:i4>
      </vt:variant>
      <vt:variant>
        <vt:i4>5</vt:i4>
      </vt:variant>
      <vt:variant>
        <vt:lpwstr/>
      </vt:variant>
      <vt:variant>
        <vt:lpwstr>_Toc289325827</vt:lpwstr>
      </vt:variant>
      <vt:variant>
        <vt:i4>1769521</vt:i4>
      </vt:variant>
      <vt:variant>
        <vt:i4>140</vt:i4>
      </vt:variant>
      <vt:variant>
        <vt:i4>0</vt:i4>
      </vt:variant>
      <vt:variant>
        <vt:i4>5</vt:i4>
      </vt:variant>
      <vt:variant>
        <vt:lpwstr/>
      </vt:variant>
      <vt:variant>
        <vt:lpwstr>_Toc289325826</vt:lpwstr>
      </vt:variant>
      <vt:variant>
        <vt:i4>1769521</vt:i4>
      </vt:variant>
      <vt:variant>
        <vt:i4>134</vt:i4>
      </vt:variant>
      <vt:variant>
        <vt:i4>0</vt:i4>
      </vt:variant>
      <vt:variant>
        <vt:i4>5</vt:i4>
      </vt:variant>
      <vt:variant>
        <vt:lpwstr/>
      </vt:variant>
      <vt:variant>
        <vt:lpwstr>_Toc289325825</vt:lpwstr>
      </vt:variant>
      <vt:variant>
        <vt:i4>1769521</vt:i4>
      </vt:variant>
      <vt:variant>
        <vt:i4>128</vt:i4>
      </vt:variant>
      <vt:variant>
        <vt:i4>0</vt:i4>
      </vt:variant>
      <vt:variant>
        <vt:i4>5</vt:i4>
      </vt:variant>
      <vt:variant>
        <vt:lpwstr/>
      </vt:variant>
      <vt:variant>
        <vt:lpwstr>_Toc289325824</vt:lpwstr>
      </vt:variant>
      <vt:variant>
        <vt:i4>1769521</vt:i4>
      </vt:variant>
      <vt:variant>
        <vt:i4>122</vt:i4>
      </vt:variant>
      <vt:variant>
        <vt:i4>0</vt:i4>
      </vt:variant>
      <vt:variant>
        <vt:i4>5</vt:i4>
      </vt:variant>
      <vt:variant>
        <vt:lpwstr/>
      </vt:variant>
      <vt:variant>
        <vt:lpwstr>_Toc289325823</vt:lpwstr>
      </vt:variant>
      <vt:variant>
        <vt:i4>1769521</vt:i4>
      </vt:variant>
      <vt:variant>
        <vt:i4>116</vt:i4>
      </vt:variant>
      <vt:variant>
        <vt:i4>0</vt:i4>
      </vt:variant>
      <vt:variant>
        <vt:i4>5</vt:i4>
      </vt:variant>
      <vt:variant>
        <vt:lpwstr/>
      </vt:variant>
      <vt:variant>
        <vt:lpwstr>_Toc289325822</vt:lpwstr>
      </vt:variant>
      <vt:variant>
        <vt:i4>1769521</vt:i4>
      </vt:variant>
      <vt:variant>
        <vt:i4>110</vt:i4>
      </vt:variant>
      <vt:variant>
        <vt:i4>0</vt:i4>
      </vt:variant>
      <vt:variant>
        <vt:i4>5</vt:i4>
      </vt:variant>
      <vt:variant>
        <vt:lpwstr/>
      </vt:variant>
      <vt:variant>
        <vt:lpwstr>_Toc289325821</vt:lpwstr>
      </vt:variant>
      <vt:variant>
        <vt:i4>1769521</vt:i4>
      </vt:variant>
      <vt:variant>
        <vt:i4>104</vt:i4>
      </vt:variant>
      <vt:variant>
        <vt:i4>0</vt:i4>
      </vt:variant>
      <vt:variant>
        <vt:i4>5</vt:i4>
      </vt:variant>
      <vt:variant>
        <vt:lpwstr/>
      </vt:variant>
      <vt:variant>
        <vt:lpwstr>_Toc289325820</vt:lpwstr>
      </vt:variant>
      <vt:variant>
        <vt:i4>1572913</vt:i4>
      </vt:variant>
      <vt:variant>
        <vt:i4>98</vt:i4>
      </vt:variant>
      <vt:variant>
        <vt:i4>0</vt:i4>
      </vt:variant>
      <vt:variant>
        <vt:i4>5</vt:i4>
      </vt:variant>
      <vt:variant>
        <vt:lpwstr/>
      </vt:variant>
      <vt:variant>
        <vt:lpwstr>_Toc289325819</vt:lpwstr>
      </vt:variant>
      <vt:variant>
        <vt:i4>1572913</vt:i4>
      </vt:variant>
      <vt:variant>
        <vt:i4>92</vt:i4>
      </vt:variant>
      <vt:variant>
        <vt:i4>0</vt:i4>
      </vt:variant>
      <vt:variant>
        <vt:i4>5</vt:i4>
      </vt:variant>
      <vt:variant>
        <vt:lpwstr/>
      </vt:variant>
      <vt:variant>
        <vt:lpwstr>_Toc289325818</vt:lpwstr>
      </vt:variant>
      <vt:variant>
        <vt:i4>1572913</vt:i4>
      </vt:variant>
      <vt:variant>
        <vt:i4>86</vt:i4>
      </vt:variant>
      <vt:variant>
        <vt:i4>0</vt:i4>
      </vt:variant>
      <vt:variant>
        <vt:i4>5</vt:i4>
      </vt:variant>
      <vt:variant>
        <vt:lpwstr/>
      </vt:variant>
      <vt:variant>
        <vt:lpwstr>_Toc289325817</vt:lpwstr>
      </vt:variant>
      <vt:variant>
        <vt:i4>1572913</vt:i4>
      </vt:variant>
      <vt:variant>
        <vt:i4>80</vt:i4>
      </vt:variant>
      <vt:variant>
        <vt:i4>0</vt:i4>
      </vt:variant>
      <vt:variant>
        <vt:i4>5</vt:i4>
      </vt:variant>
      <vt:variant>
        <vt:lpwstr/>
      </vt:variant>
      <vt:variant>
        <vt:lpwstr>_Toc289325816</vt:lpwstr>
      </vt:variant>
      <vt:variant>
        <vt:i4>1572913</vt:i4>
      </vt:variant>
      <vt:variant>
        <vt:i4>74</vt:i4>
      </vt:variant>
      <vt:variant>
        <vt:i4>0</vt:i4>
      </vt:variant>
      <vt:variant>
        <vt:i4>5</vt:i4>
      </vt:variant>
      <vt:variant>
        <vt:lpwstr/>
      </vt:variant>
      <vt:variant>
        <vt:lpwstr>_Toc289325815</vt:lpwstr>
      </vt:variant>
      <vt:variant>
        <vt:i4>1572913</vt:i4>
      </vt:variant>
      <vt:variant>
        <vt:i4>68</vt:i4>
      </vt:variant>
      <vt:variant>
        <vt:i4>0</vt:i4>
      </vt:variant>
      <vt:variant>
        <vt:i4>5</vt:i4>
      </vt:variant>
      <vt:variant>
        <vt:lpwstr/>
      </vt:variant>
      <vt:variant>
        <vt:lpwstr>_Toc289325814</vt:lpwstr>
      </vt:variant>
      <vt:variant>
        <vt:i4>1572913</vt:i4>
      </vt:variant>
      <vt:variant>
        <vt:i4>62</vt:i4>
      </vt:variant>
      <vt:variant>
        <vt:i4>0</vt:i4>
      </vt:variant>
      <vt:variant>
        <vt:i4>5</vt:i4>
      </vt:variant>
      <vt:variant>
        <vt:lpwstr/>
      </vt:variant>
      <vt:variant>
        <vt:lpwstr>_Toc289325813</vt:lpwstr>
      </vt:variant>
      <vt:variant>
        <vt:i4>1572913</vt:i4>
      </vt:variant>
      <vt:variant>
        <vt:i4>56</vt:i4>
      </vt:variant>
      <vt:variant>
        <vt:i4>0</vt:i4>
      </vt:variant>
      <vt:variant>
        <vt:i4>5</vt:i4>
      </vt:variant>
      <vt:variant>
        <vt:lpwstr/>
      </vt:variant>
      <vt:variant>
        <vt:lpwstr>_Toc289325812</vt:lpwstr>
      </vt:variant>
      <vt:variant>
        <vt:i4>1572913</vt:i4>
      </vt:variant>
      <vt:variant>
        <vt:i4>50</vt:i4>
      </vt:variant>
      <vt:variant>
        <vt:i4>0</vt:i4>
      </vt:variant>
      <vt:variant>
        <vt:i4>5</vt:i4>
      </vt:variant>
      <vt:variant>
        <vt:lpwstr/>
      </vt:variant>
      <vt:variant>
        <vt:lpwstr>_Toc289325811</vt:lpwstr>
      </vt:variant>
      <vt:variant>
        <vt:i4>1572913</vt:i4>
      </vt:variant>
      <vt:variant>
        <vt:i4>44</vt:i4>
      </vt:variant>
      <vt:variant>
        <vt:i4>0</vt:i4>
      </vt:variant>
      <vt:variant>
        <vt:i4>5</vt:i4>
      </vt:variant>
      <vt:variant>
        <vt:lpwstr/>
      </vt:variant>
      <vt:variant>
        <vt:lpwstr>_Toc289325810</vt:lpwstr>
      </vt:variant>
      <vt:variant>
        <vt:i4>1638449</vt:i4>
      </vt:variant>
      <vt:variant>
        <vt:i4>38</vt:i4>
      </vt:variant>
      <vt:variant>
        <vt:i4>0</vt:i4>
      </vt:variant>
      <vt:variant>
        <vt:i4>5</vt:i4>
      </vt:variant>
      <vt:variant>
        <vt:lpwstr/>
      </vt:variant>
      <vt:variant>
        <vt:lpwstr>_Toc289325809</vt:lpwstr>
      </vt:variant>
      <vt:variant>
        <vt:i4>1638449</vt:i4>
      </vt:variant>
      <vt:variant>
        <vt:i4>32</vt:i4>
      </vt:variant>
      <vt:variant>
        <vt:i4>0</vt:i4>
      </vt:variant>
      <vt:variant>
        <vt:i4>5</vt:i4>
      </vt:variant>
      <vt:variant>
        <vt:lpwstr/>
      </vt:variant>
      <vt:variant>
        <vt:lpwstr>_Toc289325808</vt:lpwstr>
      </vt:variant>
      <vt:variant>
        <vt:i4>1638449</vt:i4>
      </vt:variant>
      <vt:variant>
        <vt:i4>26</vt:i4>
      </vt:variant>
      <vt:variant>
        <vt:i4>0</vt:i4>
      </vt:variant>
      <vt:variant>
        <vt:i4>5</vt:i4>
      </vt:variant>
      <vt:variant>
        <vt:lpwstr/>
      </vt:variant>
      <vt:variant>
        <vt:lpwstr>_Toc289325807</vt:lpwstr>
      </vt:variant>
      <vt:variant>
        <vt:i4>1638449</vt:i4>
      </vt:variant>
      <vt:variant>
        <vt:i4>20</vt:i4>
      </vt:variant>
      <vt:variant>
        <vt:i4>0</vt:i4>
      </vt:variant>
      <vt:variant>
        <vt:i4>5</vt:i4>
      </vt:variant>
      <vt:variant>
        <vt:lpwstr/>
      </vt:variant>
      <vt:variant>
        <vt:lpwstr>_Toc289325806</vt:lpwstr>
      </vt:variant>
      <vt:variant>
        <vt:i4>1638449</vt:i4>
      </vt:variant>
      <vt:variant>
        <vt:i4>14</vt:i4>
      </vt:variant>
      <vt:variant>
        <vt:i4>0</vt:i4>
      </vt:variant>
      <vt:variant>
        <vt:i4>5</vt:i4>
      </vt:variant>
      <vt:variant>
        <vt:lpwstr/>
      </vt:variant>
      <vt:variant>
        <vt:lpwstr>_Toc289325805</vt:lpwstr>
      </vt:variant>
      <vt:variant>
        <vt:i4>1638449</vt:i4>
      </vt:variant>
      <vt:variant>
        <vt:i4>8</vt:i4>
      </vt:variant>
      <vt:variant>
        <vt:i4>0</vt:i4>
      </vt:variant>
      <vt:variant>
        <vt:i4>5</vt:i4>
      </vt:variant>
      <vt:variant>
        <vt:lpwstr/>
      </vt:variant>
      <vt:variant>
        <vt:lpwstr>_Toc289325804</vt:lpwstr>
      </vt:variant>
      <vt:variant>
        <vt:i4>1638449</vt:i4>
      </vt:variant>
      <vt:variant>
        <vt:i4>2</vt:i4>
      </vt:variant>
      <vt:variant>
        <vt:i4>0</vt:i4>
      </vt:variant>
      <vt:variant>
        <vt:i4>5</vt:i4>
      </vt:variant>
      <vt:variant>
        <vt:lpwstr/>
      </vt:variant>
      <vt:variant>
        <vt:lpwstr>_Toc289325803</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Seamus Doyle</cp:lastModifiedBy>
  <cp:revision>2</cp:revision>
  <cp:lastPrinted>2009-10-16T18:00:00Z</cp:lastPrinted>
  <dcterms:created xsi:type="dcterms:W3CDTF">2015-05-20T10:16:00Z</dcterms:created>
  <dcterms:modified xsi:type="dcterms:W3CDTF">2015-05-20T10:16:00Z</dcterms:modified>
</cp:coreProperties>
</file>